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A9E" w:rsidRPr="000D77FD" w:rsidRDefault="001A6A9E"/>
    <w:tbl>
      <w:tblPr>
        <w:tblW w:w="9540" w:type="dxa"/>
        <w:tblInd w:w="-72"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tblPr>
      <w:tblGrid>
        <w:gridCol w:w="6259"/>
        <w:gridCol w:w="723"/>
        <w:gridCol w:w="127"/>
        <w:gridCol w:w="2431"/>
      </w:tblGrid>
      <w:tr w:rsidR="006C33AE" w:rsidRPr="00794BAE" w:rsidTr="00560B1B">
        <w:trPr>
          <w:cantSplit/>
          <w:trHeight w:hRule="exact" w:val="567"/>
        </w:trPr>
        <w:tc>
          <w:tcPr>
            <w:tcW w:w="9540" w:type="dxa"/>
            <w:gridSpan w:val="4"/>
            <w:tcBorders>
              <w:top w:val="single" w:sz="4" w:space="0" w:color="auto"/>
              <w:left w:val="single" w:sz="4" w:space="0" w:color="auto"/>
              <w:bottom w:val="single" w:sz="6" w:space="0" w:color="auto"/>
              <w:right w:val="single" w:sz="4" w:space="0" w:color="auto"/>
            </w:tcBorders>
            <w:shd w:val="clear" w:color="auto" w:fill="D9D9D9"/>
            <w:vAlign w:val="center"/>
          </w:tcPr>
          <w:p w:rsidR="006C33AE" w:rsidRPr="000D77FD" w:rsidRDefault="0088546C" w:rsidP="004E360C">
            <w:pPr>
              <w:pStyle w:val="Standard"/>
              <w:spacing w:line="360" w:lineRule="auto"/>
              <w:jc w:val="center"/>
              <w:rPr>
                <w:rFonts w:ascii="Arial" w:hAnsi="Arial" w:cs="Arial"/>
                <w:b/>
                <w:lang w:eastAsia="ar-SA"/>
              </w:rPr>
            </w:pPr>
            <w:r w:rsidRPr="000D77FD">
              <w:rPr>
                <w:rFonts w:ascii="Arial" w:eastAsia="Times New Roman" w:hAnsi="Arial" w:cs="Arial"/>
                <w:b/>
                <w:kern w:val="0"/>
                <w:lang w:val="en-US" w:eastAsia="ar-SA"/>
              </w:rPr>
              <w:t>TRAINING OCCUPATION: MAKE UP ARTISTRY</w:t>
            </w:r>
          </w:p>
        </w:tc>
      </w:tr>
      <w:tr w:rsidR="00574086" w:rsidRPr="00794BAE" w:rsidTr="00515D53">
        <w:trPr>
          <w:cantSplit/>
          <w:trHeight w:hRule="exact" w:val="878"/>
        </w:trPr>
        <w:tc>
          <w:tcPr>
            <w:tcW w:w="6261" w:type="dxa"/>
            <w:tcBorders>
              <w:top w:val="single" w:sz="4" w:space="0" w:color="auto"/>
              <w:left w:val="single" w:sz="4" w:space="0" w:color="auto"/>
              <w:bottom w:val="single" w:sz="6" w:space="0" w:color="auto"/>
              <w:right w:val="single" w:sz="4" w:space="0" w:color="auto"/>
            </w:tcBorders>
            <w:shd w:val="clear" w:color="auto" w:fill="D9D9D9"/>
            <w:vAlign w:val="center"/>
          </w:tcPr>
          <w:p w:rsidR="00574086" w:rsidRPr="000D77FD" w:rsidRDefault="0088546C" w:rsidP="00726FF1">
            <w:pPr>
              <w:pStyle w:val="ColorfulList-Accent11"/>
              <w:tabs>
                <w:tab w:val="left" w:pos="3312"/>
              </w:tabs>
              <w:suppressAutoHyphens w:val="0"/>
              <w:ind w:left="639" w:hanging="639"/>
              <w:rPr>
                <w:rFonts w:ascii="Arial" w:hAnsi="Arial" w:cs="Arial"/>
                <w:b/>
              </w:rPr>
            </w:pPr>
            <w:r w:rsidRPr="0088546C">
              <w:rPr>
                <w:rFonts w:ascii="Arial" w:hAnsi="Arial" w:cs="Arial"/>
                <w:b/>
                <w:bCs/>
                <w:sz w:val="22"/>
                <w:szCs w:val="22"/>
                <w:rPrChange w:id="0" w:author="KHADIJAH" w:date="2016-04-26T15:11:00Z">
                  <w:rPr>
                    <w:rFonts w:ascii="Arial" w:hAnsi="Arial" w:cs="Arial"/>
                    <w:b/>
                    <w:bCs/>
                    <w:lang w:val="en-US"/>
                  </w:rPr>
                </w:rPrChange>
              </w:rPr>
              <w:t xml:space="preserve">CU  : </w:t>
            </w:r>
            <w:r w:rsidRPr="0088546C">
              <w:rPr>
                <w:rFonts w:ascii="Arial" w:hAnsi="Arial" w:cs="Arial"/>
                <w:b/>
                <w:sz w:val="22"/>
                <w:szCs w:val="22"/>
                <w:rPrChange w:id="1" w:author="KHADIJAH" w:date="2016-04-26T15:11:00Z">
                  <w:rPr>
                    <w:rFonts w:ascii="Arial" w:hAnsi="Arial" w:cs="Arial"/>
                    <w:b/>
                    <w:lang w:val="en-US"/>
                  </w:rPr>
                </w:rPrChange>
              </w:rPr>
              <w:t>DAY AND SPECIAL OCCASION MAKE-UP</w:t>
            </w:r>
          </w:p>
        </w:tc>
        <w:tc>
          <w:tcPr>
            <w:tcW w:w="3279" w:type="dxa"/>
            <w:gridSpan w:val="3"/>
            <w:tcBorders>
              <w:top w:val="single" w:sz="4" w:space="0" w:color="auto"/>
              <w:left w:val="single" w:sz="4" w:space="0" w:color="auto"/>
              <w:bottom w:val="single" w:sz="6" w:space="0" w:color="auto"/>
              <w:right w:val="single" w:sz="4" w:space="0" w:color="auto"/>
            </w:tcBorders>
            <w:shd w:val="clear" w:color="auto" w:fill="D9D9D9"/>
            <w:vAlign w:val="center"/>
          </w:tcPr>
          <w:p w:rsidR="00574086" w:rsidRPr="000D77FD" w:rsidRDefault="0088546C" w:rsidP="004E360C">
            <w:pPr>
              <w:pStyle w:val="NormalWeb"/>
              <w:spacing w:before="43" w:beforeAutospacing="0" w:after="43"/>
              <w:rPr>
                <w:rFonts w:ascii="Arial" w:hAnsi="Arial" w:cs="Arial"/>
                <w:b/>
              </w:rPr>
            </w:pPr>
            <w:r w:rsidRPr="000D77FD">
              <w:rPr>
                <w:rFonts w:ascii="Arial" w:hAnsi="Arial" w:cs="Arial"/>
                <w:b/>
                <w:lang w:eastAsia="ar-SA"/>
              </w:rPr>
              <w:t xml:space="preserve">Code : </w:t>
            </w:r>
            <w:r w:rsidRPr="000D77FD">
              <w:rPr>
                <w:rFonts w:ascii="Arial" w:hAnsi="Arial" w:cs="Arial"/>
                <w:b/>
                <w:bCs/>
                <w:color w:val="000000"/>
                <w:lang w:eastAsia="ar-SA"/>
              </w:rPr>
              <w:t>MP-063-2:2012-</w:t>
            </w:r>
            <w:r w:rsidRPr="000D77FD">
              <w:rPr>
                <w:rFonts w:ascii="Arial" w:hAnsi="Arial" w:cs="Arial"/>
                <w:b/>
                <w:lang w:val="en-GB" w:eastAsia="ar-SA"/>
              </w:rPr>
              <w:t>C01</w:t>
            </w:r>
          </w:p>
        </w:tc>
      </w:tr>
      <w:tr w:rsidR="002E663E" w:rsidRPr="00794BAE" w:rsidTr="00515D53">
        <w:trPr>
          <w:cantSplit/>
          <w:trHeight w:hRule="exact" w:val="567"/>
        </w:trPr>
        <w:tc>
          <w:tcPr>
            <w:tcW w:w="6261" w:type="dxa"/>
            <w:tcBorders>
              <w:top w:val="single" w:sz="6" w:space="0" w:color="auto"/>
              <w:left w:val="single" w:sz="4" w:space="0" w:color="auto"/>
              <w:bottom w:val="single" w:sz="6" w:space="0" w:color="auto"/>
              <w:right w:val="single" w:sz="6" w:space="0" w:color="auto"/>
            </w:tcBorders>
            <w:shd w:val="clear" w:color="auto" w:fill="auto"/>
            <w:vAlign w:val="center"/>
          </w:tcPr>
          <w:p w:rsidR="002E663E" w:rsidRPr="00794BAE" w:rsidRDefault="0088546C" w:rsidP="004E360C">
            <w:pPr>
              <w:pStyle w:val="ListParagraph"/>
              <w:ind w:left="0"/>
              <w:rPr>
                <w:rFonts w:ascii="Arial" w:hAnsi="Arial" w:cs="Arial"/>
                <w:b/>
                <w:sz w:val="22"/>
                <w:szCs w:val="22"/>
                <w:lang w:eastAsia="en-US"/>
                <w:rPrChange w:id="2" w:author="KHADIJAH" w:date="2016-04-26T15:11:00Z">
                  <w:rPr>
                    <w:rFonts w:ascii="Arial" w:hAnsi="Arial" w:cs="Arial"/>
                    <w:b/>
                    <w:lang w:eastAsia="en-US"/>
                  </w:rPr>
                </w:rPrChange>
              </w:rPr>
            </w:pPr>
            <w:r w:rsidRPr="0088546C">
              <w:rPr>
                <w:rFonts w:ascii="Arial" w:hAnsi="Arial" w:cs="Arial"/>
                <w:b/>
                <w:sz w:val="22"/>
                <w:szCs w:val="22"/>
                <w:rPrChange w:id="3" w:author="KHADIJAH" w:date="2016-04-26T15:11:00Z">
                  <w:rPr>
                    <w:rFonts w:ascii="Arial" w:hAnsi="Arial" w:cs="Arial"/>
                    <w:b/>
                    <w:lang w:val="en-US"/>
                  </w:rPr>
                </w:rPrChange>
              </w:rPr>
              <w:t>Work Activity 1: Assess client’s requirements</w:t>
            </w:r>
          </w:p>
        </w:tc>
        <w:tc>
          <w:tcPr>
            <w:tcW w:w="3279" w:type="dxa"/>
            <w:gridSpan w:val="3"/>
            <w:tcBorders>
              <w:top w:val="single" w:sz="6" w:space="0" w:color="auto"/>
              <w:left w:val="single" w:sz="6" w:space="0" w:color="auto"/>
              <w:bottom w:val="single" w:sz="6" w:space="0" w:color="auto"/>
              <w:right w:val="single" w:sz="4" w:space="0" w:color="auto"/>
            </w:tcBorders>
            <w:shd w:val="clear" w:color="auto" w:fill="auto"/>
            <w:vAlign w:val="center"/>
          </w:tcPr>
          <w:p w:rsidR="002E663E" w:rsidRPr="00794BAE" w:rsidRDefault="0088546C" w:rsidP="004E360C">
            <w:pPr>
              <w:spacing w:before="40" w:after="40"/>
              <w:rPr>
                <w:b/>
                <w:sz w:val="22"/>
                <w:szCs w:val="22"/>
                <w:lang w:eastAsia="en-US"/>
                <w:rPrChange w:id="4" w:author="KHADIJAH" w:date="2016-04-26T15:11:00Z">
                  <w:rPr>
                    <w:b/>
                    <w:lang w:eastAsia="en-US"/>
                  </w:rPr>
                </w:rPrChange>
              </w:rPr>
            </w:pPr>
            <w:r w:rsidRPr="0088546C">
              <w:rPr>
                <w:b/>
                <w:sz w:val="22"/>
                <w:szCs w:val="22"/>
                <w:rPrChange w:id="5" w:author="KHADIJAH" w:date="2016-04-26T15:11:00Z">
                  <w:rPr>
                    <w:b/>
                  </w:rPr>
                </w:rPrChange>
              </w:rPr>
              <w:t>Duration  : 3 Hours</w:t>
            </w:r>
          </w:p>
        </w:tc>
      </w:tr>
      <w:tr w:rsidR="00526FF2" w:rsidRPr="00794BAE" w:rsidTr="00560B1B">
        <w:trPr>
          <w:trHeight w:val="345"/>
        </w:trPr>
        <w:tc>
          <w:tcPr>
            <w:tcW w:w="9540" w:type="dxa"/>
            <w:gridSpan w:val="4"/>
            <w:tcBorders>
              <w:top w:val="single" w:sz="6" w:space="0" w:color="auto"/>
              <w:left w:val="single" w:sz="4" w:space="0" w:color="auto"/>
              <w:bottom w:val="single" w:sz="4" w:space="0" w:color="auto"/>
              <w:right w:val="single" w:sz="4" w:space="0" w:color="auto"/>
            </w:tcBorders>
          </w:tcPr>
          <w:p w:rsidR="00526FF2" w:rsidRPr="00794BAE" w:rsidRDefault="00526FF2" w:rsidP="00CC32A2">
            <w:pPr>
              <w:rPr>
                <w:b/>
                <w:sz w:val="22"/>
                <w:szCs w:val="22"/>
                <w:u w:val="single"/>
                <w:rPrChange w:id="6" w:author="KHADIJAH" w:date="2016-04-26T15:11:00Z">
                  <w:rPr>
                    <w:b/>
                    <w:u w:val="single"/>
                  </w:rPr>
                </w:rPrChange>
              </w:rPr>
            </w:pPr>
          </w:p>
          <w:p w:rsidR="00526FF2" w:rsidRPr="00794BAE" w:rsidRDefault="0088546C" w:rsidP="008F15D8">
            <w:pPr>
              <w:ind w:left="702" w:hanging="702"/>
              <w:rPr>
                <w:b/>
                <w:sz w:val="22"/>
                <w:szCs w:val="22"/>
                <w:u w:val="single"/>
                <w:rPrChange w:id="7" w:author="KHADIJAH" w:date="2016-04-26T15:11:00Z">
                  <w:rPr>
                    <w:b/>
                    <w:u w:val="single"/>
                  </w:rPr>
                </w:rPrChange>
              </w:rPr>
            </w:pPr>
            <w:r w:rsidRPr="0088546C">
              <w:rPr>
                <w:b/>
                <w:sz w:val="22"/>
                <w:szCs w:val="22"/>
                <w:u w:val="single"/>
                <w:rPrChange w:id="8" w:author="KHADIJAH" w:date="2016-04-26T15:11:00Z">
                  <w:rPr>
                    <w:b/>
                    <w:u w:val="single"/>
                  </w:rPr>
                </w:rPrChange>
              </w:rPr>
              <w:t>Learning Objectives</w:t>
            </w:r>
          </w:p>
          <w:p w:rsidR="00526FF2" w:rsidRPr="00794BAE" w:rsidRDefault="00526FF2" w:rsidP="008F15D8">
            <w:pPr>
              <w:ind w:left="702" w:hanging="702"/>
              <w:rPr>
                <w:sz w:val="22"/>
                <w:szCs w:val="22"/>
                <w:rPrChange w:id="9" w:author="KHADIJAH" w:date="2016-04-26T15:11:00Z">
                  <w:rPr/>
                </w:rPrChange>
              </w:rPr>
            </w:pPr>
          </w:p>
          <w:p w:rsidR="005819A0" w:rsidRPr="00794BAE" w:rsidRDefault="0088546C" w:rsidP="00E00CAE">
            <w:pPr>
              <w:ind w:left="702" w:hanging="702"/>
              <w:rPr>
                <w:sz w:val="22"/>
                <w:szCs w:val="22"/>
                <w:rPrChange w:id="10" w:author="KHADIJAH" w:date="2016-04-26T15:11:00Z">
                  <w:rPr/>
                </w:rPrChange>
              </w:rPr>
            </w:pPr>
            <w:r w:rsidRPr="0088546C">
              <w:rPr>
                <w:sz w:val="22"/>
                <w:szCs w:val="22"/>
                <w:rPrChange w:id="11" w:author="KHADIJAH" w:date="2016-04-26T15:11:00Z">
                  <w:rPr/>
                </w:rPrChange>
              </w:rPr>
              <w:t xml:space="preserve"> At the  end of learning session the apprentice will be able to:</w:t>
            </w:r>
          </w:p>
          <w:p w:rsidR="005819A0" w:rsidRPr="00794BAE" w:rsidRDefault="005819A0" w:rsidP="00E00CAE">
            <w:pPr>
              <w:rPr>
                <w:sz w:val="22"/>
                <w:szCs w:val="22"/>
                <w:rPrChange w:id="12" w:author="KHADIJAH" w:date="2016-04-26T15:11:00Z">
                  <w:rPr/>
                </w:rPrChange>
              </w:rPr>
            </w:pPr>
          </w:p>
          <w:p w:rsidR="00000000" w:rsidRDefault="0088546C" w:rsidP="000D77FD">
            <w:pPr>
              <w:numPr>
                <w:ilvl w:val="0"/>
                <w:numId w:val="1"/>
              </w:numPr>
              <w:tabs>
                <w:tab w:val="left" w:pos="356"/>
              </w:tabs>
              <w:ind w:hanging="720"/>
              <w:rPr>
                <w:del w:id="13" w:author="Toshiba" w:date="2016-04-12T16:10:00Z"/>
                <w:sz w:val="22"/>
                <w:szCs w:val="22"/>
                <w:lang w:eastAsia="en-US"/>
                <w:rPrChange w:id="14" w:author="KHADIJAH" w:date="2016-04-26T15:11:00Z">
                  <w:rPr>
                    <w:del w:id="15" w:author="Toshiba" w:date="2016-04-12T16:10:00Z"/>
                    <w:lang w:eastAsia="en-US"/>
                  </w:rPr>
                </w:rPrChange>
              </w:rPr>
            </w:pPr>
            <w:del w:id="16" w:author="Toshiba" w:date="2016-04-12T16:10:00Z">
              <w:r w:rsidRPr="0088546C">
                <w:rPr>
                  <w:sz w:val="22"/>
                  <w:szCs w:val="22"/>
                  <w:lang w:eastAsia="en-US"/>
                  <w:rPrChange w:id="17" w:author="KHADIJAH" w:date="2016-04-26T15:11:00Z">
                    <w:rPr>
                      <w:lang w:eastAsia="en-US"/>
                    </w:rPr>
                  </w:rPrChange>
                </w:rPr>
                <w:delText>Explain Introduction of make-up artistry job area:</w:delText>
              </w:r>
            </w:del>
          </w:p>
          <w:p w:rsidR="00AE6BF8" w:rsidRPr="00794BAE" w:rsidRDefault="0088546C" w:rsidP="00AE6BF8">
            <w:pPr>
              <w:pStyle w:val="Default"/>
              <w:numPr>
                <w:ilvl w:val="0"/>
                <w:numId w:val="42"/>
              </w:numPr>
              <w:suppressAutoHyphens/>
              <w:rPr>
                <w:ins w:id="18" w:author="KHADIJAH" w:date="2016-04-26T14:07:00Z"/>
                <w:sz w:val="22"/>
                <w:szCs w:val="22"/>
                <w:rPrChange w:id="19" w:author="KHADIJAH" w:date="2016-04-26T15:11:00Z">
                  <w:rPr>
                    <w:ins w:id="20" w:author="KHADIJAH" w:date="2016-04-26T14:07:00Z"/>
                    <w:sz w:val="22"/>
                    <w:szCs w:val="22"/>
                    <w:lang w:eastAsia="ar-SA"/>
                  </w:rPr>
                </w:rPrChange>
              </w:rPr>
            </w:pPr>
            <w:del w:id="21" w:author="Toshiba" w:date="2016-04-12T16:10:00Z">
              <w:r w:rsidRPr="000D77FD">
                <w:rPr>
                  <w:color w:val="auto"/>
                  <w:lang w:eastAsia="ar-SA"/>
                </w:rPr>
                <w:delText>Definition of make-up</w:delText>
              </w:r>
            </w:del>
            <w:ins w:id="22" w:author="Toshiba" w:date="2016-04-12T16:10:00Z">
              <w:r w:rsidR="00AE6BF8" w:rsidRPr="00794BAE">
                <w:rPr>
                  <w:sz w:val="22"/>
                  <w:szCs w:val="22"/>
                </w:rPr>
                <w:t xml:space="preserve">Explain introduction of </w:t>
              </w:r>
            </w:ins>
            <w:ins w:id="23" w:author="Toshiba" w:date="2016-04-12T16:11:00Z">
              <w:r w:rsidR="00AE6BF8" w:rsidRPr="00794BAE">
                <w:rPr>
                  <w:sz w:val="22"/>
                  <w:szCs w:val="22"/>
                </w:rPr>
                <w:t xml:space="preserve">day and special </w:t>
              </w:r>
            </w:ins>
            <w:ins w:id="24" w:author="Toshiba" w:date="2016-04-12T16:10:00Z">
              <w:r w:rsidR="00AE6BF8" w:rsidRPr="00794BAE">
                <w:rPr>
                  <w:sz w:val="22"/>
                  <w:szCs w:val="22"/>
                </w:rPr>
                <w:t>make-up such as:</w:t>
              </w:r>
            </w:ins>
          </w:p>
          <w:p w:rsidR="00000000" w:rsidRDefault="004212E1">
            <w:pPr>
              <w:pStyle w:val="Default"/>
              <w:ind w:left="360"/>
              <w:rPr>
                <w:ins w:id="25" w:author="Toshiba" w:date="2016-04-12T16:10:00Z"/>
                <w:sz w:val="22"/>
                <w:szCs w:val="22"/>
                <w:rPrChange w:id="26" w:author="KHADIJAH" w:date="2016-04-26T15:11:00Z">
                  <w:rPr>
                    <w:ins w:id="27" w:author="Toshiba" w:date="2016-04-12T16:10:00Z"/>
                    <w:sz w:val="22"/>
                    <w:szCs w:val="22"/>
                    <w:lang w:eastAsia="ar-SA"/>
                  </w:rPr>
                </w:rPrChange>
              </w:rPr>
              <w:pPrChange w:id="28" w:author="KHADIJAH" w:date="2016-04-26T14:07:00Z">
                <w:pPr>
                  <w:pStyle w:val="Default"/>
                  <w:numPr>
                    <w:numId w:val="42"/>
                  </w:numPr>
                  <w:suppressAutoHyphens/>
                  <w:ind w:left="360" w:hanging="360"/>
                </w:pPr>
              </w:pPrChange>
            </w:pPr>
          </w:p>
          <w:p w:rsidR="00AE6BF8" w:rsidRPr="00794BAE" w:rsidRDefault="00226471" w:rsidP="00AE6BF8">
            <w:pPr>
              <w:pStyle w:val="Default"/>
              <w:numPr>
                <w:ilvl w:val="1"/>
                <w:numId w:val="42"/>
              </w:numPr>
              <w:suppressAutoHyphens/>
              <w:rPr>
                <w:ins w:id="29" w:author="Toshiba" w:date="2016-04-12T16:10:00Z"/>
                <w:sz w:val="22"/>
                <w:szCs w:val="22"/>
                <w:rPrChange w:id="30" w:author="KHADIJAH" w:date="2016-04-26T15:11:00Z">
                  <w:rPr>
                    <w:ins w:id="31" w:author="Toshiba" w:date="2016-04-12T16:10:00Z"/>
                    <w:sz w:val="22"/>
                    <w:szCs w:val="22"/>
                    <w:lang w:eastAsia="ar-SA"/>
                  </w:rPr>
                </w:rPrChange>
              </w:rPr>
            </w:pPr>
            <w:ins w:id="32" w:author="Toshiba" w:date="2016-04-12T16:10:00Z">
              <w:r>
                <w:rPr>
                  <w:sz w:val="22"/>
                  <w:szCs w:val="22"/>
                </w:rPr>
                <w:t xml:space="preserve">Define </w:t>
              </w:r>
            </w:ins>
            <w:ins w:id="33" w:author="Toshiba" w:date="2016-04-12T16:11:00Z">
              <w:r>
                <w:rPr>
                  <w:sz w:val="22"/>
                  <w:szCs w:val="22"/>
                </w:rPr>
                <w:t>day and special occasion</w:t>
              </w:r>
            </w:ins>
            <w:ins w:id="34" w:author="Toshiba" w:date="2016-04-12T16:10:00Z">
              <w:r>
                <w:rPr>
                  <w:sz w:val="22"/>
                  <w:szCs w:val="22"/>
                </w:rPr>
                <w:t xml:space="preserve"> makeup</w:t>
              </w:r>
            </w:ins>
          </w:p>
          <w:p w:rsidR="00000000" w:rsidRDefault="00226471">
            <w:pPr>
              <w:pStyle w:val="Default"/>
              <w:numPr>
                <w:ilvl w:val="2"/>
                <w:numId w:val="42"/>
              </w:numPr>
              <w:tabs>
                <w:tab w:val="center" w:pos="1348"/>
                <w:tab w:val="right" w:pos="9360"/>
              </w:tabs>
              <w:suppressAutoHyphens/>
              <w:rPr>
                <w:ins w:id="35" w:author="KHADIJAH" w:date="2016-04-26T14:07:00Z"/>
                <w:sz w:val="22"/>
                <w:szCs w:val="22"/>
                <w:rPrChange w:id="36" w:author="KHADIJAH" w:date="2016-04-26T15:11:00Z">
                  <w:rPr>
                    <w:ins w:id="37" w:author="KHADIJAH" w:date="2016-04-26T14:07:00Z"/>
                    <w:sz w:val="22"/>
                    <w:szCs w:val="22"/>
                    <w:lang w:eastAsia="ar-SA"/>
                  </w:rPr>
                </w:rPrChange>
              </w:rPr>
              <w:pPrChange w:id="38" w:author="KHADIJAH" w:date="2016-04-26T15:48:00Z">
                <w:pPr>
                  <w:pStyle w:val="Default"/>
                  <w:numPr>
                    <w:ilvl w:val="2"/>
                    <w:numId w:val="42"/>
                  </w:numPr>
                  <w:tabs>
                    <w:tab w:val="center" w:pos="4680"/>
                    <w:tab w:val="right" w:pos="9360"/>
                  </w:tabs>
                  <w:suppressAutoHyphens/>
                  <w:ind w:left="1224" w:hanging="504"/>
                </w:pPr>
              </w:pPrChange>
            </w:pPr>
            <w:ins w:id="39" w:author="Toshiba" w:date="2016-04-12T16:10:00Z">
              <w:r>
                <w:rPr>
                  <w:sz w:val="22"/>
                  <w:szCs w:val="22"/>
                </w:rPr>
                <w:t xml:space="preserve">Area of </w:t>
              </w:r>
            </w:ins>
            <w:ins w:id="40" w:author="Toshiba" w:date="2016-04-12T16:11:00Z">
              <w:r>
                <w:rPr>
                  <w:sz w:val="22"/>
                  <w:szCs w:val="22"/>
                </w:rPr>
                <w:t>day and special occasion</w:t>
              </w:r>
            </w:ins>
            <w:ins w:id="41" w:author="Toshiba" w:date="2016-04-12T16:10:00Z">
              <w:r>
                <w:rPr>
                  <w:sz w:val="22"/>
                  <w:szCs w:val="22"/>
                </w:rPr>
                <w:t xml:space="preserve"> makeup </w:t>
              </w:r>
            </w:ins>
          </w:p>
          <w:p w:rsidR="00000000" w:rsidRDefault="004212E1">
            <w:pPr>
              <w:pStyle w:val="Default"/>
              <w:ind w:left="1224"/>
              <w:rPr>
                <w:ins w:id="42" w:author="Toshiba" w:date="2016-04-12T16:10:00Z"/>
                <w:sz w:val="22"/>
                <w:szCs w:val="22"/>
                <w:rPrChange w:id="43" w:author="KHADIJAH" w:date="2016-04-26T15:11:00Z">
                  <w:rPr>
                    <w:ins w:id="44" w:author="Toshiba" w:date="2016-04-12T16:10:00Z"/>
                    <w:sz w:val="22"/>
                    <w:szCs w:val="22"/>
                    <w:lang w:eastAsia="ar-SA"/>
                  </w:rPr>
                </w:rPrChange>
              </w:rPr>
              <w:pPrChange w:id="45" w:author="KHADIJAH" w:date="2016-04-26T14:07:00Z">
                <w:pPr>
                  <w:pStyle w:val="Default"/>
                  <w:numPr>
                    <w:ilvl w:val="2"/>
                    <w:numId w:val="42"/>
                  </w:numPr>
                  <w:suppressAutoHyphens/>
                  <w:ind w:left="1224" w:hanging="504"/>
                </w:pPr>
              </w:pPrChange>
            </w:pPr>
          </w:p>
          <w:p w:rsidR="00AE6BF8" w:rsidRPr="00794BAE" w:rsidRDefault="00226471" w:rsidP="00AE6BF8">
            <w:pPr>
              <w:pStyle w:val="Default"/>
              <w:numPr>
                <w:ilvl w:val="1"/>
                <w:numId w:val="42"/>
              </w:numPr>
              <w:suppressAutoHyphens/>
              <w:rPr>
                <w:ins w:id="46" w:author="Toshiba" w:date="2016-04-12T16:10:00Z"/>
                <w:sz w:val="22"/>
                <w:szCs w:val="22"/>
                <w:rPrChange w:id="47" w:author="KHADIJAH" w:date="2016-04-26T15:11:00Z">
                  <w:rPr>
                    <w:ins w:id="48" w:author="Toshiba" w:date="2016-04-12T16:10:00Z"/>
                    <w:sz w:val="22"/>
                    <w:szCs w:val="22"/>
                    <w:lang w:eastAsia="ar-SA"/>
                  </w:rPr>
                </w:rPrChange>
              </w:rPr>
            </w:pPr>
            <w:ins w:id="49" w:author="Toshiba" w:date="2016-04-12T16:10:00Z">
              <w:r>
                <w:rPr>
                  <w:sz w:val="22"/>
                  <w:szCs w:val="22"/>
                </w:rPr>
                <w:t>Artistry Color theory:</w:t>
              </w:r>
            </w:ins>
          </w:p>
          <w:p w:rsidR="00000000" w:rsidRDefault="00226471">
            <w:pPr>
              <w:pStyle w:val="Default"/>
              <w:numPr>
                <w:ilvl w:val="2"/>
                <w:numId w:val="42"/>
              </w:numPr>
              <w:rPr>
                <w:ins w:id="50" w:author="Toshiba" w:date="2016-04-12T16:10:00Z"/>
                <w:sz w:val="22"/>
                <w:szCs w:val="22"/>
                <w:rPrChange w:id="51" w:author="KHADIJAH" w:date="2016-04-26T15:11:00Z">
                  <w:rPr>
                    <w:ins w:id="52" w:author="Toshiba" w:date="2016-04-12T16:10:00Z"/>
                    <w:sz w:val="22"/>
                    <w:szCs w:val="22"/>
                    <w:lang w:eastAsia="ar-SA"/>
                  </w:rPr>
                </w:rPrChange>
              </w:rPr>
              <w:pPrChange w:id="53" w:author="Toshiba" w:date="2016-04-12T16:12:00Z">
                <w:pPr>
                  <w:pStyle w:val="Default"/>
                  <w:suppressAutoHyphens/>
                  <w:ind w:left="791"/>
                </w:pPr>
              </w:pPrChange>
            </w:pPr>
            <w:ins w:id="54" w:author="Toshiba" w:date="2016-04-12T16:10:00Z">
              <w:r>
                <w:rPr>
                  <w:sz w:val="22"/>
                  <w:szCs w:val="22"/>
                </w:rPr>
                <w:t>Color wheel</w:t>
              </w:r>
            </w:ins>
          </w:p>
          <w:p w:rsidR="00000000" w:rsidRDefault="00226471">
            <w:pPr>
              <w:pStyle w:val="Default"/>
              <w:numPr>
                <w:ilvl w:val="2"/>
                <w:numId w:val="42"/>
              </w:numPr>
              <w:rPr>
                <w:ins w:id="55" w:author="Toshiba" w:date="2016-04-12T16:10:00Z"/>
                <w:sz w:val="22"/>
                <w:szCs w:val="22"/>
                <w:rPrChange w:id="56" w:author="KHADIJAH" w:date="2016-04-26T15:11:00Z">
                  <w:rPr>
                    <w:ins w:id="57" w:author="Toshiba" w:date="2016-04-12T16:10:00Z"/>
                    <w:sz w:val="22"/>
                    <w:szCs w:val="22"/>
                    <w:lang w:eastAsia="ar-SA"/>
                  </w:rPr>
                </w:rPrChange>
              </w:rPr>
              <w:pPrChange w:id="58" w:author="Toshiba" w:date="2016-04-12T16:12:00Z">
                <w:pPr>
                  <w:pStyle w:val="Default"/>
                  <w:suppressAutoHyphens/>
                  <w:ind w:left="791"/>
                </w:pPr>
              </w:pPrChange>
            </w:pPr>
            <w:ins w:id="59" w:author="Toshiba" w:date="2016-04-12T16:10:00Z">
              <w:r>
                <w:rPr>
                  <w:sz w:val="22"/>
                  <w:szCs w:val="22"/>
                </w:rPr>
                <w:t>Cool colors</w:t>
              </w:r>
            </w:ins>
          </w:p>
          <w:p w:rsidR="00000000" w:rsidRDefault="00226471">
            <w:pPr>
              <w:pStyle w:val="Default"/>
              <w:numPr>
                <w:ilvl w:val="2"/>
                <w:numId w:val="42"/>
              </w:numPr>
              <w:rPr>
                <w:ins w:id="60" w:author="Toshiba" w:date="2016-04-12T16:10:00Z"/>
                <w:sz w:val="22"/>
                <w:szCs w:val="22"/>
                <w:rPrChange w:id="61" w:author="KHADIJAH" w:date="2016-04-26T15:11:00Z">
                  <w:rPr>
                    <w:ins w:id="62" w:author="Toshiba" w:date="2016-04-12T16:10:00Z"/>
                    <w:sz w:val="22"/>
                    <w:szCs w:val="22"/>
                    <w:lang w:eastAsia="ar-SA"/>
                  </w:rPr>
                </w:rPrChange>
              </w:rPr>
              <w:pPrChange w:id="63" w:author="Toshiba" w:date="2016-04-12T16:12:00Z">
                <w:pPr>
                  <w:pStyle w:val="Default"/>
                  <w:suppressAutoHyphens/>
                  <w:ind w:left="792"/>
                </w:pPr>
              </w:pPrChange>
            </w:pPr>
            <w:ins w:id="64" w:author="Toshiba" w:date="2016-04-12T16:10:00Z">
              <w:r>
                <w:rPr>
                  <w:sz w:val="22"/>
                  <w:szCs w:val="22"/>
                </w:rPr>
                <w:t>Warm colors</w:t>
              </w:r>
            </w:ins>
          </w:p>
          <w:p w:rsidR="00000000" w:rsidRDefault="00226471">
            <w:pPr>
              <w:pStyle w:val="Default"/>
              <w:numPr>
                <w:ilvl w:val="2"/>
                <w:numId w:val="42"/>
              </w:numPr>
              <w:rPr>
                <w:ins w:id="65" w:author="Toshiba" w:date="2016-04-12T16:10:00Z"/>
                <w:sz w:val="22"/>
                <w:szCs w:val="22"/>
                <w:rPrChange w:id="66" w:author="KHADIJAH" w:date="2016-04-26T15:11:00Z">
                  <w:rPr>
                    <w:ins w:id="67" w:author="Toshiba" w:date="2016-04-12T16:10:00Z"/>
                    <w:sz w:val="22"/>
                    <w:szCs w:val="22"/>
                    <w:lang w:eastAsia="ar-SA"/>
                  </w:rPr>
                </w:rPrChange>
              </w:rPr>
              <w:pPrChange w:id="68" w:author="Toshiba" w:date="2016-04-12T16:12:00Z">
                <w:pPr>
                  <w:pStyle w:val="Default"/>
                  <w:suppressAutoHyphens/>
                  <w:ind w:left="792"/>
                </w:pPr>
              </w:pPrChange>
            </w:pPr>
            <w:ins w:id="69" w:author="Toshiba" w:date="2016-04-12T16:10:00Z">
              <w:r>
                <w:rPr>
                  <w:sz w:val="22"/>
                  <w:szCs w:val="22"/>
                </w:rPr>
                <w:t xml:space="preserve">Neutral </w:t>
              </w:r>
            </w:ins>
          </w:p>
          <w:p w:rsidR="00000000" w:rsidRDefault="00226471">
            <w:pPr>
              <w:pStyle w:val="Default"/>
              <w:numPr>
                <w:ilvl w:val="2"/>
                <w:numId w:val="42"/>
              </w:numPr>
              <w:rPr>
                <w:ins w:id="70" w:author="KHADIJAH" w:date="2016-04-26T14:07:00Z"/>
                <w:sz w:val="22"/>
                <w:szCs w:val="22"/>
                <w:rPrChange w:id="71" w:author="KHADIJAH" w:date="2016-04-26T15:11:00Z">
                  <w:rPr>
                    <w:ins w:id="72" w:author="KHADIJAH" w:date="2016-04-26T14:07:00Z"/>
                    <w:sz w:val="22"/>
                    <w:szCs w:val="22"/>
                    <w:lang w:eastAsia="ar-SA"/>
                  </w:rPr>
                </w:rPrChange>
              </w:rPr>
              <w:pPrChange w:id="73" w:author="Toshiba" w:date="2016-04-12T16:12:00Z">
                <w:pPr>
                  <w:pStyle w:val="Default"/>
                  <w:suppressAutoHyphens/>
                  <w:ind w:left="792"/>
                </w:pPr>
              </w:pPrChange>
            </w:pPr>
            <w:ins w:id="74" w:author="Toshiba" w:date="2016-04-12T16:10:00Z">
              <w:r>
                <w:rPr>
                  <w:sz w:val="22"/>
                  <w:szCs w:val="22"/>
                </w:rPr>
                <w:t>Color harmony</w:t>
              </w:r>
            </w:ins>
          </w:p>
          <w:p w:rsidR="00000000" w:rsidRDefault="004212E1">
            <w:pPr>
              <w:pStyle w:val="Default"/>
              <w:ind w:left="1224"/>
              <w:rPr>
                <w:ins w:id="75" w:author="Toshiba" w:date="2016-04-12T16:10:00Z"/>
                <w:sz w:val="22"/>
                <w:szCs w:val="22"/>
                <w:rPrChange w:id="76" w:author="KHADIJAH" w:date="2016-04-26T15:11:00Z">
                  <w:rPr>
                    <w:ins w:id="77" w:author="Toshiba" w:date="2016-04-12T16:10:00Z"/>
                    <w:sz w:val="22"/>
                    <w:szCs w:val="22"/>
                    <w:lang w:eastAsia="ar-SA"/>
                  </w:rPr>
                </w:rPrChange>
              </w:rPr>
              <w:pPrChange w:id="78" w:author="KHADIJAH" w:date="2016-04-26T14:07:00Z">
                <w:pPr>
                  <w:pStyle w:val="Default"/>
                  <w:suppressAutoHyphens/>
                  <w:ind w:left="792"/>
                </w:pPr>
              </w:pPrChange>
            </w:pPr>
          </w:p>
          <w:p w:rsidR="00AE6BF8" w:rsidRPr="00794BAE" w:rsidRDefault="00226471" w:rsidP="00AE6BF8">
            <w:pPr>
              <w:pStyle w:val="Default"/>
              <w:numPr>
                <w:ilvl w:val="1"/>
                <w:numId w:val="42"/>
              </w:numPr>
              <w:suppressAutoHyphens/>
              <w:rPr>
                <w:ins w:id="79" w:author="Toshiba" w:date="2016-04-12T16:10:00Z"/>
                <w:sz w:val="22"/>
                <w:szCs w:val="22"/>
                <w:rPrChange w:id="80" w:author="KHADIJAH" w:date="2016-04-26T15:11:00Z">
                  <w:rPr>
                    <w:ins w:id="81" w:author="Toshiba" w:date="2016-04-12T16:10:00Z"/>
                    <w:sz w:val="22"/>
                    <w:szCs w:val="22"/>
                    <w:lang w:eastAsia="ar-SA"/>
                  </w:rPr>
                </w:rPrChange>
              </w:rPr>
            </w:pPr>
            <w:ins w:id="82" w:author="Toshiba" w:date="2016-04-12T16:10:00Z">
              <w:r>
                <w:rPr>
                  <w:sz w:val="22"/>
                  <w:szCs w:val="22"/>
                </w:rPr>
                <w:t xml:space="preserve"> Etc </w:t>
              </w:r>
            </w:ins>
          </w:p>
          <w:p w:rsidR="00000000" w:rsidRDefault="004212E1">
            <w:pPr>
              <w:tabs>
                <w:tab w:val="left" w:pos="356"/>
              </w:tabs>
              <w:ind w:left="792"/>
              <w:rPr>
                <w:sz w:val="22"/>
                <w:szCs w:val="22"/>
                <w:lang w:eastAsia="en-US"/>
                <w:rPrChange w:id="83" w:author="KHADIJAH" w:date="2016-04-26T15:11:00Z">
                  <w:rPr>
                    <w:lang w:eastAsia="en-US"/>
                  </w:rPr>
                </w:rPrChange>
              </w:rPr>
              <w:pPrChange w:id="84" w:author="Toshiba" w:date="2016-04-12T16:09:00Z">
                <w:pPr>
                  <w:numPr>
                    <w:ilvl w:val="1"/>
                    <w:numId w:val="2"/>
                  </w:numPr>
                  <w:tabs>
                    <w:tab w:val="left" w:pos="356"/>
                  </w:tabs>
                  <w:ind w:left="792" w:hanging="432"/>
                </w:pPr>
              </w:pPrChange>
            </w:pPr>
          </w:p>
          <w:p w:rsidR="00000000" w:rsidRDefault="0088546C">
            <w:pPr>
              <w:numPr>
                <w:ilvl w:val="0"/>
                <w:numId w:val="44"/>
              </w:numPr>
              <w:tabs>
                <w:tab w:val="left" w:pos="356"/>
              </w:tabs>
              <w:rPr>
                <w:del w:id="85" w:author="Toshiba" w:date="2016-04-12T16:27:00Z"/>
                <w:sz w:val="22"/>
                <w:szCs w:val="22"/>
                <w:lang w:eastAsia="en-US"/>
                <w:rPrChange w:id="86" w:author="KHADIJAH" w:date="2016-04-26T15:11:00Z">
                  <w:rPr>
                    <w:del w:id="87" w:author="Toshiba" w:date="2016-04-12T16:27:00Z"/>
                    <w:lang w:eastAsia="en-US"/>
                  </w:rPr>
                </w:rPrChange>
              </w:rPr>
              <w:pPrChange w:id="88" w:author="Toshiba" w:date="2016-04-12T16:28:00Z">
                <w:pPr>
                  <w:numPr>
                    <w:numId w:val="19"/>
                  </w:numPr>
                  <w:tabs>
                    <w:tab w:val="left" w:pos="356"/>
                  </w:tabs>
                  <w:ind w:left="1152" w:hanging="360"/>
                </w:pPr>
              </w:pPrChange>
            </w:pPr>
            <w:ins w:id="89" w:author="Toshiba" w:date="2016-04-12T16:24:00Z">
              <w:r w:rsidRPr="0088546C">
                <w:rPr>
                  <w:sz w:val="22"/>
                  <w:szCs w:val="22"/>
                  <w:lang w:eastAsia="en-US"/>
                  <w:rPrChange w:id="90" w:author="KHADIJAH" w:date="2016-04-26T15:11:00Z">
                    <w:rPr>
                      <w:lang w:eastAsia="en-US"/>
                    </w:rPr>
                  </w:rPrChange>
                </w:rPr>
                <w:t xml:space="preserve">Explain </w:t>
              </w:r>
            </w:ins>
            <w:del w:id="91" w:author="Toshiba" w:date="2016-04-12T16:24:00Z">
              <w:r w:rsidRPr="0088546C">
                <w:rPr>
                  <w:sz w:val="22"/>
                  <w:szCs w:val="22"/>
                  <w:lang w:eastAsia="en-US"/>
                  <w:rPrChange w:id="92" w:author="KHADIJAH" w:date="2016-04-26T15:11:00Z">
                    <w:rPr>
                      <w:lang w:eastAsia="en-US"/>
                    </w:rPr>
                  </w:rPrChange>
                </w:rPr>
                <w:delText xml:space="preserve">applying </w:delText>
              </w:r>
            </w:del>
            <w:r w:rsidRPr="0088546C">
              <w:rPr>
                <w:sz w:val="22"/>
                <w:szCs w:val="22"/>
                <w:lang w:eastAsia="en-US"/>
                <w:rPrChange w:id="93" w:author="KHADIJAH" w:date="2016-04-26T15:11:00Z">
                  <w:rPr>
                    <w:lang w:eastAsia="en-US"/>
                  </w:rPr>
                </w:rPrChange>
              </w:rPr>
              <w:t>appropriate cosmetic</w:t>
            </w:r>
            <w:ins w:id="94" w:author="Toshiba" w:date="2016-04-12T16:26:00Z">
              <w:r w:rsidRPr="0088546C">
                <w:rPr>
                  <w:sz w:val="22"/>
                  <w:szCs w:val="22"/>
                  <w:lang w:eastAsia="en-US"/>
                  <w:rPrChange w:id="95" w:author="KHADIJAH" w:date="2016-04-26T15:11:00Z">
                    <w:rPr>
                      <w:lang w:eastAsia="en-US"/>
                    </w:rPr>
                  </w:rPrChange>
                </w:rPr>
                <w:t xml:space="preserve"> </w:t>
              </w:r>
            </w:ins>
            <w:del w:id="96" w:author="Toshiba" w:date="2016-04-12T16:28:00Z">
              <w:r w:rsidRPr="0088546C">
                <w:rPr>
                  <w:sz w:val="22"/>
                  <w:szCs w:val="22"/>
                  <w:lang w:eastAsia="en-US"/>
                  <w:rPrChange w:id="97" w:author="KHADIJAH" w:date="2016-04-26T15:11:00Z">
                    <w:rPr>
                      <w:lang w:eastAsia="en-US"/>
                    </w:rPr>
                  </w:rPrChange>
                </w:rPr>
                <w:delText xml:space="preserve"> to</w:delText>
              </w:r>
            </w:del>
            <w:ins w:id="98" w:author="Toshiba" w:date="2016-04-12T16:28:00Z">
              <w:r w:rsidRPr="0088546C">
                <w:rPr>
                  <w:sz w:val="22"/>
                  <w:szCs w:val="22"/>
                  <w:lang w:eastAsia="en-US"/>
                  <w:rPrChange w:id="99" w:author="KHADIJAH" w:date="2016-04-26T15:11:00Z">
                    <w:rPr>
                      <w:lang w:eastAsia="en-US"/>
                    </w:rPr>
                  </w:rPrChange>
                </w:rPr>
                <w:t>technique to</w:t>
              </w:r>
            </w:ins>
            <w:r w:rsidRPr="0088546C">
              <w:rPr>
                <w:sz w:val="22"/>
                <w:szCs w:val="22"/>
                <w:lang w:eastAsia="en-US"/>
                <w:rPrChange w:id="100" w:author="KHADIJAH" w:date="2016-04-26T15:11:00Z">
                  <w:rPr>
                    <w:lang w:eastAsia="en-US"/>
                  </w:rPr>
                </w:rPrChange>
              </w:rPr>
              <w:t xml:space="preserve"> enhance a client appearance</w:t>
            </w:r>
            <w:ins w:id="101" w:author="Toshiba" w:date="2016-04-12T16:27:00Z">
              <w:r w:rsidRPr="0088546C">
                <w:rPr>
                  <w:sz w:val="22"/>
                  <w:szCs w:val="22"/>
                  <w:lang w:eastAsia="en-US"/>
                  <w:rPrChange w:id="102" w:author="KHADIJAH" w:date="2016-04-26T15:11:00Z">
                    <w:rPr>
                      <w:lang w:eastAsia="en-US"/>
                    </w:rPr>
                  </w:rPrChange>
                </w:rPr>
                <w:t>.</w:t>
              </w:r>
            </w:ins>
          </w:p>
          <w:p w:rsidR="00000000" w:rsidRDefault="004212E1">
            <w:pPr>
              <w:numPr>
                <w:ilvl w:val="0"/>
                <w:numId w:val="42"/>
              </w:numPr>
              <w:tabs>
                <w:tab w:val="left" w:pos="356"/>
              </w:tabs>
              <w:rPr>
                <w:ins w:id="103" w:author="Toshiba" w:date="2016-04-12T16:28:00Z"/>
                <w:sz w:val="22"/>
                <w:szCs w:val="22"/>
                <w:lang w:eastAsia="en-US"/>
                <w:rPrChange w:id="104" w:author="KHADIJAH" w:date="2016-04-26T15:11:00Z">
                  <w:rPr>
                    <w:ins w:id="105" w:author="Toshiba" w:date="2016-04-12T16:28:00Z"/>
                    <w:lang w:eastAsia="en-US"/>
                  </w:rPr>
                </w:rPrChange>
              </w:rPr>
              <w:pPrChange w:id="106" w:author="Toshiba" w:date="2016-04-12T16:28:00Z">
                <w:pPr>
                  <w:tabs>
                    <w:tab w:val="left" w:pos="356"/>
                  </w:tabs>
                </w:pPr>
              </w:pPrChange>
            </w:pPr>
          </w:p>
          <w:p w:rsidR="00610FDD" w:rsidRPr="00794BAE" w:rsidRDefault="00610FDD" w:rsidP="001079A8">
            <w:pPr>
              <w:tabs>
                <w:tab w:val="left" w:pos="356"/>
              </w:tabs>
              <w:rPr>
                <w:ins w:id="107" w:author="Toshiba" w:date="2016-04-12T16:28:00Z"/>
                <w:sz w:val="22"/>
                <w:szCs w:val="22"/>
                <w:lang w:eastAsia="en-US"/>
                <w:rPrChange w:id="108" w:author="KHADIJAH" w:date="2016-04-26T15:11:00Z">
                  <w:rPr>
                    <w:ins w:id="109" w:author="Toshiba" w:date="2016-04-12T16:28:00Z"/>
                    <w:lang w:eastAsia="en-US"/>
                  </w:rPr>
                </w:rPrChange>
              </w:rPr>
            </w:pPr>
          </w:p>
          <w:p w:rsidR="00000000" w:rsidRDefault="0088546C">
            <w:pPr>
              <w:numPr>
                <w:ilvl w:val="0"/>
                <w:numId w:val="42"/>
              </w:numPr>
              <w:tabs>
                <w:tab w:val="left" w:pos="356"/>
              </w:tabs>
              <w:rPr>
                <w:sz w:val="22"/>
                <w:szCs w:val="22"/>
                <w:lang w:eastAsia="en-US"/>
                <w:rPrChange w:id="110" w:author="KHADIJAH" w:date="2016-04-26T15:11:00Z">
                  <w:rPr>
                    <w:lang w:eastAsia="en-US"/>
                  </w:rPr>
                </w:rPrChange>
              </w:rPr>
              <w:pPrChange w:id="111" w:author="Toshiba" w:date="2016-04-12T16:29:00Z">
                <w:pPr>
                  <w:tabs>
                    <w:tab w:val="left" w:pos="356"/>
                  </w:tabs>
                </w:pPr>
              </w:pPrChange>
            </w:pPr>
            <w:ins w:id="112" w:author="Toshiba" w:date="2016-04-12T16:29:00Z">
              <w:r w:rsidRPr="0088546C">
                <w:rPr>
                  <w:sz w:val="22"/>
                  <w:szCs w:val="22"/>
                  <w:lang w:eastAsia="en-US"/>
                  <w:rPrChange w:id="113" w:author="KHADIJAH" w:date="2016-04-26T15:11:00Z">
                    <w:rPr>
                      <w:lang w:eastAsia="en-US"/>
                    </w:rPr>
                  </w:rPrChange>
                </w:rPr>
                <w:t>Explain make-up artist code of ethics</w:t>
              </w:r>
            </w:ins>
            <w:del w:id="114" w:author="Toshiba" w:date="2016-04-12T16:08:00Z">
              <w:r w:rsidRPr="0088546C">
                <w:rPr>
                  <w:sz w:val="22"/>
                  <w:szCs w:val="22"/>
                  <w:lang w:eastAsia="en-US"/>
                  <w:rPrChange w:id="115" w:author="KHADIJAH" w:date="2016-04-26T15:11:00Z">
                    <w:rPr>
                      <w:lang w:eastAsia="en-US"/>
                    </w:rPr>
                  </w:rPrChange>
                </w:rPr>
                <w:delText xml:space="preserve">                                                 </w:delText>
              </w:r>
            </w:del>
          </w:p>
          <w:p w:rsidR="00000000" w:rsidRDefault="0088546C">
            <w:pPr>
              <w:numPr>
                <w:ilvl w:val="1"/>
                <w:numId w:val="42"/>
              </w:numPr>
              <w:tabs>
                <w:tab w:val="left" w:pos="356"/>
              </w:tabs>
              <w:rPr>
                <w:del w:id="116" w:author="Toshiba" w:date="2016-04-12T16:27:00Z"/>
                <w:sz w:val="22"/>
                <w:szCs w:val="22"/>
                <w:lang w:eastAsia="en-US"/>
                <w:rPrChange w:id="117" w:author="KHADIJAH" w:date="2016-04-26T15:11:00Z">
                  <w:rPr>
                    <w:del w:id="118" w:author="Toshiba" w:date="2016-04-12T16:27:00Z"/>
                    <w:lang w:eastAsia="en-US"/>
                  </w:rPr>
                </w:rPrChange>
              </w:rPr>
              <w:pPrChange w:id="119" w:author="Toshiba" w:date="2016-04-12T16:08:00Z">
                <w:pPr>
                  <w:numPr>
                    <w:ilvl w:val="1"/>
                    <w:numId w:val="2"/>
                  </w:numPr>
                  <w:tabs>
                    <w:tab w:val="left" w:pos="356"/>
                  </w:tabs>
                  <w:ind w:left="792" w:hanging="432"/>
                </w:pPr>
              </w:pPrChange>
            </w:pPr>
            <w:del w:id="120" w:author="Toshiba" w:date="2016-04-12T16:27:00Z">
              <w:r w:rsidRPr="0088546C">
                <w:rPr>
                  <w:sz w:val="22"/>
                  <w:szCs w:val="22"/>
                  <w:lang w:eastAsia="en-US"/>
                  <w:rPrChange w:id="121" w:author="KHADIJAH" w:date="2016-04-26T15:11:00Z">
                    <w:rPr>
                      <w:lang w:eastAsia="en-US"/>
                    </w:rPr>
                  </w:rPrChange>
                </w:rPr>
                <w:delText>Definition of make-up artistry</w:delText>
              </w:r>
            </w:del>
          </w:p>
          <w:p w:rsidR="00000000" w:rsidRDefault="0088546C">
            <w:pPr>
              <w:numPr>
                <w:ilvl w:val="0"/>
                <w:numId w:val="42"/>
              </w:numPr>
              <w:tabs>
                <w:tab w:val="left" w:pos="356"/>
              </w:tabs>
              <w:rPr>
                <w:del w:id="122" w:author="Toshiba" w:date="2016-04-12T16:27:00Z"/>
                <w:sz w:val="22"/>
                <w:szCs w:val="22"/>
                <w:lang w:eastAsia="en-US"/>
                <w:rPrChange w:id="123" w:author="KHADIJAH" w:date="2016-04-26T15:11:00Z">
                  <w:rPr>
                    <w:del w:id="124" w:author="Toshiba" w:date="2016-04-12T16:27:00Z"/>
                    <w:lang w:eastAsia="en-US"/>
                  </w:rPr>
                </w:rPrChange>
              </w:rPr>
              <w:pPrChange w:id="125" w:author="Toshiba" w:date="2016-04-12T16:08:00Z">
                <w:pPr>
                  <w:numPr>
                    <w:numId w:val="19"/>
                  </w:numPr>
                  <w:tabs>
                    <w:tab w:val="left" w:pos="356"/>
                  </w:tabs>
                  <w:ind w:left="1152" w:hanging="360"/>
                </w:pPr>
              </w:pPrChange>
            </w:pPr>
            <w:del w:id="126" w:author="Toshiba" w:date="2016-04-12T16:27:00Z">
              <w:r w:rsidRPr="0088546C">
                <w:rPr>
                  <w:sz w:val="22"/>
                  <w:szCs w:val="22"/>
                  <w:lang w:eastAsia="en-US"/>
                  <w:rPrChange w:id="127" w:author="KHADIJAH" w:date="2016-04-26T15:11:00Z">
                    <w:rPr>
                      <w:lang w:eastAsia="en-US"/>
                    </w:rPr>
                  </w:rPrChange>
                </w:rPr>
                <w:delText xml:space="preserve"> applying makeup for television, film, fashion, magazines and other similar productions including all aspects of the modeling industry</w:delText>
              </w:r>
            </w:del>
          </w:p>
          <w:p w:rsidR="00DF4E2D" w:rsidRPr="00794BAE" w:rsidDel="00FE3079" w:rsidRDefault="00DF4E2D" w:rsidP="0014769D">
            <w:pPr>
              <w:tabs>
                <w:tab w:val="left" w:pos="356"/>
              </w:tabs>
              <w:rPr>
                <w:del w:id="128" w:author="Toshiba" w:date="2016-04-12T16:27:00Z"/>
                <w:sz w:val="22"/>
                <w:szCs w:val="22"/>
                <w:lang w:eastAsia="en-US"/>
                <w:rPrChange w:id="129" w:author="KHADIJAH" w:date="2016-04-26T15:11:00Z">
                  <w:rPr>
                    <w:del w:id="130" w:author="Toshiba" w:date="2016-04-12T16:27:00Z"/>
                    <w:lang w:eastAsia="en-US"/>
                  </w:rPr>
                </w:rPrChange>
              </w:rPr>
            </w:pPr>
          </w:p>
          <w:p w:rsidR="00000000" w:rsidRDefault="0088546C">
            <w:pPr>
              <w:tabs>
                <w:tab w:val="left" w:pos="356"/>
              </w:tabs>
              <w:ind w:left="360"/>
              <w:rPr>
                <w:del w:id="131" w:author="Toshiba" w:date="2016-04-12T16:29:00Z"/>
                <w:sz w:val="22"/>
                <w:szCs w:val="22"/>
                <w:lang w:eastAsia="en-US"/>
                <w:rPrChange w:id="132" w:author="KHADIJAH" w:date="2016-04-26T15:11:00Z">
                  <w:rPr>
                    <w:del w:id="133" w:author="Toshiba" w:date="2016-04-12T16:29:00Z"/>
                    <w:lang w:eastAsia="en-US"/>
                  </w:rPr>
                </w:rPrChange>
              </w:rPr>
              <w:pPrChange w:id="134" w:author="Toshiba" w:date="2016-04-12T16:29:00Z">
                <w:pPr>
                  <w:numPr>
                    <w:ilvl w:val="1"/>
                    <w:numId w:val="2"/>
                  </w:numPr>
                  <w:tabs>
                    <w:tab w:val="left" w:pos="356"/>
                  </w:tabs>
                  <w:ind w:left="792" w:hanging="432"/>
                </w:pPr>
              </w:pPrChange>
            </w:pPr>
            <w:del w:id="135" w:author="Toshiba" w:date="2016-04-12T16:29:00Z">
              <w:r w:rsidRPr="0088546C">
                <w:rPr>
                  <w:sz w:val="22"/>
                  <w:szCs w:val="22"/>
                  <w:lang w:eastAsia="en-US"/>
                  <w:rPrChange w:id="136" w:author="KHADIJAH" w:date="2016-04-26T15:11:00Z">
                    <w:rPr>
                      <w:lang w:eastAsia="en-US"/>
                    </w:rPr>
                  </w:rPrChange>
                </w:rPr>
                <w:delText>Make-up artist Code of ethics</w:delText>
              </w:r>
            </w:del>
          </w:p>
          <w:p w:rsidR="00000000" w:rsidRDefault="0088546C">
            <w:pPr>
              <w:tabs>
                <w:tab w:val="left" w:pos="356"/>
              </w:tabs>
              <w:ind w:left="360"/>
              <w:rPr>
                <w:del w:id="137" w:author="Toshiba" w:date="2016-04-12T16:29:00Z"/>
                <w:sz w:val="22"/>
                <w:szCs w:val="22"/>
                <w:lang w:eastAsia="en-US"/>
                <w:rPrChange w:id="138" w:author="KHADIJAH" w:date="2016-04-26T15:11:00Z">
                  <w:rPr>
                    <w:del w:id="139" w:author="Toshiba" w:date="2016-04-12T16:29:00Z"/>
                    <w:lang w:eastAsia="en-US"/>
                  </w:rPr>
                </w:rPrChange>
              </w:rPr>
              <w:pPrChange w:id="140" w:author="Toshiba" w:date="2016-04-12T16:29:00Z">
                <w:pPr>
                  <w:numPr>
                    <w:numId w:val="18"/>
                  </w:numPr>
                  <w:tabs>
                    <w:tab w:val="left" w:pos="356"/>
                  </w:tabs>
                  <w:ind w:left="1080" w:hanging="360"/>
                </w:pPr>
              </w:pPrChange>
            </w:pPr>
            <w:del w:id="141" w:author="Toshiba" w:date="2016-04-12T16:29:00Z">
              <w:r w:rsidRPr="0088546C">
                <w:rPr>
                  <w:sz w:val="22"/>
                  <w:szCs w:val="22"/>
                  <w:lang w:eastAsia="en-US"/>
                  <w:rPrChange w:id="142" w:author="KHADIJAH" w:date="2016-04-26T15:11:00Z">
                    <w:rPr>
                      <w:lang w:eastAsia="en-US"/>
                    </w:rPr>
                  </w:rPrChange>
                </w:rPr>
                <w:delText>an ethical good practice in the marketing, operation, financing and      administration to maintain consistency of professional standard</w:delText>
              </w:r>
            </w:del>
          </w:p>
          <w:p w:rsidR="00000000" w:rsidRDefault="0088546C">
            <w:pPr>
              <w:pStyle w:val="ListParagraph"/>
              <w:numPr>
                <w:ilvl w:val="0"/>
                <w:numId w:val="42"/>
              </w:numPr>
              <w:rPr>
                <w:del w:id="143" w:author="Toshiba" w:date="2016-04-12T16:29:00Z"/>
                <w:rFonts w:ascii="Arial" w:hAnsi="Arial" w:cs="Arial"/>
                <w:sz w:val="22"/>
                <w:szCs w:val="22"/>
                <w:lang w:eastAsia="en-US"/>
                <w:rPrChange w:id="144" w:author="KHADIJAH" w:date="2016-04-26T15:11:00Z">
                  <w:rPr>
                    <w:del w:id="145" w:author="Toshiba" w:date="2016-04-12T16:29:00Z"/>
                    <w:sz w:val="28"/>
                    <w:szCs w:val="28"/>
                    <w:lang w:eastAsia="en-US"/>
                  </w:rPr>
                </w:rPrChange>
              </w:rPr>
              <w:pPrChange w:id="146" w:author="Toshiba" w:date="2016-04-12T16:08:00Z">
                <w:pPr>
                  <w:pStyle w:val="ListParagraph"/>
                  <w:numPr>
                    <w:numId w:val="18"/>
                  </w:numPr>
                  <w:ind w:left="1080" w:hanging="360"/>
                </w:pPr>
              </w:pPrChange>
            </w:pPr>
            <w:del w:id="147" w:author="Toshiba" w:date="2016-04-12T16:29:00Z">
              <w:r w:rsidRPr="0088546C">
                <w:rPr>
                  <w:rFonts w:ascii="Arial" w:hAnsi="Arial" w:cs="Arial"/>
                  <w:sz w:val="22"/>
                  <w:szCs w:val="22"/>
                  <w:lang w:eastAsia="en-US"/>
                  <w:rPrChange w:id="148" w:author="KHADIJAH" w:date="2016-04-26T15:11:00Z">
                    <w:rPr>
                      <w:sz w:val="28"/>
                      <w:szCs w:val="28"/>
                      <w:lang w:eastAsia="en-US"/>
                    </w:rPr>
                  </w:rPrChange>
                </w:rPr>
                <w:delText>Conduct business relationships in a manner that is fair to all</w:delText>
              </w:r>
            </w:del>
          </w:p>
          <w:p w:rsidR="00000000" w:rsidRDefault="0088546C">
            <w:pPr>
              <w:numPr>
                <w:ilvl w:val="0"/>
                <w:numId w:val="42"/>
              </w:numPr>
              <w:tabs>
                <w:tab w:val="left" w:pos="356"/>
              </w:tabs>
              <w:rPr>
                <w:del w:id="149" w:author="Toshiba" w:date="2016-04-12T16:29:00Z"/>
                <w:sz w:val="22"/>
                <w:szCs w:val="22"/>
                <w:lang w:eastAsia="en-US"/>
                <w:rPrChange w:id="150" w:author="KHADIJAH" w:date="2016-04-26T15:11:00Z">
                  <w:rPr>
                    <w:del w:id="151" w:author="Toshiba" w:date="2016-04-12T16:29:00Z"/>
                    <w:lang w:eastAsia="en-US"/>
                  </w:rPr>
                </w:rPrChange>
              </w:rPr>
              <w:pPrChange w:id="152" w:author="Toshiba" w:date="2016-04-12T16:08:00Z">
                <w:pPr>
                  <w:numPr>
                    <w:numId w:val="18"/>
                  </w:numPr>
                  <w:tabs>
                    <w:tab w:val="left" w:pos="356"/>
                  </w:tabs>
                  <w:ind w:left="1080" w:hanging="360"/>
                </w:pPr>
              </w:pPrChange>
            </w:pPr>
            <w:del w:id="153" w:author="Toshiba" w:date="2016-04-12T16:29:00Z">
              <w:r w:rsidRPr="0088546C">
                <w:rPr>
                  <w:sz w:val="22"/>
                  <w:szCs w:val="22"/>
                  <w:lang w:eastAsia="en-US"/>
                  <w:rPrChange w:id="154" w:author="KHADIJAH" w:date="2016-04-26T15:11:00Z">
                    <w:rPr>
                      <w:lang w:eastAsia="en-US"/>
                    </w:rPr>
                  </w:rPrChange>
                </w:rPr>
                <w:delText xml:space="preserve">Refrain from any immoral or unethical behaviour in their business dealings </w:delText>
              </w:r>
            </w:del>
          </w:p>
          <w:p w:rsidR="00354BA7" w:rsidRPr="00794BAE" w:rsidRDefault="00354BA7" w:rsidP="00354BA7">
            <w:pPr>
              <w:pStyle w:val="ListParagraph"/>
              <w:rPr>
                <w:rFonts w:ascii="Arial" w:hAnsi="Arial" w:cs="Arial"/>
                <w:sz w:val="22"/>
                <w:szCs w:val="22"/>
                <w:lang w:eastAsia="en-US"/>
                <w:rPrChange w:id="155" w:author="KHADIJAH" w:date="2016-04-26T15:11:00Z">
                  <w:rPr>
                    <w:lang w:eastAsia="en-US"/>
                  </w:rPr>
                </w:rPrChange>
              </w:rPr>
            </w:pPr>
          </w:p>
          <w:p w:rsidR="00000000" w:rsidRDefault="0088546C">
            <w:pPr>
              <w:numPr>
                <w:ilvl w:val="1"/>
                <w:numId w:val="42"/>
              </w:numPr>
              <w:tabs>
                <w:tab w:val="left" w:pos="356"/>
              </w:tabs>
              <w:rPr>
                <w:del w:id="156" w:author="Toshiba" w:date="2016-04-12T16:34:00Z"/>
                <w:sz w:val="22"/>
                <w:szCs w:val="22"/>
                <w:lang w:eastAsia="en-US"/>
                <w:rPrChange w:id="157" w:author="KHADIJAH" w:date="2016-04-26T15:11:00Z">
                  <w:rPr>
                    <w:del w:id="158" w:author="Toshiba" w:date="2016-04-12T16:34:00Z"/>
                    <w:lang w:eastAsia="en-US"/>
                  </w:rPr>
                </w:rPrChange>
              </w:rPr>
              <w:pPrChange w:id="159" w:author="Toshiba" w:date="2016-04-12T16:08:00Z">
                <w:pPr>
                  <w:numPr>
                    <w:ilvl w:val="1"/>
                    <w:numId w:val="2"/>
                  </w:numPr>
                  <w:tabs>
                    <w:tab w:val="left" w:pos="356"/>
                  </w:tabs>
                  <w:ind w:left="792" w:hanging="432"/>
                </w:pPr>
              </w:pPrChange>
            </w:pPr>
            <w:del w:id="160" w:author="Toshiba" w:date="2016-04-12T16:34:00Z">
              <w:r w:rsidRPr="0088546C">
                <w:rPr>
                  <w:sz w:val="22"/>
                  <w:szCs w:val="22"/>
                  <w:lang w:eastAsia="en-US"/>
                  <w:rPrChange w:id="161" w:author="KHADIJAH" w:date="2016-04-26T15:11:00Z">
                    <w:rPr>
                      <w:lang w:eastAsia="en-US"/>
                    </w:rPr>
                  </w:rPrChange>
                </w:rPr>
                <w:delText>Make-up artist job scope</w:delText>
              </w:r>
            </w:del>
          </w:p>
          <w:p w:rsidR="00000000" w:rsidRDefault="0088546C">
            <w:pPr>
              <w:pStyle w:val="ListParagraph"/>
              <w:numPr>
                <w:ilvl w:val="0"/>
                <w:numId w:val="42"/>
              </w:numPr>
              <w:rPr>
                <w:del w:id="162" w:author="Toshiba" w:date="2016-04-12T16:34:00Z"/>
                <w:rFonts w:ascii="Arial" w:hAnsi="Arial" w:cs="Arial"/>
                <w:sz w:val="22"/>
                <w:szCs w:val="22"/>
                <w:lang w:eastAsia="en-US"/>
                <w:rPrChange w:id="163" w:author="KHADIJAH" w:date="2016-04-26T15:11:00Z">
                  <w:rPr>
                    <w:del w:id="164" w:author="Toshiba" w:date="2016-04-12T16:34:00Z"/>
                    <w:sz w:val="28"/>
                    <w:szCs w:val="28"/>
                    <w:lang w:eastAsia="en-US"/>
                  </w:rPr>
                </w:rPrChange>
              </w:rPr>
              <w:pPrChange w:id="165" w:author="Toshiba" w:date="2016-04-12T16:08:00Z">
                <w:pPr>
                  <w:pStyle w:val="ListParagraph"/>
                  <w:numPr>
                    <w:numId w:val="18"/>
                  </w:numPr>
                  <w:ind w:left="1080" w:hanging="360"/>
                </w:pPr>
              </w:pPrChange>
            </w:pPr>
            <w:del w:id="166" w:author="Toshiba" w:date="2016-04-12T16:34:00Z">
              <w:r w:rsidRPr="0088546C">
                <w:rPr>
                  <w:rFonts w:ascii="Arial" w:hAnsi="Arial" w:cs="Arial"/>
                  <w:sz w:val="22"/>
                  <w:szCs w:val="22"/>
                  <w:lang w:eastAsia="en-US"/>
                  <w:rPrChange w:id="167" w:author="KHADIJAH" w:date="2016-04-26T15:11:00Z">
                    <w:rPr>
                      <w:sz w:val="28"/>
                      <w:szCs w:val="28"/>
                      <w:lang w:eastAsia="en-US"/>
                    </w:rPr>
                  </w:rPrChange>
                </w:rPr>
                <w:delText>Responsibilities are varied depending on an individuals position and  the industry in which he or she work</w:delText>
              </w:r>
            </w:del>
          </w:p>
          <w:p w:rsidR="00000000" w:rsidRDefault="0088546C">
            <w:pPr>
              <w:numPr>
                <w:ilvl w:val="0"/>
                <w:numId w:val="42"/>
              </w:numPr>
              <w:tabs>
                <w:tab w:val="left" w:pos="356"/>
              </w:tabs>
              <w:rPr>
                <w:del w:id="168" w:author="Toshiba" w:date="2016-04-12T16:34:00Z"/>
                <w:sz w:val="22"/>
                <w:szCs w:val="22"/>
                <w:lang w:eastAsia="en-US"/>
                <w:rPrChange w:id="169" w:author="KHADIJAH" w:date="2016-04-26T15:11:00Z">
                  <w:rPr>
                    <w:del w:id="170" w:author="Toshiba" w:date="2016-04-12T16:34:00Z"/>
                    <w:lang w:eastAsia="en-US"/>
                  </w:rPr>
                </w:rPrChange>
              </w:rPr>
              <w:pPrChange w:id="171" w:author="Toshiba" w:date="2016-04-12T16:08:00Z">
                <w:pPr>
                  <w:numPr>
                    <w:numId w:val="18"/>
                  </w:numPr>
                  <w:tabs>
                    <w:tab w:val="left" w:pos="356"/>
                  </w:tabs>
                  <w:ind w:left="1080" w:hanging="360"/>
                </w:pPr>
              </w:pPrChange>
            </w:pPr>
            <w:del w:id="172" w:author="Toshiba" w:date="2016-04-12T16:34:00Z">
              <w:r w:rsidRPr="0088546C">
                <w:rPr>
                  <w:sz w:val="22"/>
                  <w:szCs w:val="22"/>
                  <w:lang w:eastAsia="en-US"/>
                  <w:rPrChange w:id="173" w:author="KHADIJAH" w:date="2016-04-26T15:11:00Z">
                    <w:rPr>
                      <w:lang w:eastAsia="en-US"/>
                    </w:rPr>
                  </w:rPrChange>
                </w:rPr>
                <w:delText>Eg. transform people using makeup, paint, wing and other accessories to prepare them for photo shoot, filming, live perfomances and special events</w:delText>
              </w:r>
            </w:del>
          </w:p>
          <w:p w:rsidR="004E360C" w:rsidRPr="00794BAE" w:rsidDel="00610FDD" w:rsidRDefault="004E360C" w:rsidP="002B0410">
            <w:pPr>
              <w:pStyle w:val="Default"/>
              <w:suppressAutoHyphens/>
              <w:rPr>
                <w:del w:id="174" w:author="Toshiba" w:date="2016-04-12T16:34:00Z"/>
                <w:color w:val="auto"/>
                <w:sz w:val="22"/>
                <w:szCs w:val="22"/>
                <w:rPrChange w:id="175" w:author="KHADIJAH" w:date="2016-04-26T15:11:00Z">
                  <w:rPr>
                    <w:del w:id="176" w:author="Toshiba" w:date="2016-04-12T16:34:00Z"/>
                    <w:color w:val="auto"/>
                    <w:lang w:eastAsia="ar-SA"/>
                  </w:rPr>
                </w:rPrChange>
              </w:rPr>
            </w:pPr>
          </w:p>
          <w:p w:rsidR="004E360C" w:rsidRPr="00794BAE" w:rsidRDefault="0088546C" w:rsidP="00AE6BF8">
            <w:pPr>
              <w:pStyle w:val="Default"/>
              <w:numPr>
                <w:ilvl w:val="0"/>
                <w:numId w:val="42"/>
              </w:numPr>
              <w:suppressAutoHyphens/>
              <w:rPr>
                <w:sz w:val="22"/>
                <w:szCs w:val="22"/>
                <w:rPrChange w:id="177" w:author="KHADIJAH" w:date="2016-04-26T15:11:00Z">
                  <w:rPr>
                    <w:lang w:eastAsia="ar-SA"/>
                  </w:rPr>
                </w:rPrChange>
              </w:rPr>
            </w:pPr>
            <w:r w:rsidRPr="0088546C">
              <w:rPr>
                <w:sz w:val="22"/>
                <w:szCs w:val="22"/>
                <w:rPrChange w:id="178" w:author="KHADIJAH" w:date="2016-04-26T15:11:00Z">
                  <w:rPr>
                    <w:color w:val="auto"/>
                    <w:lang w:eastAsia="ar-SA"/>
                  </w:rPr>
                </w:rPrChange>
              </w:rPr>
              <w:t>Determine the purpose of day make-up which</w:t>
            </w:r>
            <w:del w:id="179" w:author="Toshiba" w:date="2016-04-12T16:34:00Z">
              <w:r w:rsidRPr="0088546C">
                <w:rPr>
                  <w:sz w:val="22"/>
                  <w:szCs w:val="22"/>
                  <w:rPrChange w:id="180" w:author="KHADIJAH" w:date="2016-04-26T15:11:00Z">
                    <w:rPr>
                      <w:color w:val="auto"/>
                      <w:lang w:eastAsia="ar-SA"/>
                    </w:rPr>
                  </w:rPrChange>
                </w:rPr>
                <w:delText xml:space="preserve"> related to .</w:delText>
              </w:r>
            </w:del>
            <w:ins w:id="181" w:author="Toshiba" w:date="2016-04-12T16:34:00Z">
              <w:r w:rsidRPr="0088546C">
                <w:rPr>
                  <w:sz w:val="22"/>
                  <w:szCs w:val="22"/>
                  <w:rPrChange w:id="182" w:author="KHADIJAH" w:date="2016-04-26T15:11:00Z">
                    <w:rPr>
                      <w:color w:val="auto"/>
                      <w:lang w:eastAsia="ar-SA"/>
                    </w:rPr>
                  </w:rPrChange>
                </w:rPr>
                <w:t xml:space="preserve"> such as</w:t>
              </w:r>
            </w:ins>
          </w:p>
          <w:p w:rsidR="00000000" w:rsidRDefault="006E7F4B">
            <w:pPr>
              <w:pStyle w:val="Default"/>
              <w:numPr>
                <w:ilvl w:val="1"/>
                <w:numId w:val="42"/>
              </w:numPr>
              <w:spacing w:line="276" w:lineRule="auto"/>
              <w:rPr>
                <w:sz w:val="22"/>
                <w:szCs w:val="22"/>
                <w:rPrChange w:id="183" w:author="KHADIJAH" w:date="2016-04-26T15:11:00Z">
                  <w:rPr>
                    <w:lang w:eastAsia="ar-SA"/>
                  </w:rPr>
                </w:rPrChange>
              </w:rPr>
              <w:pPrChange w:id="184" w:author="KHADIJAH" w:date="2016-04-26T16:40:00Z">
                <w:pPr>
                  <w:pStyle w:val="Default"/>
                  <w:numPr>
                    <w:ilvl w:val="1"/>
                    <w:numId w:val="42"/>
                  </w:numPr>
                  <w:suppressAutoHyphens/>
                  <w:ind w:left="792" w:hanging="432"/>
                </w:pPr>
              </w:pPrChange>
            </w:pPr>
            <w:r w:rsidRPr="00794BAE">
              <w:rPr>
                <w:sz w:val="22"/>
                <w:szCs w:val="22"/>
              </w:rPr>
              <w:t>Work</w:t>
            </w:r>
            <w:r w:rsidR="0088546C" w:rsidRPr="0088546C">
              <w:rPr>
                <w:sz w:val="22"/>
                <w:szCs w:val="22"/>
                <w:rPrChange w:id="185" w:author="KHADIJAH" w:date="2016-04-26T15:11:00Z">
                  <w:rPr/>
                </w:rPrChange>
              </w:rPr>
              <w:t xml:space="preserve"> </w:t>
            </w:r>
          </w:p>
          <w:p w:rsidR="00000000" w:rsidRDefault="006E7F4B">
            <w:pPr>
              <w:pStyle w:val="Default"/>
              <w:numPr>
                <w:ilvl w:val="1"/>
                <w:numId w:val="42"/>
              </w:numPr>
              <w:spacing w:line="276" w:lineRule="auto"/>
              <w:rPr>
                <w:ins w:id="186" w:author="Toshiba" w:date="2016-04-12T16:35:00Z"/>
                <w:sz w:val="22"/>
                <w:szCs w:val="22"/>
                <w:rPrChange w:id="187" w:author="KHADIJAH" w:date="2016-04-26T15:11:00Z">
                  <w:rPr>
                    <w:ins w:id="188" w:author="Toshiba" w:date="2016-04-12T16:35:00Z"/>
                    <w:lang w:eastAsia="ar-SA"/>
                  </w:rPr>
                </w:rPrChange>
              </w:rPr>
              <w:pPrChange w:id="189" w:author="KHADIJAH" w:date="2016-04-26T16:40:00Z">
                <w:pPr>
                  <w:pStyle w:val="Default"/>
                  <w:numPr>
                    <w:ilvl w:val="1"/>
                    <w:numId w:val="42"/>
                  </w:numPr>
                  <w:suppressAutoHyphens/>
                  <w:ind w:left="792" w:hanging="432"/>
                </w:pPr>
              </w:pPrChange>
            </w:pPr>
            <w:r w:rsidRPr="00794BAE">
              <w:rPr>
                <w:sz w:val="22"/>
                <w:szCs w:val="22"/>
              </w:rPr>
              <w:t xml:space="preserve">Daily activities </w:t>
            </w:r>
          </w:p>
          <w:p w:rsidR="00000000" w:rsidRDefault="0088546C">
            <w:pPr>
              <w:pStyle w:val="Default"/>
              <w:numPr>
                <w:ilvl w:val="1"/>
                <w:numId w:val="42"/>
              </w:numPr>
              <w:spacing w:line="276" w:lineRule="auto"/>
              <w:rPr>
                <w:sz w:val="22"/>
                <w:szCs w:val="22"/>
                <w:rPrChange w:id="190" w:author="KHADIJAH" w:date="2016-04-26T15:11:00Z">
                  <w:rPr>
                    <w:lang w:eastAsia="ar-SA"/>
                  </w:rPr>
                </w:rPrChange>
              </w:rPr>
              <w:pPrChange w:id="191" w:author="KHADIJAH" w:date="2016-04-26T16:40:00Z">
                <w:pPr>
                  <w:pStyle w:val="Default"/>
                  <w:numPr>
                    <w:ilvl w:val="1"/>
                    <w:numId w:val="42"/>
                  </w:numPr>
                  <w:suppressAutoHyphens/>
                  <w:ind w:left="792" w:hanging="432"/>
                </w:pPr>
              </w:pPrChange>
            </w:pPr>
            <w:ins w:id="192" w:author="Toshiba" w:date="2016-04-12T16:35:00Z">
              <w:r w:rsidRPr="0088546C">
                <w:rPr>
                  <w:sz w:val="22"/>
                  <w:szCs w:val="22"/>
                  <w:rPrChange w:id="193" w:author="KHADIJAH" w:date="2016-04-26T15:11:00Z">
                    <w:rPr/>
                  </w:rPrChange>
                </w:rPr>
                <w:t>Etc.</w:t>
              </w:r>
            </w:ins>
          </w:p>
          <w:p w:rsidR="004E360C" w:rsidRPr="00794BAE" w:rsidRDefault="004E360C" w:rsidP="004E360C">
            <w:pPr>
              <w:pStyle w:val="Default"/>
              <w:suppressAutoHyphens/>
              <w:ind w:left="72"/>
              <w:rPr>
                <w:sz w:val="22"/>
                <w:szCs w:val="22"/>
                <w:rPrChange w:id="194" w:author="KHADIJAH" w:date="2016-04-26T15:11:00Z">
                  <w:rPr>
                    <w:lang w:eastAsia="ar-SA"/>
                  </w:rPr>
                </w:rPrChange>
              </w:rPr>
            </w:pPr>
          </w:p>
          <w:p w:rsidR="00000000" w:rsidRDefault="0088546C">
            <w:pPr>
              <w:pStyle w:val="Default"/>
              <w:numPr>
                <w:ilvl w:val="0"/>
                <w:numId w:val="42"/>
              </w:numPr>
              <w:spacing w:line="360" w:lineRule="auto"/>
              <w:rPr>
                <w:sz w:val="22"/>
                <w:szCs w:val="22"/>
                <w:rPrChange w:id="195" w:author="KHADIJAH" w:date="2016-04-26T15:11:00Z">
                  <w:rPr>
                    <w:lang w:eastAsia="ar-SA"/>
                  </w:rPr>
                </w:rPrChange>
              </w:rPr>
              <w:pPrChange w:id="196" w:author="KHADIJAH" w:date="2016-04-26T14:07:00Z">
                <w:pPr>
                  <w:pStyle w:val="Default"/>
                  <w:numPr>
                    <w:numId w:val="42"/>
                  </w:numPr>
                  <w:suppressAutoHyphens/>
                  <w:ind w:left="360" w:hanging="360"/>
                </w:pPr>
              </w:pPrChange>
            </w:pPr>
            <w:r w:rsidRPr="0088546C">
              <w:rPr>
                <w:sz w:val="22"/>
                <w:szCs w:val="22"/>
                <w:rPrChange w:id="197" w:author="KHADIJAH" w:date="2016-04-26T15:11:00Z">
                  <w:rPr/>
                </w:rPrChange>
              </w:rPr>
              <w:t>Determine purpose of special occasion make-up such as:</w:t>
            </w:r>
          </w:p>
          <w:p w:rsidR="00000000" w:rsidRDefault="004212E1">
            <w:pPr>
              <w:pStyle w:val="ListParagraph"/>
              <w:numPr>
                <w:ilvl w:val="0"/>
                <w:numId w:val="42"/>
              </w:numPr>
              <w:suppressAutoHyphens w:val="0"/>
              <w:autoSpaceDE w:val="0"/>
              <w:autoSpaceDN w:val="0"/>
              <w:adjustRightInd w:val="0"/>
              <w:spacing w:line="360" w:lineRule="auto"/>
              <w:contextualSpacing w:val="0"/>
              <w:rPr>
                <w:rFonts w:ascii="Arial" w:hAnsi="Arial" w:cs="Arial"/>
                <w:vanish/>
                <w:color w:val="000000"/>
                <w:sz w:val="22"/>
                <w:szCs w:val="22"/>
                <w:lang w:val="en-US" w:eastAsia="en-US"/>
                <w:rPrChange w:id="198" w:author="KHADIJAH" w:date="2016-04-26T15:11:00Z">
                  <w:rPr>
                    <w:rFonts w:ascii="Arial" w:hAnsi="Arial" w:cs="Arial"/>
                    <w:vanish/>
                    <w:color w:val="000000"/>
                    <w:lang w:val="en-US" w:eastAsia="en-US"/>
                  </w:rPr>
                </w:rPrChange>
              </w:rPr>
              <w:pPrChange w:id="199" w:author="KHADIJAH" w:date="2016-04-26T14:07:00Z">
                <w:pPr>
                  <w:pStyle w:val="ListParagraph"/>
                  <w:numPr>
                    <w:numId w:val="42"/>
                  </w:numPr>
                  <w:suppressAutoHyphens w:val="0"/>
                  <w:autoSpaceDE w:val="0"/>
                  <w:autoSpaceDN w:val="0"/>
                  <w:adjustRightInd w:val="0"/>
                  <w:ind w:left="360" w:hanging="360"/>
                  <w:contextualSpacing w:val="0"/>
                </w:pPr>
              </w:pPrChange>
            </w:pPr>
          </w:p>
          <w:p w:rsidR="00000000" w:rsidRDefault="004212E1">
            <w:pPr>
              <w:pStyle w:val="ListParagraph"/>
              <w:numPr>
                <w:ilvl w:val="0"/>
                <w:numId w:val="42"/>
              </w:numPr>
              <w:suppressAutoHyphens w:val="0"/>
              <w:autoSpaceDE w:val="0"/>
              <w:autoSpaceDN w:val="0"/>
              <w:adjustRightInd w:val="0"/>
              <w:spacing w:line="360" w:lineRule="auto"/>
              <w:contextualSpacing w:val="0"/>
              <w:rPr>
                <w:rFonts w:ascii="Arial" w:hAnsi="Arial" w:cs="Arial"/>
                <w:vanish/>
                <w:color w:val="000000"/>
                <w:sz w:val="22"/>
                <w:szCs w:val="22"/>
                <w:lang w:val="en-US" w:eastAsia="en-US"/>
                <w:rPrChange w:id="200" w:author="KHADIJAH" w:date="2016-04-26T15:11:00Z">
                  <w:rPr>
                    <w:rFonts w:ascii="Arial" w:hAnsi="Arial" w:cs="Arial"/>
                    <w:vanish/>
                    <w:color w:val="000000"/>
                    <w:lang w:val="en-US" w:eastAsia="en-US"/>
                  </w:rPr>
                </w:rPrChange>
              </w:rPr>
              <w:pPrChange w:id="201" w:author="KHADIJAH" w:date="2016-04-26T14:07:00Z">
                <w:pPr>
                  <w:pStyle w:val="ListParagraph"/>
                  <w:numPr>
                    <w:numId w:val="42"/>
                  </w:numPr>
                  <w:suppressAutoHyphens w:val="0"/>
                  <w:autoSpaceDE w:val="0"/>
                  <w:autoSpaceDN w:val="0"/>
                  <w:adjustRightInd w:val="0"/>
                  <w:ind w:left="360" w:hanging="360"/>
                  <w:contextualSpacing w:val="0"/>
                </w:pPr>
              </w:pPrChange>
            </w:pPr>
          </w:p>
          <w:p w:rsidR="00000000" w:rsidRDefault="004212E1">
            <w:pPr>
              <w:pStyle w:val="ListParagraph"/>
              <w:numPr>
                <w:ilvl w:val="0"/>
                <w:numId w:val="42"/>
              </w:numPr>
              <w:suppressAutoHyphens w:val="0"/>
              <w:autoSpaceDE w:val="0"/>
              <w:autoSpaceDN w:val="0"/>
              <w:adjustRightInd w:val="0"/>
              <w:spacing w:line="360" w:lineRule="auto"/>
              <w:contextualSpacing w:val="0"/>
              <w:rPr>
                <w:rFonts w:ascii="Arial" w:hAnsi="Arial" w:cs="Arial"/>
                <w:vanish/>
                <w:color w:val="000000"/>
                <w:sz w:val="22"/>
                <w:szCs w:val="22"/>
                <w:lang w:val="en-US" w:eastAsia="en-US"/>
                <w:rPrChange w:id="202" w:author="KHADIJAH" w:date="2016-04-26T15:11:00Z">
                  <w:rPr>
                    <w:rFonts w:ascii="Arial" w:hAnsi="Arial" w:cs="Arial"/>
                    <w:vanish/>
                    <w:color w:val="000000"/>
                    <w:lang w:val="en-US" w:eastAsia="en-US"/>
                  </w:rPr>
                </w:rPrChange>
              </w:rPr>
              <w:pPrChange w:id="203" w:author="KHADIJAH" w:date="2016-04-26T14:07:00Z">
                <w:pPr>
                  <w:pStyle w:val="ListParagraph"/>
                  <w:numPr>
                    <w:numId w:val="42"/>
                  </w:numPr>
                  <w:suppressAutoHyphens w:val="0"/>
                  <w:autoSpaceDE w:val="0"/>
                  <w:autoSpaceDN w:val="0"/>
                  <w:adjustRightInd w:val="0"/>
                  <w:ind w:left="360" w:hanging="360"/>
                  <w:contextualSpacing w:val="0"/>
                </w:pPr>
              </w:pPrChange>
            </w:pPr>
          </w:p>
          <w:p w:rsidR="00000000" w:rsidRDefault="004212E1">
            <w:pPr>
              <w:pStyle w:val="ListParagraph"/>
              <w:numPr>
                <w:ilvl w:val="0"/>
                <w:numId w:val="45"/>
              </w:numPr>
              <w:suppressAutoHyphens w:val="0"/>
              <w:autoSpaceDE w:val="0"/>
              <w:autoSpaceDN w:val="0"/>
              <w:adjustRightInd w:val="0"/>
              <w:spacing w:line="360" w:lineRule="auto"/>
              <w:contextualSpacing w:val="0"/>
              <w:rPr>
                <w:ins w:id="204" w:author="Toshiba" w:date="2016-04-12T16:38:00Z"/>
                <w:rFonts w:ascii="Arial" w:hAnsi="Arial" w:cs="Arial"/>
                <w:vanish/>
                <w:color w:val="000000"/>
                <w:sz w:val="22"/>
                <w:szCs w:val="22"/>
                <w:lang w:val="en-US" w:eastAsia="en-US"/>
                <w:rPrChange w:id="205" w:author="KHADIJAH" w:date="2016-04-26T15:11:00Z">
                  <w:rPr>
                    <w:ins w:id="206" w:author="Toshiba" w:date="2016-04-12T16:38:00Z"/>
                    <w:rFonts w:ascii="Arial" w:hAnsi="Arial" w:cs="Arial"/>
                    <w:vanish/>
                    <w:color w:val="000000"/>
                    <w:lang w:val="en-US" w:eastAsia="en-US"/>
                  </w:rPr>
                </w:rPrChange>
              </w:rPr>
              <w:pPrChange w:id="207" w:author="KHADIJAH" w:date="2016-04-26T14:07:00Z">
                <w:pPr>
                  <w:pStyle w:val="ListParagraph"/>
                  <w:numPr>
                    <w:numId w:val="45"/>
                  </w:numPr>
                  <w:suppressAutoHyphens w:val="0"/>
                  <w:autoSpaceDE w:val="0"/>
                  <w:autoSpaceDN w:val="0"/>
                  <w:adjustRightInd w:val="0"/>
                  <w:ind w:left="360" w:hanging="360"/>
                  <w:contextualSpacing w:val="0"/>
                </w:pPr>
              </w:pPrChange>
            </w:pPr>
          </w:p>
          <w:p w:rsidR="00000000" w:rsidRDefault="004212E1">
            <w:pPr>
              <w:pStyle w:val="ListParagraph"/>
              <w:numPr>
                <w:ilvl w:val="0"/>
                <w:numId w:val="45"/>
              </w:numPr>
              <w:suppressAutoHyphens w:val="0"/>
              <w:autoSpaceDE w:val="0"/>
              <w:autoSpaceDN w:val="0"/>
              <w:adjustRightInd w:val="0"/>
              <w:spacing w:line="360" w:lineRule="auto"/>
              <w:contextualSpacing w:val="0"/>
              <w:rPr>
                <w:ins w:id="208" w:author="Toshiba" w:date="2016-04-12T16:38:00Z"/>
                <w:rFonts w:ascii="Arial" w:hAnsi="Arial" w:cs="Arial"/>
                <w:vanish/>
                <w:color w:val="000000"/>
                <w:sz w:val="22"/>
                <w:szCs w:val="22"/>
                <w:lang w:val="en-US" w:eastAsia="en-US"/>
                <w:rPrChange w:id="209" w:author="KHADIJAH" w:date="2016-04-26T15:11:00Z">
                  <w:rPr>
                    <w:ins w:id="210" w:author="Toshiba" w:date="2016-04-12T16:38:00Z"/>
                    <w:rFonts w:ascii="Arial" w:hAnsi="Arial" w:cs="Arial"/>
                    <w:vanish/>
                    <w:color w:val="000000"/>
                    <w:lang w:val="en-US" w:eastAsia="en-US"/>
                  </w:rPr>
                </w:rPrChange>
              </w:rPr>
              <w:pPrChange w:id="211" w:author="KHADIJAH" w:date="2016-04-26T14:07:00Z">
                <w:pPr>
                  <w:pStyle w:val="ListParagraph"/>
                  <w:numPr>
                    <w:numId w:val="45"/>
                  </w:numPr>
                  <w:suppressAutoHyphens w:val="0"/>
                  <w:autoSpaceDE w:val="0"/>
                  <w:autoSpaceDN w:val="0"/>
                  <w:adjustRightInd w:val="0"/>
                  <w:ind w:left="360" w:hanging="360"/>
                  <w:contextualSpacing w:val="0"/>
                </w:pPr>
              </w:pPrChange>
            </w:pPr>
          </w:p>
          <w:p w:rsidR="00000000" w:rsidRDefault="004212E1">
            <w:pPr>
              <w:pStyle w:val="ListParagraph"/>
              <w:numPr>
                <w:ilvl w:val="0"/>
                <w:numId w:val="45"/>
              </w:numPr>
              <w:suppressAutoHyphens w:val="0"/>
              <w:autoSpaceDE w:val="0"/>
              <w:autoSpaceDN w:val="0"/>
              <w:adjustRightInd w:val="0"/>
              <w:spacing w:line="360" w:lineRule="auto"/>
              <w:contextualSpacing w:val="0"/>
              <w:rPr>
                <w:ins w:id="212" w:author="Toshiba" w:date="2016-04-12T16:38:00Z"/>
                <w:rFonts w:ascii="Arial" w:hAnsi="Arial" w:cs="Arial"/>
                <w:vanish/>
                <w:color w:val="000000"/>
                <w:sz w:val="22"/>
                <w:szCs w:val="22"/>
                <w:lang w:val="en-US" w:eastAsia="en-US"/>
                <w:rPrChange w:id="213" w:author="KHADIJAH" w:date="2016-04-26T15:11:00Z">
                  <w:rPr>
                    <w:ins w:id="214" w:author="Toshiba" w:date="2016-04-12T16:38:00Z"/>
                    <w:rFonts w:ascii="Arial" w:hAnsi="Arial" w:cs="Arial"/>
                    <w:vanish/>
                    <w:color w:val="000000"/>
                    <w:lang w:val="en-US" w:eastAsia="en-US"/>
                  </w:rPr>
                </w:rPrChange>
              </w:rPr>
              <w:pPrChange w:id="215" w:author="KHADIJAH" w:date="2016-04-26T14:07:00Z">
                <w:pPr>
                  <w:pStyle w:val="ListParagraph"/>
                  <w:numPr>
                    <w:numId w:val="45"/>
                  </w:numPr>
                  <w:suppressAutoHyphens w:val="0"/>
                  <w:autoSpaceDE w:val="0"/>
                  <w:autoSpaceDN w:val="0"/>
                  <w:adjustRightInd w:val="0"/>
                  <w:ind w:left="360" w:hanging="360"/>
                  <w:contextualSpacing w:val="0"/>
                </w:pPr>
              </w:pPrChange>
            </w:pPr>
          </w:p>
          <w:p w:rsidR="00000000" w:rsidRDefault="004212E1">
            <w:pPr>
              <w:pStyle w:val="ListParagraph"/>
              <w:numPr>
                <w:ilvl w:val="0"/>
                <w:numId w:val="45"/>
              </w:numPr>
              <w:suppressAutoHyphens w:val="0"/>
              <w:autoSpaceDE w:val="0"/>
              <w:autoSpaceDN w:val="0"/>
              <w:adjustRightInd w:val="0"/>
              <w:spacing w:line="360" w:lineRule="auto"/>
              <w:contextualSpacing w:val="0"/>
              <w:rPr>
                <w:ins w:id="216" w:author="Toshiba" w:date="2016-04-12T16:38:00Z"/>
                <w:rFonts w:ascii="Arial" w:hAnsi="Arial" w:cs="Arial"/>
                <w:vanish/>
                <w:color w:val="000000"/>
                <w:sz w:val="22"/>
                <w:szCs w:val="22"/>
                <w:lang w:val="en-US" w:eastAsia="en-US"/>
                <w:rPrChange w:id="217" w:author="KHADIJAH" w:date="2016-04-26T15:11:00Z">
                  <w:rPr>
                    <w:ins w:id="218" w:author="Toshiba" w:date="2016-04-12T16:38:00Z"/>
                    <w:rFonts w:ascii="Arial" w:hAnsi="Arial" w:cs="Arial"/>
                    <w:vanish/>
                    <w:color w:val="000000"/>
                    <w:lang w:val="en-US" w:eastAsia="en-US"/>
                  </w:rPr>
                </w:rPrChange>
              </w:rPr>
              <w:pPrChange w:id="219" w:author="KHADIJAH" w:date="2016-04-26T14:07:00Z">
                <w:pPr>
                  <w:pStyle w:val="ListParagraph"/>
                  <w:numPr>
                    <w:numId w:val="45"/>
                  </w:numPr>
                  <w:suppressAutoHyphens w:val="0"/>
                  <w:autoSpaceDE w:val="0"/>
                  <w:autoSpaceDN w:val="0"/>
                  <w:adjustRightInd w:val="0"/>
                  <w:ind w:left="360" w:hanging="360"/>
                  <w:contextualSpacing w:val="0"/>
                </w:pPr>
              </w:pPrChange>
            </w:pPr>
          </w:p>
          <w:p w:rsidR="00000000" w:rsidRDefault="004212E1">
            <w:pPr>
              <w:pStyle w:val="ListParagraph"/>
              <w:numPr>
                <w:ilvl w:val="0"/>
                <w:numId w:val="45"/>
              </w:numPr>
              <w:suppressAutoHyphens w:val="0"/>
              <w:autoSpaceDE w:val="0"/>
              <w:autoSpaceDN w:val="0"/>
              <w:adjustRightInd w:val="0"/>
              <w:spacing w:line="360" w:lineRule="auto"/>
              <w:contextualSpacing w:val="0"/>
              <w:rPr>
                <w:ins w:id="220" w:author="Toshiba" w:date="2016-04-12T16:38:00Z"/>
                <w:rFonts w:ascii="Arial" w:hAnsi="Arial" w:cs="Arial"/>
                <w:vanish/>
                <w:color w:val="000000"/>
                <w:sz w:val="22"/>
                <w:szCs w:val="22"/>
                <w:lang w:val="en-US" w:eastAsia="en-US"/>
                <w:rPrChange w:id="221" w:author="KHADIJAH" w:date="2016-04-26T15:11:00Z">
                  <w:rPr>
                    <w:ins w:id="222" w:author="Toshiba" w:date="2016-04-12T16:38:00Z"/>
                    <w:rFonts w:ascii="Arial" w:hAnsi="Arial" w:cs="Arial"/>
                    <w:vanish/>
                    <w:color w:val="000000"/>
                    <w:lang w:val="en-US" w:eastAsia="en-US"/>
                  </w:rPr>
                </w:rPrChange>
              </w:rPr>
              <w:pPrChange w:id="223" w:author="KHADIJAH" w:date="2016-04-26T14:07:00Z">
                <w:pPr>
                  <w:pStyle w:val="ListParagraph"/>
                  <w:numPr>
                    <w:numId w:val="45"/>
                  </w:numPr>
                  <w:suppressAutoHyphens w:val="0"/>
                  <w:autoSpaceDE w:val="0"/>
                  <w:autoSpaceDN w:val="0"/>
                  <w:adjustRightInd w:val="0"/>
                  <w:ind w:left="360" w:hanging="360"/>
                  <w:contextualSpacing w:val="0"/>
                </w:pPr>
              </w:pPrChange>
            </w:pPr>
          </w:p>
          <w:p w:rsidR="00000000" w:rsidRDefault="0088546C">
            <w:pPr>
              <w:pStyle w:val="Default"/>
              <w:numPr>
                <w:ilvl w:val="1"/>
                <w:numId w:val="45"/>
              </w:numPr>
              <w:spacing w:line="276" w:lineRule="auto"/>
              <w:rPr>
                <w:del w:id="224" w:author="Toshiba" w:date="2016-04-12T16:38:00Z"/>
                <w:sz w:val="22"/>
                <w:szCs w:val="22"/>
                <w:rPrChange w:id="225" w:author="KHADIJAH" w:date="2016-04-26T15:11:00Z">
                  <w:rPr>
                    <w:del w:id="226" w:author="Toshiba" w:date="2016-04-12T16:38:00Z"/>
                    <w:lang w:eastAsia="ar-SA"/>
                  </w:rPr>
                </w:rPrChange>
              </w:rPr>
              <w:pPrChange w:id="227" w:author="KHADIJAH" w:date="2016-04-26T16:40:00Z">
                <w:pPr>
                  <w:pStyle w:val="Default"/>
                  <w:numPr>
                    <w:ilvl w:val="1"/>
                    <w:numId w:val="42"/>
                  </w:numPr>
                  <w:suppressAutoHyphens/>
                  <w:ind w:left="792" w:hanging="432"/>
                </w:pPr>
              </w:pPrChange>
            </w:pPr>
            <w:r w:rsidRPr="0088546C">
              <w:rPr>
                <w:sz w:val="22"/>
                <w:szCs w:val="22"/>
                <w:rPrChange w:id="228" w:author="KHADIJAH" w:date="2016-04-26T15:11:00Z">
                  <w:rPr/>
                </w:rPrChange>
              </w:rPr>
              <w:t xml:space="preserve">Official function </w:t>
            </w:r>
            <w:ins w:id="229" w:author="Toshiba" w:date="2016-04-12T16:35:00Z">
              <w:r w:rsidRPr="0088546C">
                <w:rPr>
                  <w:sz w:val="22"/>
                  <w:szCs w:val="22"/>
                  <w:rPrChange w:id="230" w:author="KHADIJAH" w:date="2016-04-26T15:11:00Z">
                    <w:rPr/>
                  </w:rPrChange>
                </w:rPr>
                <w:t xml:space="preserve">: </w:t>
              </w:r>
            </w:ins>
            <w:del w:id="231" w:author="Toshiba" w:date="2016-04-12T16:35:00Z">
              <w:r w:rsidRPr="0088546C">
                <w:rPr>
                  <w:sz w:val="22"/>
                  <w:szCs w:val="22"/>
                  <w:rPrChange w:id="232" w:author="KHADIJAH" w:date="2016-04-26T15:11:00Z">
                    <w:rPr/>
                  </w:rPrChange>
                </w:rPr>
                <w:delText>eg-c</w:delText>
              </w:r>
            </w:del>
            <w:ins w:id="233" w:author="Toshiba" w:date="2016-04-12T16:35:00Z">
              <w:r w:rsidRPr="0088546C">
                <w:rPr>
                  <w:sz w:val="22"/>
                  <w:szCs w:val="22"/>
                  <w:rPrChange w:id="234" w:author="KHADIJAH" w:date="2016-04-26T15:11:00Z">
                    <w:rPr/>
                  </w:rPrChange>
                </w:rPr>
                <w:t>C</w:t>
              </w:r>
            </w:ins>
            <w:r w:rsidRPr="0088546C">
              <w:rPr>
                <w:sz w:val="22"/>
                <w:szCs w:val="22"/>
                <w:rPrChange w:id="235" w:author="KHADIJAH" w:date="2016-04-26T15:11:00Z">
                  <w:rPr/>
                </w:rPrChange>
              </w:rPr>
              <w:t>onvocation</w:t>
            </w:r>
            <w:ins w:id="236" w:author="Toshiba" w:date="2016-04-12T16:35:00Z">
              <w:r w:rsidRPr="0088546C">
                <w:rPr>
                  <w:sz w:val="22"/>
                  <w:szCs w:val="22"/>
                  <w:rPrChange w:id="237" w:author="KHADIJAH" w:date="2016-04-26T15:11:00Z">
                    <w:rPr/>
                  </w:rPrChange>
                </w:rPr>
                <w:t xml:space="preserve">, </w:t>
              </w:r>
            </w:ins>
            <w:del w:id="238" w:author="Toshiba" w:date="2016-04-12T16:35:00Z">
              <w:r w:rsidRPr="0088546C">
                <w:rPr>
                  <w:sz w:val="22"/>
                  <w:szCs w:val="22"/>
                  <w:rPrChange w:id="239" w:author="KHADIJAH" w:date="2016-04-26T15:11:00Z">
                    <w:rPr/>
                  </w:rPrChange>
                </w:rPr>
                <w:delText xml:space="preserve">, </w:delText>
              </w:r>
            </w:del>
            <w:r w:rsidRPr="0088546C">
              <w:rPr>
                <w:sz w:val="22"/>
                <w:szCs w:val="22"/>
                <w:rPrChange w:id="240" w:author="KHADIJAH" w:date="2016-04-26T15:11:00Z">
                  <w:rPr/>
                </w:rPrChange>
              </w:rPr>
              <w:t>Grammy awards,</w:t>
            </w:r>
            <w:ins w:id="241" w:author="Toshiba" w:date="2016-04-12T16:41:00Z">
              <w:r w:rsidRPr="0088546C">
                <w:rPr>
                  <w:sz w:val="22"/>
                  <w:szCs w:val="22"/>
                  <w:rPrChange w:id="242" w:author="KHADIJAH" w:date="2016-04-26T15:11:00Z">
                    <w:rPr/>
                  </w:rPrChange>
                </w:rPr>
                <w:t xml:space="preserve"> </w:t>
              </w:r>
            </w:ins>
            <w:ins w:id="243" w:author="Toshiba" w:date="2016-04-12T16:35:00Z">
              <w:r w:rsidRPr="0088546C">
                <w:rPr>
                  <w:sz w:val="22"/>
                  <w:szCs w:val="22"/>
                  <w:rPrChange w:id="244" w:author="KHADIJAH" w:date="2016-04-26T15:11:00Z">
                    <w:rPr/>
                  </w:rPrChange>
                </w:rPr>
                <w:t>Etc.</w:t>
              </w:r>
            </w:ins>
          </w:p>
          <w:p w:rsidR="00000000" w:rsidRDefault="004212E1">
            <w:pPr>
              <w:pStyle w:val="Default"/>
              <w:numPr>
                <w:ilvl w:val="1"/>
                <w:numId w:val="45"/>
              </w:numPr>
              <w:spacing w:line="276" w:lineRule="auto"/>
              <w:rPr>
                <w:ins w:id="245" w:author="Toshiba" w:date="2016-04-12T16:38:00Z"/>
                <w:sz w:val="22"/>
                <w:szCs w:val="22"/>
                <w:rPrChange w:id="246" w:author="KHADIJAH" w:date="2016-04-26T15:11:00Z">
                  <w:rPr>
                    <w:ins w:id="247" w:author="Toshiba" w:date="2016-04-12T16:38:00Z"/>
                    <w:lang w:eastAsia="ar-SA"/>
                  </w:rPr>
                </w:rPrChange>
              </w:rPr>
              <w:pPrChange w:id="248" w:author="KHADIJAH" w:date="2016-04-26T16:40:00Z">
                <w:pPr>
                  <w:pStyle w:val="Default"/>
                  <w:numPr>
                    <w:ilvl w:val="1"/>
                    <w:numId w:val="42"/>
                  </w:numPr>
                  <w:suppressAutoHyphens/>
                  <w:ind w:left="792" w:hanging="432"/>
                </w:pPr>
              </w:pPrChange>
            </w:pPr>
          </w:p>
          <w:p w:rsidR="00000000" w:rsidRDefault="0088546C">
            <w:pPr>
              <w:pStyle w:val="Default"/>
              <w:numPr>
                <w:ilvl w:val="1"/>
                <w:numId w:val="45"/>
              </w:numPr>
              <w:spacing w:line="276" w:lineRule="auto"/>
              <w:rPr>
                <w:del w:id="249" w:author="Toshiba" w:date="2016-04-12T16:38:00Z"/>
                <w:sz w:val="22"/>
                <w:szCs w:val="22"/>
                <w:rPrChange w:id="250" w:author="KHADIJAH" w:date="2016-04-26T15:11:00Z">
                  <w:rPr>
                    <w:del w:id="251" w:author="Toshiba" w:date="2016-04-12T16:38:00Z"/>
                    <w:lang w:eastAsia="ar-SA"/>
                  </w:rPr>
                </w:rPrChange>
              </w:rPr>
              <w:pPrChange w:id="252" w:author="KHADIJAH" w:date="2016-04-26T16:40:00Z">
                <w:pPr>
                  <w:pStyle w:val="Default"/>
                  <w:numPr>
                    <w:ilvl w:val="1"/>
                    <w:numId w:val="42"/>
                  </w:numPr>
                  <w:suppressAutoHyphens/>
                  <w:ind w:left="792" w:hanging="432"/>
                </w:pPr>
              </w:pPrChange>
            </w:pPr>
            <w:r w:rsidRPr="0088546C">
              <w:rPr>
                <w:sz w:val="22"/>
                <w:szCs w:val="22"/>
                <w:rPrChange w:id="253" w:author="KHADIJAH" w:date="2016-04-26T15:11:00Z">
                  <w:rPr/>
                </w:rPrChange>
              </w:rPr>
              <w:t>Unofficial function</w:t>
            </w:r>
            <w:ins w:id="254" w:author="Toshiba" w:date="2016-04-12T16:35:00Z">
              <w:r w:rsidRPr="0088546C">
                <w:rPr>
                  <w:sz w:val="22"/>
                  <w:szCs w:val="22"/>
                  <w:rPrChange w:id="255" w:author="KHADIJAH" w:date="2016-04-26T15:11:00Z">
                    <w:rPr/>
                  </w:rPrChange>
                </w:rPr>
                <w:t>: H</w:t>
              </w:r>
            </w:ins>
            <w:del w:id="256" w:author="Toshiba" w:date="2016-04-12T16:35:00Z">
              <w:r w:rsidRPr="0088546C">
                <w:rPr>
                  <w:sz w:val="22"/>
                  <w:szCs w:val="22"/>
                  <w:rPrChange w:id="257" w:author="KHADIJAH" w:date="2016-04-26T15:11:00Z">
                    <w:rPr/>
                  </w:rPrChange>
                </w:rPr>
                <w:delText xml:space="preserve">  eg-h</w:delText>
              </w:r>
            </w:del>
            <w:r w:rsidRPr="0088546C">
              <w:rPr>
                <w:sz w:val="22"/>
                <w:szCs w:val="22"/>
                <w:rPrChange w:id="258" w:author="KHADIJAH" w:date="2016-04-26T15:11:00Z">
                  <w:rPr/>
                </w:rPrChange>
              </w:rPr>
              <w:t xml:space="preserve">igh-tea, </w:t>
            </w:r>
            <w:del w:id="259" w:author="Toshiba" w:date="2016-04-12T16:35:00Z">
              <w:r w:rsidRPr="0088546C">
                <w:rPr>
                  <w:sz w:val="22"/>
                  <w:szCs w:val="22"/>
                  <w:rPrChange w:id="260" w:author="KHADIJAH" w:date="2016-04-26T15:11:00Z">
                    <w:rPr/>
                  </w:rPrChange>
                </w:rPr>
                <w:delText>a</w:delText>
              </w:r>
            </w:del>
            <w:ins w:id="261" w:author="Toshiba" w:date="2016-04-12T16:35:00Z">
              <w:r w:rsidRPr="0088546C">
                <w:rPr>
                  <w:sz w:val="22"/>
                  <w:szCs w:val="22"/>
                  <w:rPrChange w:id="262" w:author="KHADIJAH" w:date="2016-04-26T15:11:00Z">
                    <w:rPr/>
                  </w:rPrChange>
                </w:rPr>
                <w:t>A</w:t>
              </w:r>
            </w:ins>
            <w:r w:rsidRPr="0088546C">
              <w:rPr>
                <w:sz w:val="22"/>
                <w:szCs w:val="22"/>
                <w:rPrChange w:id="263" w:author="KHADIJAH" w:date="2016-04-26T15:11:00Z">
                  <w:rPr/>
                </w:rPrChange>
              </w:rPr>
              <w:t>nnual dinner</w:t>
            </w:r>
            <w:ins w:id="264" w:author="Toshiba" w:date="2016-04-12T16:35:00Z">
              <w:r w:rsidRPr="0088546C">
                <w:rPr>
                  <w:sz w:val="22"/>
                  <w:szCs w:val="22"/>
                  <w:rPrChange w:id="265" w:author="KHADIJAH" w:date="2016-04-26T15:11:00Z">
                    <w:rPr/>
                  </w:rPrChange>
                </w:rPr>
                <w:t>, Etc.</w:t>
              </w:r>
            </w:ins>
          </w:p>
          <w:p w:rsidR="00000000" w:rsidRDefault="004212E1">
            <w:pPr>
              <w:pStyle w:val="Default"/>
              <w:numPr>
                <w:ilvl w:val="1"/>
                <w:numId w:val="45"/>
              </w:numPr>
              <w:spacing w:line="276" w:lineRule="auto"/>
              <w:rPr>
                <w:ins w:id="266" w:author="Toshiba" w:date="2016-04-12T16:38:00Z"/>
                <w:sz w:val="22"/>
                <w:szCs w:val="22"/>
                <w:rPrChange w:id="267" w:author="KHADIJAH" w:date="2016-04-26T15:11:00Z">
                  <w:rPr>
                    <w:ins w:id="268" w:author="Toshiba" w:date="2016-04-12T16:38:00Z"/>
                    <w:lang w:eastAsia="ar-SA"/>
                  </w:rPr>
                </w:rPrChange>
              </w:rPr>
              <w:pPrChange w:id="269" w:author="KHADIJAH" w:date="2016-04-26T16:40:00Z">
                <w:pPr>
                  <w:pStyle w:val="Default"/>
                  <w:numPr>
                    <w:ilvl w:val="1"/>
                    <w:numId w:val="42"/>
                  </w:numPr>
                  <w:suppressAutoHyphens/>
                  <w:ind w:left="792" w:hanging="432"/>
                </w:pPr>
              </w:pPrChange>
            </w:pPr>
          </w:p>
          <w:p w:rsidR="00000000" w:rsidRDefault="0088546C">
            <w:pPr>
              <w:pStyle w:val="Default"/>
              <w:numPr>
                <w:ilvl w:val="1"/>
                <w:numId w:val="45"/>
              </w:numPr>
              <w:spacing w:line="276" w:lineRule="auto"/>
              <w:rPr>
                <w:sz w:val="22"/>
                <w:szCs w:val="22"/>
                <w:rPrChange w:id="270" w:author="KHADIJAH" w:date="2016-04-26T15:11:00Z">
                  <w:rPr>
                    <w:lang w:eastAsia="ar-SA"/>
                  </w:rPr>
                </w:rPrChange>
              </w:rPr>
              <w:pPrChange w:id="271" w:author="KHADIJAH" w:date="2016-04-26T16:40:00Z">
                <w:pPr>
                  <w:pStyle w:val="Default"/>
                  <w:numPr>
                    <w:ilvl w:val="1"/>
                    <w:numId w:val="42"/>
                  </w:numPr>
                  <w:suppressAutoHyphens/>
                  <w:ind w:left="792" w:hanging="432"/>
                </w:pPr>
              </w:pPrChange>
            </w:pPr>
            <w:r w:rsidRPr="0088546C">
              <w:rPr>
                <w:sz w:val="22"/>
                <w:szCs w:val="22"/>
                <w:rPrChange w:id="272" w:author="KHADIJAH" w:date="2016-04-26T15:11:00Z">
                  <w:rPr/>
                </w:rPrChange>
              </w:rPr>
              <w:t>Etc</w:t>
            </w:r>
          </w:p>
          <w:p w:rsidR="004E360C" w:rsidRPr="00794BAE" w:rsidRDefault="004E360C" w:rsidP="004E360C">
            <w:pPr>
              <w:pStyle w:val="Default"/>
              <w:suppressAutoHyphens/>
              <w:ind w:left="72"/>
              <w:rPr>
                <w:sz w:val="22"/>
                <w:szCs w:val="22"/>
                <w:rPrChange w:id="273" w:author="KHADIJAH" w:date="2016-04-26T15:11:00Z">
                  <w:rPr>
                    <w:lang w:eastAsia="ar-SA"/>
                  </w:rPr>
                </w:rPrChange>
              </w:rPr>
            </w:pPr>
          </w:p>
          <w:p w:rsidR="00000000" w:rsidRDefault="0088546C">
            <w:pPr>
              <w:pStyle w:val="Default"/>
              <w:numPr>
                <w:ilvl w:val="0"/>
                <w:numId w:val="45"/>
              </w:numPr>
              <w:spacing w:line="360" w:lineRule="auto"/>
              <w:rPr>
                <w:sz w:val="22"/>
                <w:szCs w:val="22"/>
                <w:rPrChange w:id="274" w:author="KHADIJAH" w:date="2016-04-26T15:11:00Z">
                  <w:rPr>
                    <w:lang w:eastAsia="ar-SA"/>
                  </w:rPr>
                </w:rPrChange>
              </w:rPr>
              <w:pPrChange w:id="275" w:author="KHADIJAH" w:date="2016-04-26T14:07:00Z">
                <w:pPr>
                  <w:pStyle w:val="Default"/>
                  <w:numPr>
                    <w:numId w:val="42"/>
                  </w:numPr>
                  <w:suppressAutoHyphens/>
                  <w:ind w:left="360" w:hanging="360"/>
                </w:pPr>
              </w:pPrChange>
            </w:pPr>
            <w:r w:rsidRPr="0088546C">
              <w:rPr>
                <w:sz w:val="22"/>
                <w:szCs w:val="22"/>
                <w:rPrChange w:id="276" w:author="KHADIJAH" w:date="2016-04-26T15:11:00Z">
                  <w:rPr/>
                </w:rPrChange>
              </w:rPr>
              <w:t xml:space="preserve">Identify factors that influence day and special occasion make-up: </w:t>
            </w:r>
          </w:p>
          <w:p w:rsidR="00000000" w:rsidRDefault="004212E1">
            <w:pPr>
              <w:pStyle w:val="ListParagraph"/>
              <w:numPr>
                <w:ilvl w:val="0"/>
                <w:numId w:val="42"/>
              </w:numPr>
              <w:suppressAutoHyphens w:val="0"/>
              <w:autoSpaceDE w:val="0"/>
              <w:autoSpaceDN w:val="0"/>
              <w:adjustRightInd w:val="0"/>
              <w:spacing w:line="360" w:lineRule="auto"/>
              <w:contextualSpacing w:val="0"/>
              <w:rPr>
                <w:rFonts w:ascii="Arial" w:hAnsi="Arial" w:cs="Arial"/>
                <w:vanish/>
                <w:color w:val="000000"/>
                <w:sz w:val="22"/>
                <w:szCs w:val="22"/>
                <w:lang w:val="en-US" w:eastAsia="en-US"/>
                <w:rPrChange w:id="277" w:author="KHADIJAH" w:date="2016-04-26T15:11:00Z">
                  <w:rPr>
                    <w:rFonts w:ascii="Arial" w:hAnsi="Arial" w:cs="Arial"/>
                    <w:vanish/>
                    <w:color w:val="000000"/>
                    <w:lang w:val="en-US" w:eastAsia="en-US"/>
                  </w:rPr>
                </w:rPrChange>
              </w:rPr>
              <w:pPrChange w:id="278" w:author="KHADIJAH" w:date="2016-04-26T14:07:00Z">
                <w:pPr>
                  <w:pStyle w:val="ListParagraph"/>
                  <w:numPr>
                    <w:numId w:val="42"/>
                  </w:numPr>
                  <w:suppressAutoHyphens w:val="0"/>
                  <w:autoSpaceDE w:val="0"/>
                  <w:autoSpaceDN w:val="0"/>
                  <w:adjustRightInd w:val="0"/>
                  <w:ind w:left="360" w:hanging="360"/>
                  <w:contextualSpacing w:val="0"/>
                </w:pPr>
              </w:pPrChange>
            </w:pPr>
          </w:p>
          <w:p w:rsidR="00000000" w:rsidRDefault="004212E1">
            <w:pPr>
              <w:pStyle w:val="ListParagraph"/>
              <w:numPr>
                <w:ilvl w:val="0"/>
                <w:numId w:val="42"/>
              </w:numPr>
              <w:suppressAutoHyphens w:val="0"/>
              <w:autoSpaceDE w:val="0"/>
              <w:autoSpaceDN w:val="0"/>
              <w:adjustRightInd w:val="0"/>
              <w:spacing w:line="360" w:lineRule="auto"/>
              <w:contextualSpacing w:val="0"/>
              <w:rPr>
                <w:rFonts w:ascii="Arial" w:hAnsi="Arial" w:cs="Arial"/>
                <w:vanish/>
                <w:color w:val="000000"/>
                <w:sz w:val="22"/>
                <w:szCs w:val="22"/>
                <w:lang w:val="en-US" w:eastAsia="en-US"/>
                <w:rPrChange w:id="279" w:author="KHADIJAH" w:date="2016-04-26T15:11:00Z">
                  <w:rPr>
                    <w:rFonts w:ascii="Arial" w:hAnsi="Arial" w:cs="Arial"/>
                    <w:vanish/>
                    <w:color w:val="000000"/>
                    <w:lang w:val="en-US" w:eastAsia="en-US"/>
                  </w:rPr>
                </w:rPrChange>
              </w:rPr>
              <w:pPrChange w:id="280" w:author="KHADIJAH" w:date="2016-04-26T14:07:00Z">
                <w:pPr>
                  <w:pStyle w:val="ListParagraph"/>
                  <w:numPr>
                    <w:numId w:val="42"/>
                  </w:numPr>
                  <w:suppressAutoHyphens w:val="0"/>
                  <w:autoSpaceDE w:val="0"/>
                  <w:autoSpaceDN w:val="0"/>
                  <w:adjustRightInd w:val="0"/>
                  <w:ind w:left="360" w:hanging="360"/>
                  <w:contextualSpacing w:val="0"/>
                </w:pPr>
              </w:pPrChange>
            </w:pPr>
          </w:p>
          <w:p w:rsidR="00000000" w:rsidRDefault="004212E1">
            <w:pPr>
              <w:pStyle w:val="ListParagraph"/>
              <w:numPr>
                <w:ilvl w:val="0"/>
                <w:numId w:val="42"/>
              </w:numPr>
              <w:suppressAutoHyphens w:val="0"/>
              <w:autoSpaceDE w:val="0"/>
              <w:autoSpaceDN w:val="0"/>
              <w:adjustRightInd w:val="0"/>
              <w:spacing w:line="360" w:lineRule="auto"/>
              <w:contextualSpacing w:val="0"/>
              <w:rPr>
                <w:rFonts w:ascii="Arial" w:hAnsi="Arial" w:cs="Arial"/>
                <w:vanish/>
                <w:color w:val="000000"/>
                <w:sz w:val="22"/>
                <w:szCs w:val="22"/>
                <w:lang w:val="en-US" w:eastAsia="en-US"/>
                <w:rPrChange w:id="281" w:author="KHADIJAH" w:date="2016-04-26T15:11:00Z">
                  <w:rPr>
                    <w:rFonts w:ascii="Arial" w:hAnsi="Arial" w:cs="Arial"/>
                    <w:vanish/>
                    <w:color w:val="000000"/>
                    <w:lang w:val="en-US" w:eastAsia="en-US"/>
                  </w:rPr>
                </w:rPrChange>
              </w:rPr>
              <w:pPrChange w:id="282" w:author="KHADIJAH" w:date="2016-04-26T14:07:00Z">
                <w:pPr>
                  <w:pStyle w:val="ListParagraph"/>
                  <w:numPr>
                    <w:numId w:val="42"/>
                  </w:numPr>
                  <w:suppressAutoHyphens w:val="0"/>
                  <w:autoSpaceDE w:val="0"/>
                  <w:autoSpaceDN w:val="0"/>
                  <w:adjustRightInd w:val="0"/>
                  <w:ind w:left="360" w:hanging="360"/>
                  <w:contextualSpacing w:val="0"/>
                </w:pPr>
              </w:pPrChange>
            </w:pPr>
          </w:p>
          <w:p w:rsidR="00000000" w:rsidRDefault="004212E1">
            <w:pPr>
              <w:pStyle w:val="ListParagraph"/>
              <w:numPr>
                <w:ilvl w:val="0"/>
                <w:numId w:val="42"/>
              </w:numPr>
              <w:suppressAutoHyphens w:val="0"/>
              <w:autoSpaceDE w:val="0"/>
              <w:autoSpaceDN w:val="0"/>
              <w:adjustRightInd w:val="0"/>
              <w:spacing w:line="360" w:lineRule="auto"/>
              <w:contextualSpacing w:val="0"/>
              <w:rPr>
                <w:rFonts w:ascii="Arial" w:hAnsi="Arial" w:cs="Arial"/>
                <w:vanish/>
                <w:color w:val="000000"/>
                <w:sz w:val="22"/>
                <w:szCs w:val="22"/>
                <w:lang w:val="en-US" w:eastAsia="en-US"/>
                <w:rPrChange w:id="283" w:author="KHADIJAH" w:date="2016-04-26T15:11:00Z">
                  <w:rPr>
                    <w:rFonts w:ascii="Arial" w:hAnsi="Arial" w:cs="Arial"/>
                    <w:vanish/>
                    <w:color w:val="000000"/>
                    <w:lang w:val="en-US" w:eastAsia="en-US"/>
                  </w:rPr>
                </w:rPrChange>
              </w:rPr>
              <w:pPrChange w:id="284" w:author="KHADIJAH" w:date="2016-04-26T14:07:00Z">
                <w:pPr>
                  <w:pStyle w:val="ListParagraph"/>
                  <w:numPr>
                    <w:numId w:val="42"/>
                  </w:numPr>
                  <w:suppressAutoHyphens w:val="0"/>
                  <w:autoSpaceDE w:val="0"/>
                  <w:autoSpaceDN w:val="0"/>
                  <w:adjustRightInd w:val="0"/>
                  <w:ind w:left="360" w:hanging="360"/>
                  <w:contextualSpacing w:val="0"/>
                </w:pPr>
              </w:pPrChange>
            </w:pPr>
          </w:p>
          <w:p w:rsidR="00000000" w:rsidRDefault="004212E1">
            <w:pPr>
              <w:pStyle w:val="ListParagraph"/>
              <w:numPr>
                <w:ilvl w:val="0"/>
                <w:numId w:val="46"/>
              </w:numPr>
              <w:suppressAutoHyphens w:val="0"/>
              <w:autoSpaceDE w:val="0"/>
              <w:autoSpaceDN w:val="0"/>
              <w:adjustRightInd w:val="0"/>
              <w:spacing w:line="360" w:lineRule="auto"/>
              <w:contextualSpacing w:val="0"/>
              <w:rPr>
                <w:ins w:id="285" w:author="Toshiba" w:date="2016-04-12T16:43:00Z"/>
                <w:rFonts w:ascii="Arial" w:hAnsi="Arial" w:cs="Arial"/>
                <w:vanish/>
                <w:color w:val="000000"/>
                <w:sz w:val="22"/>
                <w:szCs w:val="22"/>
                <w:lang w:val="en-US" w:eastAsia="en-US"/>
                <w:rPrChange w:id="286" w:author="KHADIJAH" w:date="2016-04-26T15:11:00Z">
                  <w:rPr>
                    <w:ins w:id="287" w:author="Toshiba" w:date="2016-04-12T16:43:00Z"/>
                    <w:rFonts w:ascii="Arial" w:hAnsi="Arial" w:cs="Arial"/>
                    <w:vanish/>
                    <w:color w:val="000000"/>
                    <w:lang w:val="en-US" w:eastAsia="en-US"/>
                  </w:rPr>
                </w:rPrChange>
              </w:rPr>
              <w:pPrChange w:id="288" w:author="KHADIJAH" w:date="2016-04-26T14:07:00Z">
                <w:pPr>
                  <w:pStyle w:val="ListParagraph"/>
                  <w:numPr>
                    <w:numId w:val="46"/>
                  </w:numPr>
                  <w:suppressAutoHyphens w:val="0"/>
                  <w:autoSpaceDE w:val="0"/>
                  <w:autoSpaceDN w:val="0"/>
                  <w:adjustRightInd w:val="0"/>
                  <w:ind w:left="360" w:hanging="360"/>
                  <w:contextualSpacing w:val="0"/>
                </w:pPr>
              </w:pPrChange>
            </w:pPr>
          </w:p>
          <w:p w:rsidR="00000000" w:rsidRDefault="004212E1">
            <w:pPr>
              <w:pStyle w:val="ListParagraph"/>
              <w:numPr>
                <w:ilvl w:val="0"/>
                <w:numId w:val="46"/>
              </w:numPr>
              <w:suppressAutoHyphens w:val="0"/>
              <w:autoSpaceDE w:val="0"/>
              <w:autoSpaceDN w:val="0"/>
              <w:adjustRightInd w:val="0"/>
              <w:spacing w:line="360" w:lineRule="auto"/>
              <w:contextualSpacing w:val="0"/>
              <w:rPr>
                <w:ins w:id="289" w:author="Toshiba" w:date="2016-04-12T16:43:00Z"/>
                <w:rFonts w:ascii="Arial" w:hAnsi="Arial" w:cs="Arial"/>
                <w:vanish/>
                <w:color w:val="000000"/>
                <w:sz w:val="22"/>
                <w:szCs w:val="22"/>
                <w:lang w:val="en-US" w:eastAsia="en-US"/>
                <w:rPrChange w:id="290" w:author="KHADIJAH" w:date="2016-04-26T15:11:00Z">
                  <w:rPr>
                    <w:ins w:id="291" w:author="Toshiba" w:date="2016-04-12T16:43:00Z"/>
                    <w:rFonts w:ascii="Arial" w:hAnsi="Arial" w:cs="Arial"/>
                    <w:vanish/>
                    <w:color w:val="000000"/>
                    <w:lang w:val="en-US" w:eastAsia="en-US"/>
                  </w:rPr>
                </w:rPrChange>
              </w:rPr>
              <w:pPrChange w:id="292" w:author="KHADIJAH" w:date="2016-04-26T14:07:00Z">
                <w:pPr>
                  <w:pStyle w:val="ListParagraph"/>
                  <w:numPr>
                    <w:numId w:val="46"/>
                  </w:numPr>
                  <w:suppressAutoHyphens w:val="0"/>
                  <w:autoSpaceDE w:val="0"/>
                  <w:autoSpaceDN w:val="0"/>
                  <w:adjustRightInd w:val="0"/>
                  <w:ind w:left="360" w:hanging="360"/>
                  <w:contextualSpacing w:val="0"/>
                </w:pPr>
              </w:pPrChange>
            </w:pPr>
          </w:p>
          <w:p w:rsidR="00000000" w:rsidRDefault="004212E1">
            <w:pPr>
              <w:pStyle w:val="ListParagraph"/>
              <w:numPr>
                <w:ilvl w:val="0"/>
                <w:numId w:val="46"/>
              </w:numPr>
              <w:suppressAutoHyphens w:val="0"/>
              <w:autoSpaceDE w:val="0"/>
              <w:autoSpaceDN w:val="0"/>
              <w:adjustRightInd w:val="0"/>
              <w:spacing w:line="360" w:lineRule="auto"/>
              <w:contextualSpacing w:val="0"/>
              <w:rPr>
                <w:ins w:id="293" w:author="Toshiba" w:date="2016-04-12T16:43:00Z"/>
                <w:rFonts w:ascii="Arial" w:hAnsi="Arial" w:cs="Arial"/>
                <w:vanish/>
                <w:color w:val="000000"/>
                <w:sz w:val="22"/>
                <w:szCs w:val="22"/>
                <w:lang w:val="en-US" w:eastAsia="en-US"/>
                <w:rPrChange w:id="294" w:author="KHADIJAH" w:date="2016-04-26T15:11:00Z">
                  <w:rPr>
                    <w:ins w:id="295" w:author="Toshiba" w:date="2016-04-12T16:43:00Z"/>
                    <w:rFonts w:ascii="Arial" w:hAnsi="Arial" w:cs="Arial"/>
                    <w:vanish/>
                    <w:color w:val="000000"/>
                    <w:lang w:val="en-US" w:eastAsia="en-US"/>
                  </w:rPr>
                </w:rPrChange>
              </w:rPr>
              <w:pPrChange w:id="296" w:author="KHADIJAH" w:date="2016-04-26T14:07:00Z">
                <w:pPr>
                  <w:pStyle w:val="ListParagraph"/>
                  <w:numPr>
                    <w:numId w:val="46"/>
                  </w:numPr>
                  <w:suppressAutoHyphens w:val="0"/>
                  <w:autoSpaceDE w:val="0"/>
                  <w:autoSpaceDN w:val="0"/>
                  <w:adjustRightInd w:val="0"/>
                  <w:ind w:left="360" w:hanging="360"/>
                  <w:contextualSpacing w:val="0"/>
                </w:pPr>
              </w:pPrChange>
            </w:pPr>
          </w:p>
          <w:p w:rsidR="00000000" w:rsidRDefault="004212E1">
            <w:pPr>
              <w:pStyle w:val="ListParagraph"/>
              <w:numPr>
                <w:ilvl w:val="0"/>
                <w:numId w:val="46"/>
              </w:numPr>
              <w:suppressAutoHyphens w:val="0"/>
              <w:autoSpaceDE w:val="0"/>
              <w:autoSpaceDN w:val="0"/>
              <w:adjustRightInd w:val="0"/>
              <w:spacing w:line="360" w:lineRule="auto"/>
              <w:contextualSpacing w:val="0"/>
              <w:rPr>
                <w:ins w:id="297" w:author="Toshiba" w:date="2016-04-12T16:43:00Z"/>
                <w:rFonts w:ascii="Arial" w:hAnsi="Arial" w:cs="Arial"/>
                <w:vanish/>
                <w:color w:val="000000"/>
                <w:sz w:val="22"/>
                <w:szCs w:val="22"/>
                <w:lang w:val="en-US" w:eastAsia="en-US"/>
                <w:rPrChange w:id="298" w:author="KHADIJAH" w:date="2016-04-26T15:11:00Z">
                  <w:rPr>
                    <w:ins w:id="299" w:author="Toshiba" w:date="2016-04-12T16:43:00Z"/>
                    <w:rFonts w:ascii="Arial" w:hAnsi="Arial" w:cs="Arial"/>
                    <w:vanish/>
                    <w:color w:val="000000"/>
                    <w:lang w:val="en-US" w:eastAsia="en-US"/>
                  </w:rPr>
                </w:rPrChange>
              </w:rPr>
              <w:pPrChange w:id="300" w:author="KHADIJAH" w:date="2016-04-26T14:07:00Z">
                <w:pPr>
                  <w:pStyle w:val="ListParagraph"/>
                  <w:numPr>
                    <w:numId w:val="46"/>
                  </w:numPr>
                  <w:suppressAutoHyphens w:val="0"/>
                  <w:autoSpaceDE w:val="0"/>
                  <w:autoSpaceDN w:val="0"/>
                  <w:adjustRightInd w:val="0"/>
                  <w:ind w:left="360" w:hanging="360"/>
                  <w:contextualSpacing w:val="0"/>
                </w:pPr>
              </w:pPrChange>
            </w:pPr>
          </w:p>
          <w:p w:rsidR="00000000" w:rsidRDefault="004212E1">
            <w:pPr>
              <w:pStyle w:val="ListParagraph"/>
              <w:numPr>
                <w:ilvl w:val="0"/>
                <w:numId w:val="46"/>
              </w:numPr>
              <w:suppressAutoHyphens w:val="0"/>
              <w:autoSpaceDE w:val="0"/>
              <w:autoSpaceDN w:val="0"/>
              <w:adjustRightInd w:val="0"/>
              <w:spacing w:line="360" w:lineRule="auto"/>
              <w:contextualSpacing w:val="0"/>
              <w:rPr>
                <w:ins w:id="301" w:author="Toshiba" w:date="2016-04-12T16:43:00Z"/>
                <w:rFonts w:ascii="Arial" w:hAnsi="Arial" w:cs="Arial"/>
                <w:vanish/>
                <w:color w:val="000000"/>
                <w:sz w:val="22"/>
                <w:szCs w:val="22"/>
                <w:lang w:val="en-US" w:eastAsia="en-US"/>
                <w:rPrChange w:id="302" w:author="KHADIJAH" w:date="2016-04-26T15:11:00Z">
                  <w:rPr>
                    <w:ins w:id="303" w:author="Toshiba" w:date="2016-04-12T16:43:00Z"/>
                    <w:rFonts w:ascii="Arial" w:hAnsi="Arial" w:cs="Arial"/>
                    <w:vanish/>
                    <w:color w:val="000000"/>
                    <w:lang w:val="en-US" w:eastAsia="en-US"/>
                  </w:rPr>
                </w:rPrChange>
              </w:rPr>
              <w:pPrChange w:id="304" w:author="KHADIJAH" w:date="2016-04-26T14:07:00Z">
                <w:pPr>
                  <w:pStyle w:val="ListParagraph"/>
                  <w:numPr>
                    <w:numId w:val="46"/>
                  </w:numPr>
                  <w:suppressAutoHyphens w:val="0"/>
                  <w:autoSpaceDE w:val="0"/>
                  <w:autoSpaceDN w:val="0"/>
                  <w:adjustRightInd w:val="0"/>
                  <w:ind w:left="360" w:hanging="360"/>
                  <w:contextualSpacing w:val="0"/>
                </w:pPr>
              </w:pPrChange>
            </w:pPr>
          </w:p>
          <w:p w:rsidR="00000000" w:rsidRDefault="004212E1">
            <w:pPr>
              <w:pStyle w:val="ListParagraph"/>
              <w:numPr>
                <w:ilvl w:val="0"/>
                <w:numId w:val="46"/>
              </w:numPr>
              <w:suppressAutoHyphens w:val="0"/>
              <w:autoSpaceDE w:val="0"/>
              <w:autoSpaceDN w:val="0"/>
              <w:adjustRightInd w:val="0"/>
              <w:spacing w:line="360" w:lineRule="auto"/>
              <w:contextualSpacing w:val="0"/>
              <w:rPr>
                <w:ins w:id="305" w:author="Toshiba" w:date="2016-04-12T16:43:00Z"/>
                <w:rFonts w:ascii="Arial" w:hAnsi="Arial" w:cs="Arial"/>
                <w:vanish/>
                <w:color w:val="000000"/>
                <w:sz w:val="22"/>
                <w:szCs w:val="22"/>
                <w:lang w:val="en-US" w:eastAsia="en-US"/>
                <w:rPrChange w:id="306" w:author="KHADIJAH" w:date="2016-04-26T15:11:00Z">
                  <w:rPr>
                    <w:ins w:id="307" w:author="Toshiba" w:date="2016-04-12T16:43:00Z"/>
                    <w:rFonts w:ascii="Arial" w:hAnsi="Arial" w:cs="Arial"/>
                    <w:vanish/>
                    <w:color w:val="000000"/>
                    <w:lang w:val="en-US" w:eastAsia="en-US"/>
                  </w:rPr>
                </w:rPrChange>
              </w:rPr>
              <w:pPrChange w:id="308" w:author="KHADIJAH" w:date="2016-04-26T14:07:00Z">
                <w:pPr>
                  <w:pStyle w:val="ListParagraph"/>
                  <w:numPr>
                    <w:numId w:val="46"/>
                  </w:numPr>
                  <w:suppressAutoHyphens w:val="0"/>
                  <w:autoSpaceDE w:val="0"/>
                  <w:autoSpaceDN w:val="0"/>
                  <w:adjustRightInd w:val="0"/>
                  <w:ind w:left="360" w:hanging="360"/>
                  <w:contextualSpacing w:val="0"/>
                </w:pPr>
              </w:pPrChange>
            </w:pPr>
          </w:p>
          <w:p w:rsidR="00000000" w:rsidRDefault="0088546C">
            <w:pPr>
              <w:pStyle w:val="Default"/>
              <w:numPr>
                <w:ilvl w:val="1"/>
                <w:numId w:val="46"/>
              </w:numPr>
              <w:spacing w:line="276" w:lineRule="auto"/>
              <w:rPr>
                <w:del w:id="309" w:author="Toshiba" w:date="2016-04-12T16:43:00Z"/>
                <w:sz w:val="22"/>
                <w:szCs w:val="22"/>
                <w:rPrChange w:id="310" w:author="KHADIJAH" w:date="2016-04-26T15:11:00Z">
                  <w:rPr>
                    <w:del w:id="311" w:author="Toshiba" w:date="2016-04-12T16:43:00Z"/>
                    <w:lang w:eastAsia="ar-SA"/>
                  </w:rPr>
                </w:rPrChange>
              </w:rPr>
              <w:pPrChange w:id="312" w:author="KHADIJAH" w:date="2016-04-26T16:40:00Z">
                <w:pPr>
                  <w:pStyle w:val="Default"/>
                  <w:numPr>
                    <w:ilvl w:val="1"/>
                    <w:numId w:val="42"/>
                  </w:numPr>
                  <w:suppressAutoHyphens/>
                  <w:ind w:left="792" w:hanging="432"/>
                </w:pPr>
              </w:pPrChange>
            </w:pPr>
            <w:r w:rsidRPr="0088546C">
              <w:rPr>
                <w:sz w:val="22"/>
                <w:szCs w:val="22"/>
                <w:rPrChange w:id="313" w:author="KHADIJAH" w:date="2016-04-26T15:11:00Z">
                  <w:rPr/>
                </w:rPrChange>
              </w:rPr>
              <w:t xml:space="preserve">Themes </w:t>
            </w:r>
            <w:ins w:id="314" w:author="Toshiba" w:date="2016-04-12T16:43:00Z">
              <w:r w:rsidRPr="0088546C">
                <w:rPr>
                  <w:sz w:val="22"/>
                  <w:szCs w:val="22"/>
                  <w:rPrChange w:id="315" w:author="KHADIJAH" w:date="2016-04-26T15:11:00Z">
                    <w:rPr/>
                  </w:rPrChange>
                </w:rPr>
                <w:t xml:space="preserve">: </w:t>
              </w:r>
            </w:ins>
            <w:del w:id="316" w:author="Toshiba" w:date="2016-04-12T16:43:00Z">
              <w:r w:rsidRPr="0088546C">
                <w:rPr>
                  <w:sz w:val="22"/>
                  <w:szCs w:val="22"/>
                  <w:rPrChange w:id="317" w:author="KHADIJAH" w:date="2016-04-26T15:11:00Z">
                    <w:rPr/>
                  </w:rPrChange>
                </w:rPr>
                <w:delText xml:space="preserve">eg- </w:delText>
              </w:r>
            </w:del>
            <w:r w:rsidRPr="0088546C">
              <w:rPr>
                <w:sz w:val="22"/>
                <w:szCs w:val="22"/>
                <w:rPrChange w:id="318" w:author="KHADIJAH" w:date="2016-04-26T15:11:00Z">
                  <w:rPr/>
                </w:rPrChange>
              </w:rPr>
              <w:t xml:space="preserve">Halloween, </w:t>
            </w:r>
            <w:ins w:id="319" w:author="Toshiba" w:date="2016-04-12T16:43:00Z">
              <w:r w:rsidRPr="0088546C">
                <w:rPr>
                  <w:sz w:val="22"/>
                  <w:szCs w:val="22"/>
                  <w:rPrChange w:id="320" w:author="KHADIJAH" w:date="2016-04-26T15:11:00Z">
                    <w:rPr/>
                  </w:rPrChange>
                </w:rPr>
                <w:t>R</w:t>
              </w:r>
            </w:ins>
            <w:del w:id="321" w:author="Toshiba" w:date="2016-04-12T16:43:00Z">
              <w:r w:rsidRPr="0088546C">
                <w:rPr>
                  <w:sz w:val="22"/>
                  <w:szCs w:val="22"/>
                  <w:rPrChange w:id="322" w:author="KHADIJAH" w:date="2016-04-26T15:11:00Z">
                    <w:rPr/>
                  </w:rPrChange>
                </w:rPr>
                <w:delText>r</w:delText>
              </w:r>
            </w:del>
            <w:r w:rsidRPr="0088546C">
              <w:rPr>
                <w:sz w:val="22"/>
                <w:szCs w:val="22"/>
                <w:rPrChange w:id="323" w:author="KHADIJAH" w:date="2016-04-26T15:11:00Z">
                  <w:rPr/>
                </w:rPrChange>
              </w:rPr>
              <w:t xml:space="preserve">ed Indian, </w:t>
            </w:r>
            <w:del w:id="324" w:author="Toshiba" w:date="2016-04-12T16:43:00Z">
              <w:r w:rsidRPr="0088546C">
                <w:rPr>
                  <w:sz w:val="22"/>
                  <w:szCs w:val="22"/>
                  <w:rPrChange w:id="325" w:author="KHADIJAH" w:date="2016-04-26T15:11:00Z">
                    <w:rPr/>
                  </w:rPrChange>
                </w:rPr>
                <w:delText>p</w:delText>
              </w:r>
            </w:del>
            <w:ins w:id="326" w:author="Toshiba" w:date="2016-04-12T16:43:00Z">
              <w:r w:rsidRPr="0088546C">
                <w:rPr>
                  <w:sz w:val="22"/>
                  <w:szCs w:val="22"/>
                  <w:rPrChange w:id="327" w:author="KHADIJAH" w:date="2016-04-26T15:11:00Z">
                    <w:rPr/>
                  </w:rPrChange>
                </w:rPr>
                <w:t>P</w:t>
              </w:r>
            </w:ins>
            <w:r w:rsidRPr="0088546C">
              <w:rPr>
                <w:sz w:val="22"/>
                <w:szCs w:val="22"/>
                <w:rPrChange w:id="328" w:author="KHADIJAH" w:date="2016-04-26T15:11:00Z">
                  <w:rPr/>
                </w:rPrChange>
              </w:rPr>
              <w:t>irate</w:t>
            </w:r>
            <w:ins w:id="329" w:author="Toshiba" w:date="2016-04-12T16:43:00Z">
              <w:r w:rsidRPr="0088546C">
                <w:rPr>
                  <w:sz w:val="22"/>
                  <w:szCs w:val="22"/>
                  <w:rPrChange w:id="330" w:author="KHADIJAH" w:date="2016-04-26T15:11:00Z">
                    <w:rPr/>
                  </w:rPrChange>
                </w:rPr>
                <w:t xml:space="preserve"> and Etc.</w:t>
              </w:r>
            </w:ins>
          </w:p>
          <w:p w:rsidR="00000000" w:rsidRDefault="004212E1">
            <w:pPr>
              <w:pStyle w:val="Default"/>
              <w:numPr>
                <w:ilvl w:val="1"/>
                <w:numId w:val="46"/>
              </w:numPr>
              <w:spacing w:line="276" w:lineRule="auto"/>
              <w:rPr>
                <w:ins w:id="331" w:author="Toshiba" w:date="2016-04-12T16:43:00Z"/>
                <w:sz w:val="22"/>
                <w:szCs w:val="22"/>
                <w:rPrChange w:id="332" w:author="KHADIJAH" w:date="2016-04-26T15:11:00Z">
                  <w:rPr>
                    <w:ins w:id="333" w:author="Toshiba" w:date="2016-04-12T16:43:00Z"/>
                    <w:lang w:eastAsia="ar-SA"/>
                  </w:rPr>
                </w:rPrChange>
              </w:rPr>
              <w:pPrChange w:id="334" w:author="KHADIJAH" w:date="2016-04-26T16:40:00Z">
                <w:pPr>
                  <w:pStyle w:val="Default"/>
                  <w:numPr>
                    <w:ilvl w:val="1"/>
                    <w:numId w:val="42"/>
                  </w:numPr>
                  <w:suppressAutoHyphens/>
                  <w:ind w:left="792" w:hanging="432"/>
                </w:pPr>
              </w:pPrChange>
            </w:pPr>
          </w:p>
          <w:p w:rsidR="00000000" w:rsidRDefault="0088546C">
            <w:pPr>
              <w:pStyle w:val="Default"/>
              <w:numPr>
                <w:ilvl w:val="1"/>
                <w:numId w:val="46"/>
              </w:numPr>
              <w:spacing w:line="276" w:lineRule="auto"/>
              <w:rPr>
                <w:del w:id="335" w:author="Toshiba" w:date="2016-04-12T16:43:00Z"/>
                <w:sz w:val="22"/>
                <w:szCs w:val="22"/>
                <w:rPrChange w:id="336" w:author="KHADIJAH" w:date="2016-04-26T15:11:00Z">
                  <w:rPr>
                    <w:del w:id="337" w:author="Toshiba" w:date="2016-04-12T16:43:00Z"/>
                    <w:lang w:eastAsia="ar-SA"/>
                  </w:rPr>
                </w:rPrChange>
              </w:rPr>
              <w:pPrChange w:id="338" w:author="KHADIJAH" w:date="2016-04-26T16:40:00Z">
                <w:pPr>
                  <w:pStyle w:val="Default"/>
                  <w:numPr>
                    <w:ilvl w:val="1"/>
                    <w:numId w:val="42"/>
                  </w:numPr>
                  <w:suppressAutoHyphens/>
                  <w:ind w:left="792" w:hanging="432"/>
                </w:pPr>
              </w:pPrChange>
            </w:pPr>
            <w:r w:rsidRPr="0088546C">
              <w:rPr>
                <w:sz w:val="22"/>
                <w:szCs w:val="22"/>
                <w:rPrChange w:id="339" w:author="KHADIJAH" w:date="2016-04-26T15:11:00Z">
                  <w:rPr/>
                </w:rPrChange>
              </w:rPr>
              <w:t>Function venue</w:t>
            </w:r>
            <w:ins w:id="340" w:author="Toshiba" w:date="2016-04-12T16:44:00Z">
              <w:r w:rsidRPr="0088546C">
                <w:rPr>
                  <w:sz w:val="22"/>
                  <w:szCs w:val="22"/>
                  <w:rPrChange w:id="341" w:author="KHADIJAH" w:date="2016-04-26T15:11:00Z">
                    <w:rPr/>
                  </w:rPrChange>
                </w:rPr>
                <w:t xml:space="preserve">: </w:t>
              </w:r>
            </w:ins>
            <w:del w:id="342" w:author="Toshiba" w:date="2016-04-12T16:44:00Z">
              <w:r w:rsidRPr="0088546C">
                <w:rPr>
                  <w:sz w:val="22"/>
                  <w:szCs w:val="22"/>
                  <w:rPrChange w:id="343" w:author="KHADIJAH" w:date="2016-04-26T15:11:00Z">
                    <w:rPr/>
                  </w:rPrChange>
                </w:rPr>
                <w:delText xml:space="preserve"> eg-h</w:delText>
              </w:r>
            </w:del>
            <w:ins w:id="344" w:author="Toshiba" w:date="2016-04-12T16:44:00Z">
              <w:r w:rsidRPr="0088546C">
                <w:rPr>
                  <w:sz w:val="22"/>
                  <w:szCs w:val="22"/>
                  <w:rPrChange w:id="345" w:author="KHADIJAH" w:date="2016-04-26T15:11:00Z">
                    <w:rPr/>
                  </w:rPrChange>
                </w:rPr>
                <w:t>H</w:t>
              </w:r>
            </w:ins>
            <w:r w:rsidRPr="0088546C">
              <w:rPr>
                <w:sz w:val="22"/>
                <w:szCs w:val="22"/>
                <w:rPrChange w:id="346" w:author="KHADIJAH" w:date="2016-04-26T15:11:00Z">
                  <w:rPr/>
                </w:rPrChange>
              </w:rPr>
              <w:t xml:space="preserve">otel, </w:t>
            </w:r>
            <w:del w:id="347" w:author="Toshiba" w:date="2016-04-12T16:44:00Z">
              <w:r w:rsidRPr="0088546C">
                <w:rPr>
                  <w:sz w:val="22"/>
                  <w:szCs w:val="22"/>
                  <w:rPrChange w:id="348" w:author="KHADIJAH" w:date="2016-04-26T15:11:00Z">
                    <w:rPr/>
                  </w:rPrChange>
                </w:rPr>
                <w:delText>c</w:delText>
              </w:r>
            </w:del>
            <w:ins w:id="349" w:author="Toshiba" w:date="2016-04-12T16:44:00Z">
              <w:r w:rsidRPr="0088546C">
                <w:rPr>
                  <w:sz w:val="22"/>
                  <w:szCs w:val="22"/>
                  <w:rPrChange w:id="350" w:author="KHADIJAH" w:date="2016-04-26T15:11:00Z">
                    <w:rPr/>
                  </w:rPrChange>
                </w:rPr>
                <w:t>C</w:t>
              </w:r>
            </w:ins>
            <w:r w:rsidRPr="0088546C">
              <w:rPr>
                <w:sz w:val="22"/>
                <w:szCs w:val="22"/>
                <w:rPrChange w:id="351" w:author="KHADIJAH" w:date="2016-04-26T15:11:00Z">
                  <w:rPr/>
                </w:rPrChange>
              </w:rPr>
              <w:t>lub,</w:t>
            </w:r>
            <w:ins w:id="352" w:author="Toshiba" w:date="2016-04-12T16:44:00Z">
              <w:r w:rsidRPr="0088546C">
                <w:rPr>
                  <w:sz w:val="22"/>
                  <w:szCs w:val="22"/>
                  <w:rPrChange w:id="353" w:author="KHADIJAH" w:date="2016-04-26T15:11:00Z">
                    <w:rPr/>
                  </w:rPrChange>
                </w:rPr>
                <w:t xml:space="preserve"> </w:t>
              </w:r>
            </w:ins>
            <w:del w:id="354" w:author="Toshiba" w:date="2016-04-12T16:44:00Z">
              <w:r w:rsidRPr="0088546C">
                <w:rPr>
                  <w:sz w:val="22"/>
                  <w:szCs w:val="22"/>
                  <w:rPrChange w:id="355" w:author="KHADIJAH" w:date="2016-04-26T15:11:00Z">
                    <w:rPr/>
                  </w:rPrChange>
                </w:rPr>
                <w:delText xml:space="preserve"> </w:delText>
              </w:r>
            </w:del>
            <w:ins w:id="356" w:author="Toshiba" w:date="2016-04-12T16:44:00Z">
              <w:r w:rsidRPr="0088546C">
                <w:rPr>
                  <w:sz w:val="22"/>
                  <w:szCs w:val="22"/>
                  <w:rPrChange w:id="357" w:author="KHADIJAH" w:date="2016-04-26T15:11:00Z">
                    <w:rPr/>
                  </w:rPrChange>
                </w:rPr>
                <w:t>G</w:t>
              </w:r>
            </w:ins>
            <w:del w:id="358" w:author="Toshiba" w:date="2016-04-12T16:44:00Z">
              <w:r w:rsidRPr="0088546C">
                <w:rPr>
                  <w:sz w:val="22"/>
                  <w:szCs w:val="22"/>
                  <w:rPrChange w:id="359" w:author="KHADIJAH" w:date="2016-04-26T15:11:00Z">
                    <w:rPr/>
                  </w:rPrChange>
                </w:rPr>
                <w:delText>g</w:delText>
              </w:r>
            </w:del>
            <w:r w:rsidRPr="0088546C">
              <w:rPr>
                <w:sz w:val="22"/>
                <w:szCs w:val="22"/>
                <w:rPrChange w:id="360" w:author="KHADIJAH" w:date="2016-04-26T15:11:00Z">
                  <w:rPr/>
                </w:rPrChange>
              </w:rPr>
              <w:t>arden</w:t>
            </w:r>
            <w:ins w:id="361" w:author="Toshiba" w:date="2016-04-12T16:44:00Z">
              <w:r w:rsidRPr="0088546C">
                <w:rPr>
                  <w:sz w:val="22"/>
                  <w:szCs w:val="22"/>
                  <w:rPrChange w:id="362" w:author="KHADIJAH" w:date="2016-04-26T15:11:00Z">
                    <w:rPr/>
                  </w:rPrChange>
                </w:rPr>
                <w:t xml:space="preserve"> and Etc.</w:t>
              </w:r>
            </w:ins>
            <w:r w:rsidRPr="0088546C">
              <w:rPr>
                <w:sz w:val="22"/>
                <w:szCs w:val="22"/>
                <w:rPrChange w:id="363" w:author="KHADIJAH" w:date="2016-04-26T15:11:00Z">
                  <w:rPr/>
                </w:rPrChange>
              </w:rPr>
              <w:t xml:space="preserve"> </w:t>
            </w:r>
          </w:p>
          <w:p w:rsidR="00000000" w:rsidRDefault="004212E1">
            <w:pPr>
              <w:pStyle w:val="Default"/>
              <w:numPr>
                <w:ilvl w:val="1"/>
                <w:numId w:val="46"/>
              </w:numPr>
              <w:spacing w:line="276" w:lineRule="auto"/>
              <w:rPr>
                <w:ins w:id="364" w:author="Toshiba" w:date="2016-04-12T16:43:00Z"/>
                <w:sz w:val="22"/>
                <w:szCs w:val="22"/>
                <w:rPrChange w:id="365" w:author="KHADIJAH" w:date="2016-04-26T15:11:00Z">
                  <w:rPr>
                    <w:ins w:id="366" w:author="Toshiba" w:date="2016-04-12T16:43:00Z"/>
                    <w:lang w:eastAsia="ar-SA"/>
                  </w:rPr>
                </w:rPrChange>
              </w:rPr>
              <w:pPrChange w:id="367" w:author="KHADIJAH" w:date="2016-04-26T16:40:00Z">
                <w:pPr>
                  <w:pStyle w:val="Default"/>
                  <w:numPr>
                    <w:ilvl w:val="1"/>
                    <w:numId w:val="42"/>
                  </w:numPr>
                  <w:suppressAutoHyphens/>
                  <w:ind w:left="792" w:hanging="432"/>
                </w:pPr>
              </w:pPrChange>
            </w:pPr>
          </w:p>
          <w:p w:rsidR="00000000" w:rsidRDefault="0088546C">
            <w:pPr>
              <w:pStyle w:val="Default"/>
              <w:numPr>
                <w:ilvl w:val="1"/>
                <w:numId w:val="46"/>
              </w:numPr>
              <w:spacing w:line="276" w:lineRule="auto"/>
              <w:rPr>
                <w:del w:id="368" w:author="Toshiba" w:date="2016-04-12T16:43:00Z"/>
                <w:sz w:val="22"/>
                <w:szCs w:val="22"/>
                <w:rPrChange w:id="369" w:author="KHADIJAH" w:date="2016-04-26T15:11:00Z">
                  <w:rPr>
                    <w:del w:id="370" w:author="Toshiba" w:date="2016-04-12T16:43:00Z"/>
                    <w:lang w:eastAsia="ar-SA"/>
                  </w:rPr>
                </w:rPrChange>
              </w:rPr>
              <w:pPrChange w:id="371" w:author="KHADIJAH" w:date="2016-04-26T16:40:00Z">
                <w:pPr>
                  <w:pStyle w:val="Default"/>
                  <w:numPr>
                    <w:ilvl w:val="1"/>
                    <w:numId w:val="42"/>
                  </w:numPr>
                  <w:suppressAutoHyphens/>
                  <w:ind w:left="792" w:hanging="432"/>
                </w:pPr>
              </w:pPrChange>
            </w:pPr>
            <w:r w:rsidRPr="0088546C">
              <w:rPr>
                <w:sz w:val="22"/>
                <w:szCs w:val="22"/>
                <w:rPrChange w:id="372" w:author="KHADIJAH" w:date="2016-04-26T15:11:00Z">
                  <w:rPr/>
                </w:rPrChange>
              </w:rPr>
              <w:t>Function time</w:t>
            </w:r>
            <w:del w:id="373" w:author="Toshiba" w:date="2016-04-12T16:47:00Z">
              <w:r w:rsidRPr="0088546C">
                <w:rPr>
                  <w:sz w:val="22"/>
                  <w:szCs w:val="22"/>
                  <w:rPrChange w:id="374" w:author="KHADIJAH" w:date="2016-04-26T15:11:00Z">
                    <w:rPr/>
                  </w:rPrChange>
                </w:rPr>
                <w:delText xml:space="preserve"> eg</w:delText>
              </w:r>
            </w:del>
            <w:ins w:id="375" w:author="Toshiba" w:date="2016-04-12T16:48:00Z">
              <w:r w:rsidRPr="0088546C">
                <w:rPr>
                  <w:sz w:val="22"/>
                  <w:szCs w:val="22"/>
                  <w:rPrChange w:id="376" w:author="KHADIJAH" w:date="2016-04-26T15:11:00Z">
                    <w:rPr/>
                  </w:rPrChange>
                </w:rPr>
                <w:t xml:space="preserve"> : Day and night</w:t>
              </w:r>
            </w:ins>
            <w:del w:id="377" w:author="Toshiba" w:date="2016-04-12T16:48:00Z">
              <w:r w:rsidRPr="0088546C">
                <w:rPr>
                  <w:sz w:val="22"/>
                  <w:szCs w:val="22"/>
                  <w:rPrChange w:id="378" w:author="KHADIJAH" w:date="2016-04-26T15:11:00Z">
                    <w:rPr/>
                  </w:rPrChange>
                </w:rPr>
                <w:delText>-day/night</w:delText>
              </w:r>
            </w:del>
          </w:p>
          <w:p w:rsidR="00000000" w:rsidRDefault="004212E1">
            <w:pPr>
              <w:pStyle w:val="Default"/>
              <w:numPr>
                <w:ilvl w:val="1"/>
                <w:numId w:val="46"/>
              </w:numPr>
              <w:spacing w:line="276" w:lineRule="auto"/>
              <w:rPr>
                <w:ins w:id="379" w:author="Toshiba" w:date="2016-04-12T16:43:00Z"/>
                <w:sz w:val="22"/>
                <w:szCs w:val="22"/>
                <w:rPrChange w:id="380" w:author="KHADIJAH" w:date="2016-04-26T15:11:00Z">
                  <w:rPr>
                    <w:ins w:id="381" w:author="Toshiba" w:date="2016-04-12T16:43:00Z"/>
                    <w:lang w:eastAsia="ar-SA"/>
                  </w:rPr>
                </w:rPrChange>
              </w:rPr>
              <w:pPrChange w:id="382" w:author="KHADIJAH" w:date="2016-04-26T16:40:00Z">
                <w:pPr>
                  <w:pStyle w:val="Default"/>
                  <w:numPr>
                    <w:ilvl w:val="1"/>
                    <w:numId w:val="42"/>
                  </w:numPr>
                  <w:suppressAutoHyphens/>
                  <w:ind w:left="792" w:hanging="432"/>
                </w:pPr>
              </w:pPrChange>
            </w:pPr>
          </w:p>
          <w:p w:rsidR="00000000" w:rsidRDefault="0088546C">
            <w:pPr>
              <w:pStyle w:val="Default"/>
              <w:numPr>
                <w:ilvl w:val="1"/>
                <w:numId w:val="46"/>
              </w:numPr>
              <w:spacing w:line="276" w:lineRule="auto"/>
              <w:rPr>
                <w:sz w:val="22"/>
                <w:szCs w:val="22"/>
                <w:rPrChange w:id="383" w:author="KHADIJAH" w:date="2016-04-26T15:11:00Z">
                  <w:rPr>
                    <w:lang w:eastAsia="ar-SA"/>
                  </w:rPr>
                </w:rPrChange>
              </w:rPr>
              <w:pPrChange w:id="384" w:author="KHADIJAH" w:date="2016-04-26T16:40:00Z">
                <w:pPr>
                  <w:pStyle w:val="Default"/>
                  <w:numPr>
                    <w:ilvl w:val="1"/>
                    <w:numId w:val="42"/>
                  </w:numPr>
                  <w:suppressAutoHyphens/>
                  <w:ind w:left="792" w:hanging="432"/>
                </w:pPr>
              </w:pPrChange>
            </w:pPr>
            <w:r w:rsidRPr="0088546C">
              <w:rPr>
                <w:sz w:val="22"/>
                <w:szCs w:val="22"/>
                <w:rPrChange w:id="385" w:author="KHADIJAH" w:date="2016-04-26T15:11:00Z">
                  <w:rPr/>
                </w:rPrChange>
              </w:rPr>
              <w:t>Guest of honour</w:t>
            </w:r>
            <w:ins w:id="386" w:author="Toshiba" w:date="2016-04-12T16:48:00Z">
              <w:r w:rsidRPr="0088546C">
                <w:rPr>
                  <w:sz w:val="22"/>
                  <w:szCs w:val="22"/>
                  <w:rPrChange w:id="387" w:author="KHADIJAH" w:date="2016-04-26T15:11:00Z">
                    <w:rPr/>
                  </w:rPrChange>
                </w:rPr>
                <w:t xml:space="preserve">: </w:t>
              </w:r>
            </w:ins>
            <w:del w:id="388" w:author="Toshiba" w:date="2016-04-12T16:48:00Z">
              <w:r w:rsidRPr="0088546C">
                <w:rPr>
                  <w:sz w:val="22"/>
                  <w:szCs w:val="22"/>
                  <w:rPrChange w:id="389" w:author="KHADIJAH" w:date="2016-04-26T15:11:00Z">
                    <w:rPr/>
                  </w:rPrChange>
                </w:rPr>
                <w:delText xml:space="preserve">  eg-r</w:delText>
              </w:r>
            </w:del>
            <w:ins w:id="390" w:author="Toshiba" w:date="2016-04-12T16:48:00Z">
              <w:r w:rsidRPr="0088546C">
                <w:rPr>
                  <w:sz w:val="22"/>
                  <w:szCs w:val="22"/>
                  <w:rPrChange w:id="391" w:author="KHADIJAH" w:date="2016-04-26T15:11:00Z">
                    <w:rPr/>
                  </w:rPrChange>
                </w:rPr>
                <w:t>R</w:t>
              </w:r>
            </w:ins>
            <w:r w:rsidRPr="0088546C">
              <w:rPr>
                <w:sz w:val="22"/>
                <w:szCs w:val="22"/>
                <w:rPrChange w:id="392" w:author="KHADIJAH" w:date="2016-04-26T15:11:00Z">
                  <w:rPr/>
                </w:rPrChange>
              </w:rPr>
              <w:t>oyal family, celebrities, corporate figure</w:t>
            </w:r>
            <w:ins w:id="393" w:author="Toshiba" w:date="2016-04-12T16:49:00Z">
              <w:r w:rsidRPr="0088546C">
                <w:rPr>
                  <w:sz w:val="22"/>
                  <w:szCs w:val="22"/>
                  <w:rPrChange w:id="394" w:author="KHADIJAH" w:date="2016-04-26T15:11:00Z">
                    <w:rPr/>
                  </w:rPrChange>
                </w:rPr>
                <w:t xml:space="preserve"> and etc.</w:t>
              </w:r>
            </w:ins>
          </w:p>
          <w:p w:rsidR="00000000" w:rsidRDefault="004212E1">
            <w:pPr>
              <w:pStyle w:val="Default"/>
              <w:spacing w:line="360" w:lineRule="auto"/>
              <w:rPr>
                <w:sz w:val="22"/>
                <w:szCs w:val="22"/>
                <w:rPrChange w:id="395" w:author="KHADIJAH" w:date="2016-04-26T15:11:00Z">
                  <w:rPr>
                    <w:lang w:eastAsia="ar-SA"/>
                  </w:rPr>
                </w:rPrChange>
              </w:rPr>
              <w:pPrChange w:id="396" w:author="KHADIJAH" w:date="2016-04-26T14:07:00Z">
                <w:pPr>
                  <w:pStyle w:val="Default"/>
                  <w:suppressAutoHyphens/>
                </w:pPr>
              </w:pPrChange>
            </w:pPr>
          </w:p>
          <w:p w:rsidR="00000000" w:rsidRDefault="0088546C">
            <w:pPr>
              <w:pStyle w:val="Default"/>
              <w:numPr>
                <w:ilvl w:val="0"/>
                <w:numId w:val="46"/>
              </w:numPr>
              <w:spacing w:line="360" w:lineRule="auto"/>
              <w:rPr>
                <w:sz w:val="22"/>
                <w:szCs w:val="22"/>
                <w:rPrChange w:id="397" w:author="KHADIJAH" w:date="2016-04-26T15:11:00Z">
                  <w:rPr>
                    <w:lang w:eastAsia="ar-SA"/>
                  </w:rPr>
                </w:rPrChange>
              </w:rPr>
              <w:pPrChange w:id="398" w:author="KHADIJAH" w:date="2016-04-26T14:07:00Z">
                <w:pPr>
                  <w:pStyle w:val="Default"/>
                  <w:numPr>
                    <w:numId w:val="42"/>
                  </w:numPr>
                  <w:suppressAutoHyphens/>
                  <w:ind w:left="360" w:hanging="360"/>
                </w:pPr>
              </w:pPrChange>
            </w:pPr>
            <w:r w:rsidRPr="0088546C">
              <w:rPr>
                <w:sz w:val="22"/>
                <w:szCs w:val="22"/>
                <w:rPrChange w:id="399" w:author="KHADIJAH" w:date="2016-04-26T15:11:00Z">
                  <w:rPr/>
                </w:rPrChange>
              </w:rPr>
              <w:lastRenderedPageBreak/>
              <w:t>Explain the importance of time management in performing makeup task such as:</w:t>
            </w:r>
          </w:p>
          <w:p w:rsidR="00000000" w:rsidRDefault="004212E1">
            <w:pPr>
              <w:pStyle w:val="ListParagraph"/>
              <w:numPr>
                <w:ilvl w:val="0"/>
                <w:numId w:val="47"/>
              </w:numPr>
              <w:suppressAutoHyphens w:val="0"/>
              <w:autoSpaceDE w:val="0"/>
              <w:autoSpaceDN w:val="0"/>
              <w:adjustRightInd w:val="0"/>
              <w:spacing w:line="360" w:lineRule="auto"/>
              <w:contextualSpacing w:val="0"/>
              <w:rPr>
                <w:ins w:id="400" w:author="Toshiba" w:date="2016-04-12T16:56:00Z"/>
                <w:rFonts w:ascii="Arial" w:hAnsi="Arial" w:cs="Arial"/>
                <w:vanish/>
                <w:color w:val="000000"/>
                <w:sz w:val="22"/>
                <w:szCs w:val="22"/>
                <w:lang w:val="en-US" w:eastAsia="en-US"/>
                <w:rPrChange w:id="401" w:author="KHADIJAH" w:date="2016-04-26T15:11:00Z">
                  <w:rPr>
                    <w:ins w:id="402" w:author="Toshiba" w:date="2016-04-12T16:56:00Z"/>
                    <w:rFonts w:ascii="Arial" w:hAnsi="Arial" w:cs="Arial"/>
                    <w:vanish/>
                    <w:color w:val="000000"/>
                    <w:lang w:val="en-US" w:eastAsia="en-US"/>
                  </w:rPr>
                </w:rPrChange>
              </w:rPr>
              <w:pPrChange w:id="403" w:author="KHADIJAH" w:date="2016-04-26T14:07:00Z">
                <w:pPr>
                  <w:pStyle w:val="ListParagraph"/>
                  <w:numPr>
                    <w:numId w:val="47"/>
                  </w:numPr>
                  <w:suppressAutoHyphens w:val="0"/>
                  <w:autoSpaceDE w:val="0"/>
                  <w:autoSpaceDN w:val="0"/>
                  <w:adjustRightInd w:val="0"/>
                  <w:ind w:left="360" w:hanging="360"/>
                  <w:contextualSpacing w:val="0"/>
                </w:pPr>
              </w:pPrChange>
            </w:pPr>
          </w:p>
          <w:p w:rsidR="00000000" w:rsidRDefault="004212E1">
            <w:pPr>
              <w:pStyle w:val="ListParagraph"/>
              <w:numPr>
                <w:ilvl w:val="0"/>
                <w:numId w:val="47"/>
              </w:numPr>
              <w:suppressAutoHyphens w:val="0"/>
              <w:autoSpaceDE w:val="0"/>
              <w:autoSpaceDN w:val="0"/>
              <w:adjustRightInd w:val="0"/>
              <w:spacing w:line="360" w:lineRule="auto"/>
              <w:contextualSpacing w:val="0"/>
              <w:rPr>
                <w:ins w:id="404" w:author="Toshiba" w:date="2016-04-12T16:56:00Z"/>
                <w:rFonts w:ascii="Arial" w:hAnsi="Arial" w:cs="Arial"/>
                <w:vanish/>
                <w:color w:val="000000"/>
                <w:sz w:val="22"/>
                <w:szCs w:val="22"/>
                <w:lang w:val="en-US" w:eastAsia="en-US"/>
                <w:rPrChange w:id="405" w:author="KHADIJAH" w:date="2016-04-26T15:11:00Z">
                  <w:rPr>
                    <w:ins w:id="406" w:author="Toshiba" w:date="2016-04-12T16:56:00Z"/>
                    <w:rFonts w:ascii="Arial" w:hAnsi="Arial" w:cs="Arial"/>
                    <w:vanish/>
                    <w:color w:val="000000"/>
                    <w:lang w:val="en-US" w:eastAsia="en-US"/>
                  </w:rPr>
                </w:rPrChange>
              </w:rPr>
              <w:pPrChange w:id="407" w:author="KHADIJAH" w:date="2016-04-26T14:07:00Z">
                <w:pPr>
                  <w:pStyle w:val="ListParagraph"/>
                  <w:numPr>
                    <w:numId w:val="47"/>
                  </w:numPr>
                  <w:suppressAutoHyphens w:val="0"/>
                  <w:autoSpaceDE w:val="0"/>
                  <w:autoSpaceDN w:val="0"/>
                  <w:adjustRightInd w:val="0"/>
                  <w:ind w:left="360" w:hanging="360"/>
                  <w:contextualSpacing w:val="0"/>
                </w:pPr>
              </w:pPrChange>
            </w:pPr>
          </w:p>
          <w:p w:rsidR="00000000" w:rsidRDefault="004212E1">
            <w:pPr>
              <w:pStyle w:val="ListParagraph"/>
              <w:numPr>
                <w:ilvl w:val="0"/>
                <w:numId w:val="47"/>
              </w:numPr>
              <w:suppressAutoHyphens w:val="0"/>
              <w:autoSpaceDE w:val="0"/>
              <w:autoSpaceDN w:val="0"/>
              <w:adjustRightInd w:val="0"/>
              <w:spacing w:line="360" w:lineRule="auto"/>
              <w:contextualSpacing w:val="0"/>
              <w:rPr>
                <w:ins w:id="408" w:author="Toshiba" w:date="2016-04-12T16:56:00Z"/>
                <w:rFonts w:ascii="Arial" w:hAnsi="Arial" w:cs="Arial"/>
                <w:vanish/>
                <w:color w:val="000000"/>
                <w:sz w:val="22"/>
                <w:szCs w:val="22"/>
                <w:lang w:val="en-US" w:eastAsia="en-US"/>
                <w:rPrChange w:id="409" w:author="KHADIJAH" w:date="2016-04-26T15:11:00Z">
                  <w:rPr>
                    <w:ins w:id="410" w:author="Toshiba" w:date="2016-04-12T16:56:00Z"/>
                    <w:rFonts w:ascii="Arial" w:hAnsi="Arial" w:cs="Arial"/>
                    <w:vanish/>
                    <w:color w:val="000000"/>
                    <w:lang w:val="en-US" w:eastAsia="en-US"/>
                  </w:rPr>
                </w:rPrChange>
              </w:rPr>
              <w:pPrChange w:id="411" w:author="KHADIJAH" w:date="2016-04-26T14:07:00Z">
                <w:pPr>
                  <w:pStyle w:val="ListParagraph"/>
                  <w:numPr>
                    <w:numId w:val="47"/>
                  </w:numPr>
                  <w:suppressAutoHyphens w:val="0"/>
                  <w:autoSpaceDE w:val="0"/>
                  <w:autoSpaceDN w:val="0"/>
                  <w:adjustRightInd w:val="0"/>
                  <w:ind w:left="360" w:hanging="360"/>
                  <w:contextualSpacing w:val="0"/>
                </w:pPr>
              </w:pPrChange>
            </w:pPr>
          </w:p>
          <w:p w:rsidR="00000000" w:rsidRDefault="004212E1">
            <w:pPr>
              <w:pStyle w:val="ListParagraph"/>
              <w:numPr>
                <w:ilvl w:val="0"/>
                <w:numId w:val="47"/>
              </w:numPr>
              <w:suppressAutoHyphens w:val="0"/>
              <w:autoSpaceDE w:val="0"/>
              <w:autoSpaceDN w:val="0"/>
              <w:adjustRightInd w:val="0"/>
              <w:spacing w:line="360" w:lineRule="auto"/>
              <w:contextualSpacing w:val="0"/>
              <w:rPr>
                <w:ins w:id="412" w:author="Toshiba" w:date="2016-04-12T16:56:00Z"/>
                <w:rFonts w:ascii="Arial" w:hAnsi="Arial" w:cs="Arial"/>
                <w:vanish/>
                <w:color w:val="000000"/>
                <w:sz w:val="22"/>
                <w:szCs w:val="22"/>
                <w:lang w:val="en-US" w:eastAsia="en-US"/>
                <w:rPrChange w:id="413" w:author="KHADIJAH" w:date="2016-04-26T15:11:00Z">
                  <w:rPr>
                    <w:ins w:id="414" w:author="Toshiba" w:date="2016-04-12T16:56:00Z"/>
                    <w:rFonts w:ascii="Arial" w:hAnsi="Arial" w:cs="Arial"/>
                    <w:vanish/>
                    <w:color w:val="000000"/>
                    <w:lang w:val="en-US" w:eastAsia="en-US"/>
                  </w:rPr>
                </w:rPrChange>
              </w:rPr>
              <w:pPrChange w:id="415" w:author="KHADIJAH" w:date="2016-04-26T14:07:00Z">
                <w:pPr>
                  <w:pStyle w:val="ListParagraph"/>
                  <w:numPr>
                    <w:numId w:val="47"/>
                  </w:numPr>
                  <w:suppressAutoHyphens w:val="0"/>
                  <w:autoSpaceDE w:val="0"/>
                  <w:autoSpaceDN w:val="0"/>
                  <w:adjustRightInd w:val="0"/>
                  <w:ind w:left="360" w:hanging="360"/>
                  <w:contextualSpacing w:val="0"/>
                </w:pPr>
              </w:pPrChange>
            </w:pPr>
          </w:p>
          <w:p w:rsidR="00000000" w:rsidRDefault="004212E1">
            <w:pPr>
              <w:pStyle w:val="ListParagraph"/>
              <w:numPr>
                <w:ilvl w:val="0"/>
                <w:numId w:val="47"/>
              </w:numPr>
              <w:suppressAutoHyphens w:val="0"/>
              <w:autoSpaceDE w:val="0"/>
              <w:autoSpaceDN w:val="0"/>
              <w:adjustRightInd w:val="0"/>
              <w:spacing w:line="360" w:lineRule="auto"/>
              <w:contextualSpacing w:val="0"/>
              <w:rPr>
                <w:ins w:id="416" w:author="Toshiba" w:date="2016-04-12T16:56:00Z"/>
                <w:rFonts w:ascii="Arial" w:hAnsi="Arial" w:cs="Arial"/>
                <w:vanish/>
                <w:color w:val="000000"/>
                <w:sz w:val="22"/>
                <w:szCs w:val="22"/>
                <w:lang w:val="en-US" w:eastAsia="en-US"/>
                <w:rPrChange w:id="417" w:author="KHADIJAH" w:date="2016-04-26T15:11:00Z">
                  <w:rPr>
                    <w:ins w:id="418" w:author="Toshiba" w:date="2016-04-12T16:56:00Z"/>
                    <w:rFonts w:ascii="Arial" w:hAnsi="Arial" w:cs="Arial"/>
                    <w:vanish/>
                    <w:color w:val="000000"/>
                    <w:lang w:val="en-US" w:eastAsia="en-US"/>
                  </w:rPr>
                </w:rPrChange>
              </w:rPr>
              <w:pPrChange w:id="419" w:author="KHADIJAH" w:date="2016-04-26T14:07:00Z">
                <w:pPr>
                  <w:pStyle w:val="ListParagraph"/>
                  <w:numPr>
                    <w:numId w:val="47"/>
                  </w:numPr>
                  <w:suppressAutoHyphens w:val="0"/>
                  <w:autoSpaceDE w:val="0"/>
                  <w:autoSpaceDN w:val="0"/>
                  <w:adjustRightInd w:val="0"/>
                  <w:ind w:left="360" w:hanging="360"/>
                  <w:contextualSpacing w:val="0"/>
                </w:pPr>
              </w:pPrChange>
            </w:pPr>
          </w:p>
          <w:p w:rsidR="00000000" w:rsidRDefault="004212E1">
            <w:pPr>
              <w:pStyle w:val="ListParagraph"/>
              <w:numPr>
                <w:ilvl w:val="0"/>
                <w:numId w:val="47"/>
              </w:numPr>
              <w:suppressAutoHyphens w:val="0"/>
              <w:autoSpaceDE w:val="0"/>
              <w:autoSpaceDN w:val="0"/>
              <w:adjustRightInd w:val="0"/>
              <w:spacing w:line="360" w:lineRule="auto"/>
              <w:contextualSpacing w:val="0"/>
              <w:rPr>
                <w:ins w:id="420" w:author="Toshiba" w:date="2016-04-12T16:56:00Z"/>
                <w:rFonts w:ascii="Arial" w:hAnsi="Arial" w:cs="Arial"/>
                <w:vanish/>
                <w:color w:val="000000"/>
                <w:sz w:val="22"/>
                <w:szCs w:val="22"/>
                <w:lang w:val="en-US" w:eastAsia="en-US"/>
                <w:rPrChange w:id="421" w:author="KHADIJAH" w:date="2016-04-26T15:11:00Z">
                  <w:rPr>
                    <w:ins w:id="422" w:author="Toshiba" w:date="2016-04-12T16:56:00Z"/>
                    <w:rFonts w:ascii="Arial" w:hAnsi="Arial" w:cs="Arial"/>
                    <w:vanish/>
                    <w:color w:val="000000"/>
                    <w:lang w:val="en-US" w:eastAsia="en-US"/>
                  </w:rPr>
                </w:rPrChange>
              </w:rPr>
              <w:pPrChange w:id="423" w:author="KHADIJAH" w:date="2016-04-26T14:07:00Z">
                <w:pPr>
                  <w:pStyle w:val="ListParagraph"/>
                  <w:numPr>
                    <w:numId w:val="47"/>
                  </w:numPr>
                  <w:suppressAutoHyphens w:val="0"/>
                  <w:autoSpaceDE w:val="0"/>
                  <w:autoSpaceDN w:val="0"/>
                  <w:adjustRightInd w:val="0"/>
                  <w:ind w:left="360" w:hanging="360"/>
                  <w:contextualSpacing w:val="0"/>
                </w:pPr>
              </w:pPrChange>
            </w:pPr>
          </w:p>
          <w:p w:rsidR="00000000" w:rsidRDefault="004212E1">
            <w:pPr>
              <w:pStyle w:val="ListParagraph"/>
              <w:numPr>
                <w:ilvl w:val="0"/>
                <w:numId w:val="47"/>
              </w:numPr>
              <w:suppressAutoHyphens w:val="0"/>
              <w:autoSpaceDE w:val="0"/>
              <w:autoSpaceDN w:val="0"/>
              <w:adjustRightInd w:val="0"/>
              <w:spacing w:line="360" w:lineRule="auto"/>
              <w:contextualSpacing w:val="0"/>
              <w:rPr>
                <w:ins w:id="424" w:author="Toshiba" w:date="2016-04-12T16:56:00Z"/>
                <w:rFonts w:ascii="Arial" w:hAnsi="Arial" w:cs="Arial"/>
                <w:vanish/>
                <w:color w:val="000000"/>
                <w:sz w:val="22"/>
                <w:szCs w:val="22"/>
                <w:lang w:val="en-US" w:eastAsia="en-US"/>
                <w:rPrChange w:id="425" w:author="KHADIJAH" w:date="2016-04-26T15:11:00Z">
                  <w:rPr>
                    <w:ins w:id="426" w:author="Toshiba" w:date="2016-04-12T16:56:00Z"/>
                    <w:rFonts w:ascii="Arial" w:hAnsi="Arial" w:cs="Arial"/>
                    <w:vanish/>
                    <w:color w:val="000000"/>
                    <w:lang w:val="en-US" w:eastAsia="en-US"/>
                  </w:rPr>
                </w:rPrChange>
              </w:rPr>
              <w:pPrChange w:id="427" w:author="KHADIJAH" w:date="2016-04-26T14:07:00Z">
                <w:pPr>
                  <w:pStyle w:val="ListParagraph"/>
                  <w:numPr>
                    <w:numId w:val="47"/>
                  </w:numPr>
                  <w:suppressAutoHyphens w:val="0"/>
                  <w:autoSpaceDE w:val="0"/>
                  <w:autoSpaceDN w:val="0"/>
                  <w:adjustRightInd w:val="0"/>
                  <w:ind w:left="360" w:hanging="360"/>
                  <w:contextualSpacing w:val="0"/>
                </w:pPr>
              </w:pPrChange>
            </w:pPr>
          </w:p>
          <w:p w:rsidR="00000000" w:rsidRDefault="0088546C">
            <w:pPr>
              <w:pStyle w:val="Default"/>
              <w:numPr>
                <w:ilvl w:val="1"/>
                <w:numId w:val="47"/>
              </w:numPr>
              <w:spacing w:line="276" w:lineRule="auto"/>
              <w:rPr>
                <w:sz w:val="22"/>
                <w:szCs w:val="22"/>
                <w:rPrChange w:id="428" w:author="KHADIJAH" w:date="2016-04-26T15:11:00Z">
                  <w:rPr>
                    <w:lang w:eastAsia="ar-SA"/>
                  </w:rPr>
                </w:rPrChange>
              </w:rPr>
              <w:pPrChange w:id="429" w:author="KHADIJAH" w:date="2016-04-26T16:40:00Z">
                <w:pPr>
                  <w:pStyle w:val="Default"/>
                  <w:suppressAutoHyphens/>
                  <w:ind w:left="356"/>
                </w:pPr>
              </w:pPrChange>
            </w:pPr>
            <w:del w:id="430" w:author="Toshiba" w:date="2016-04-12T16:56:00Z">
              <w:r w:rsidRPr="0088546C">
                <w:rPr>
                  <w:sz w:val="22"/>
                  <w:szCs w:val="22"/>
                  <w:rPrChange w:id="431" w:author="KHADIJAH" w:date="2016-04-26T15:11:00Z">
                    <w:rPr/>
                  </w:rPrChange>
                </w:rPr>
                <w:delText>5.1  o</w:delText>
              </w:r>
            </w:del>
            <w:ins w:id="432" w:author="Toshiba" w:date="2016-04-12T16:56:00Z">
              <w:r w:rsidRPr="0088546C">
                <w:rPr>
                  <w:sz w:val="22"/>
                  <w:szCs w:val="22"/>
                  <w:rPrChange w:id="433" w:author="KHADIJAH" w:date="2016-04-26T15:11:00Z">
                    <w:rPr/>
                  </w:rPrChange>
                </w:rPr>
                <w:t>O</w:t>
              </w:r>
            </w:ins>
            <w:r w:rsidRPr="0088546C">
              <w:rPr>
                <w:sz w:val="22"/>
                <w:szCs w:val="22"/>
                <w:rPrChange w:id="434" w:author="KHADIJAH" w:date="2016-04-26T15:11:00Z">
                  <w:rPr/>
                </w:rPrChange>
              </w:rPr>
              <w:t>rganizing job scope effectively and efficiently</w:t>
            </w:r>
          </w:p>
          <w:p w:rsidR="00000000" w:rsidRDefault="0088546C">
            <w:pPr>
              <w:numPr>
                <w:ilvl w:val="1"/>
                <w:numId w:val="47"/>
              </w:numPr>
              <w:spacing w:line="276" w:lineRule="auto"/>
              <w:rPr>
                <w:sz w:val="22"/>
                <w:szCs w:val="22"/>
                <w:rPrChange w:id="435" w:author="KHADIJAH" w:date="2016-04-26T15:11:00Z">
                  <w:rPr/>
                </w:rPrChange>
              </w:rPr>
              <w:pPrChange w:id="436" w:author="KHADIJAH" w:date="2016-04-26T16:40:00Z">
                <w:pPr>
                  <w:ind w:left="356"/>
                </w:pPr>
              </w:pPrChange>
            </w:pPr>
            <w:del w:id="437" w:author="Toshiba" w:date="2016-04-12T16:56:00Z">
              <w:r w:rsidRPr="0088546C">
                <w:rPr>
                  <w:sz w:val="22"/>
                  <w:szCs w:val="22"/>
                  <w:lang w:eastAsia="en-US"/>
                  <w:rPrChange w:id="438" w:author="KHADIJAH" w:date="2016-04-26T15:11:00Z">
                    <w:rPr>
                      <w:lang w:eastAsia="en-US"/>
                    </w:rPr>
                  </w:rPrChange>
                </w:rPr>
                <w:delText>5.2</w:delText>
              </w:r>
              <w:r w:rsidRPr="0088546C">
                <w:rPr>
                  <w:sz w:val="22"/>
                  <w:szCs w:val="22"/>
                  <w:rPrChange w:id="439" w:author="KHADIJAH" w:date="2016-04-26T15:11:00Z">
                    <w:rPr/>
                  </w:rPrChange>
                </w:rPr>
                <w:delText xml:space="preserve">  p</w:delText>
              </w:r>
            </w:del>
            <w:ins w:id="440" w:author="Toshiba" w:date="2016-04-12T16:56:00Z">
              <w:r w:rsidRPr="0088546C">
                <w:rPr>
                  <w:sz w:val="22"/>
                  <w:szCs w:val="22"/>
                  <w:rPrChange w:id="441" w:author="KHADIJAH" w:date="2016-04-26T15:11:00Z">
                    <w:rPr/>
                  </w:rPrChange>
                </w:rPr>
                <w:t>P</w:t>
              </w:r>
            </w:ins>
            <w:r w:rsidRPr="0088546C">
              <w:rPr>
                <w:sz w:val="22"/>
                <w:szCs w:val="22"/>
                <w:rPrChange w:id="442" w:author="KHADIJAH" w:date="2016-04-26T15:11:00Z">
                  <w:rPr/>
                </w:rPrChange>
              </w:rPr>
              <w:t xml:space="preserve">rioritizing the most important task </w:t>
            </w:r>
          </w:p>
          <w:p w:rsidR="00000000" w:rsidRDefault="0088546C">
            <w:pPr>
              <w:numPr>
                <w:ilvl w:val="1"/>
                <w:numId w:val="47"/>
              </w:numPr>
              <w:spacing w:line="276" w:lineRule="auto"/>
              <w:rPr>
                <w:sz w:val="22"/>
                <w:szCs w:val="22"/>
                <w:lang w:eastAsia="en-US"/>
                <w:rPrChange w:id="443" w:author="KHADIJAH" w:date="2016-04-26T15:11:00Z">
                  <w:rPr>
                    <w:lang w:eastAsia="en-US"/>
                  </w:rPr>
                </w:rPrChange>
              </w:rPr>
              <w:pPrChange w:id="444" w:author="KHADIJAH" w:date="2016-04-26T16:40:00Z">
                <w:pPr>
                  <w:ind w:left="356"/>
                </w:pPr>
              </w:pPrChange>
            </w:pPr>
            <w:del w:id="445" w:author="Toshiba" w:date="2016-04-12T16:56:00Z">
              <w:r w:rsidRPr="0088546C">
                <w:rPr>
                  <w:sz w:val="22"/>
                  <w:szCs w:val="22"/>
                  <w:lang w:eastAsia="en-US"/>
                  <w:rPrChange w:id="446" w:author="KHADIJAH" w:date="2016-04-26T15:11:00Z">
                    <w:rPr>
                      <w:lang w:eastAsia="en-US"/>
                    </w:rPr>
                  </w:rPrChange>
                </w:rPr>
                <w:delText>5.3  s</w:delText>
              </w:r>
            </w:del>
            <w:ins w:id="447" w:author="Toshiba" w:date="2016-04-12T16:56:00Z">
              <w:r w:rsidRPr="0088546C">
                <w:rPr>
                  <w:sz w:val="22"/>
                  <w:szCs w:val="22"/>
                  <w:lang w:eastAsia="en-US"/>
                  <w:rPrChange w:id="448" w:author="KHADIJAH" w:date="2016-04-26T15:11:00Z">
                    <w:rPr>
                      <w:lang w:eastAsia="en-US"/>
                    </w:rPr>
                  </w:rPrChange>
                </w:rPr>
                <w:t>S</w:t>
              </w:r>
            </w:ins>
            <w:r w:rsidRPr="0088546C">
              <w:rPr>
                <w:sz w:val="22"/>
                <w:szCs w:val="22"/>
                <w:lang w:eastAsia="en-US"/>
                <w:rPrChange w:id="449" w:author="KHADIJAH" w:date="2016-04-26T15:11:00Z">
                  <w:rPr>
                    <w:lang w:eastAsia="en-US"/>
                  </w:rPr>
                </w:rPrChange>
              </w:rPr>
              <w:t>cheduling according to appointment list</w:t>
            </w:r>
          </w:p>
          <w:p w:rsidR="00000000" w:rsidRDefault="0088546C">
            <w:pPr>
              <w:numPr>
                <w:ilvl w:val="1"/>
                <w:numId w:val="47"/>
              </w:numPr>
              <w:spacing w:line="276" w:lineRule="auto"/>
              <w:rPr>
                <w:ins w:id="450" w:author="KHADIJAH" w:date="2016-04-26T14:07:00Z"/>
                <w:b/>
                <w:sz w:val="22"/>
                <w:szCs w:val="22"/>
                <w:lang w:eastAsia="en-US"/>
                <w:rPrChange w:id="451" w:author="KHADIJAH" w:date="2016-04-26T15:11:00Z">
                  <w:rPr>
                    <w:ins w:id="452" w:author="KHADIJAH" w:date="2016-04-26T14:07:00Z"/>
                    <w:sz w:val="22"/>
                    <w:szCs w:val="22"/>
                    <w:lang w:eastAsia="en-US"/>
                  </w:rPr>
                </w:rPrChange>
              </w:rPr>
              <w:pPrChange w:id="453" w:author="KHADIJAH" w:date="2016-04-26T16:40:00Z">
                <w:pPr>
                  <w:ind w:left="356"/>
                </w:pPr>
              </w:pPrChange>
            </w:pPr>
            <w:del w:id="454" w:author="Toshiba" w:date="2016-04-12T16:56:00Z">
              <w:r w:rsidRPr="0088546C">
                <w:rPr>
                  <w:sz w:val="22"/>
                  <w:szCs w:val="22"/>
                  <w:lang w:eastAsia="en-US"/>
                  <w:rPrChange w:id="455" w:author="KHADIJAH" w:date="2016-04-26T15:11:00Z">
                    <w:rPr>
                      <w:lang w:eastAsia="en-US"/>
                    </w:rPr>
                  </w:rPrChange>
                </w:rPr>
                <w:delText xml:space="preserve">5.4 </w:delText>
              </w:r>
            </w:del>
            <w:r w:rsidRPr="0088546C">
              <w:rPr>
                <w:sz w:val="22"/>
                <w:szCs w:val="22"/>
                <w:lang w:eastAsia="en-US"/>
                <w:rPrChange w:id="456" w:author="KHADIJAH" w:date="2016-04-26T15:11:00Z">
                  <w:rPr>
                    <w:lang w:eastAsia="en-US"/>
                  </w:rPr>
                </w:rPrChange>
              </w:rPr>
              <w:t>Etc.</w:t>
            </w:r>
          </w:p>
          <w:p w:rsidR="00000000" w:rsidRDefault="004212E1">
            <w:pPr>
              <w:spacing w:line="360" w:lineRule="auto"/>
              <w:ind w:left="792"/>
              <w:rPr>
                <w:b/>
                <w:sz w:val="22"/>
                <w:szCs w:val="22"/>
                <w:lang w:eastAsia="en-US"/>
                <w:rPrChange w:id="457" w:author="KHADIJAH" w:date="2016-04-26T15:11:00Z">
                  <w:rPr>
                    <w:b/>
                    <w:lang w:eastAsia="en-US"/>
                  </w:rPr>
                </w:rPrChange>
              </w:rPr>
              <w:pPrChange w:id="458" w:author="KHADIJAH" w:date="2016-04-26T14:07:00Z">
                <w:pPr>
                  <w:ind w:left="356"/>
                </w:pPr>
              </w:pPrChange>
            </w:pPr>
          </w:p>
        </w:tc>
      </w:tr>
      <w:tr w:rsidR="00672008" w:rsidRPr="00794BAE" w:rsidTr="00515D53">
        <w:trPr>
          <w:trHeight w:val="567"/>
        </w:trPr>
        <w:tc>
          <w:tcPr>
            <w:tcW w:w="7111" w:type="dxa"/>
            <w:gridSpan w:val="3"/>
            <w:tcBorders>
              <w:top w:val="single" w:sz="4" w:space="0" w:color="auto"/>
              <w:left w:val="single" w:sz="4" w:space="0" w:color="auto"/>
              <w:bottom w:val="single" w:sz="4" w:space="0" w:color="auto"/>
              <w:right w:val="single" w:sz="4" w:space="0" w:color="auto"/>
            </w:tcBorders>
            <w:vAlign w:val="center"/>
          </w:tcPr>
          <w:p w:rsidR="00672008" w:rsidRPr="00794BAE" w:rsidRDefault="0088546C" w:rsidP="004E360C">
            <w:pPr>
              <w:pStyle w:val="ListParagraph"/>
              <w:ind w:left="0"/>
              <w:rPr>
                <w:rFonts w:ascii="Arial" w:hAnsi="Arial" w:cs="Arial"/>
                <w:b/>
                <w:sz w:val="22"/>
                <w:szCs w:val="22"/>
                <w:rPrChange w:id="459" w:author="KHADIJAH" w:date="2016-04-26T15:11:00Z">
                  <w:rPr>
                    <w:rFonts w:ascii="Arial" w:hAnsi="Arial" w:cs="Arial"/>
                    <w:b/>
                  </w:rPr>
                </w:rPrChange>
              </w:rPr>
            </w:pPr>
            <w:r w:rsidRPr="0088546C">
              <w:rPr>
                <w:rFonts w:ascii="Arial" w:hAnsi="Arial" w:cs="Arial"/>
                <w:b/>
                <w:sz w:val="22"/>
                <w:szCs w:val="22"/>
                <w:rPrChange w:id="460" w:author="KHADIJAH" w:date="2016-04-26T15:11:00Z">
                  <w:rPr>
                    <w:rFonts w:ascii="Arial" w:hAnsi="Arial" w:cs="Arial"/>
                    <w:b/>
                    <w:lang w:val="en-US"/>
                  </w:rPr>
                </w:rPrChange>
              </w:rPr>
              <w:lastRenderedPageBreak/>
              <w:t xml:space="preserve">Work Activity 2: Prepare make-up work area, tools, equipment and products </w:t>
            </w:r>
          </w:p>
        </w:tc>
        <w:tc>
          <w:tcPr>
            <w:tcW w:w="2429" w:type="dxa"/>
            <w:tcBorders>
              <w:top w:val="single" w:sz="4" w:space="0" w:color="auto"/>
              <w:left w:val="single" w:sz="4" w:space="0" w:color="auto"/>
              <w:bottom w:val="single" w:sz="4" w:space="0" w:color="auto"/>
              <w:right w:val="single" w:sz="4" w:space="0" w:color="auto"/>
            </w:tcBorders>
            <w:vAlign w:val="center"/>
          </w:tcPr>
          <w:p w:rsidR="00672008" w:rsidRPr="00794BAE" w:rsidRDefault="0088546C" w:rsidP="007E2FDC">
            <w:pPr>
              <w:jc w:val="center"/>
              <w:rPr>
                <w:b/>
                <w:sz w:val="22"/>
                <w:szCs w:val="22"/>
                <w:lang w:eastAsia="en-US"/>
                <w:rPrChange w:id="461" w:author="KHADIJAH" w:date="2016-04-26T15:11:00Z">
                  <w:rPr>
                    <w:b/>
                    <w:lang w:eastAsia="en-US"/>
                  </w:rPr>
                </w:rPrChange>
              </w:rPr>
            </w:pPr>
            <w:r w:rsidRPr="0088546C">
              <w:rPr>
                <w:b/>
                <w:sz w:val="22"/>
                <w:szCs w:val="22"/>
                <w:lang w:eastAsia="en-US"/>
                <w:rPrChange w:id="462" w:author="KHADIJAH" w:date="2016-04-26T15:11:00Z">
                  <w:rPr>
                    <w:b/>
                    <w:lang w:eastAsia="en-US"/>
                  </w:rPr>
                </w:rPrChange>
              </w:rPr>
              <w:t>4</w:t>
            </w:r>
          </w:p>
        </w:tc>
      </w:tr>
      <w:tr w:rsidR="00E93150" w:rsidRPr="00794BAE" w:rsidTr="00560B1B">
        <w:trPr>
          <w:trHeight w:val="1770"/>
        </w:trPr>
        <w:tc>
          <w:tcPr>
            <w:tcW w:w="9540" w:type="dxa"/>
            <w:gridSpan w:val="4"/>
            <w:tcBorders>
              <w:top w:val="single" w:sz="4" w:space="0" w:color="auto"/>
              <w:left w:val="single" w:sz="4" w:space="0" w:color="auto"/>
              <w:bottom w:val="single" w:sz="4" w:space="0" w:color="auto"/>
              <w:right w:val="single" w:sz="4" w:space="0" w:color="auto"/>
            </w:tcBorders>
          </w:tcPr>
          <w:p w:rsidR="00E93150" w:rsidRPr="00794BAE" w:rsidRDefault="0088546C" w:rsidP="00780945">
            <w:pPr>
              <w:rPr>
                <w:b/>
                <w:sz w:val="22"/>
                <w:szCs w:val="22"/>
                <w:u w:val="single"/>
                <w:rPrChange w:id="463" w:author="KHADIJAH" w:date="2016-04-26T15:11:00Z">
                  <w:rPr>
                    <w:b/>
                    <w:u w:val="single"/>
                  </w:rPr>
                </w:rPrChange>
              </w:rPr>
            </w:pPr>
            <w:r w:rsidRPr="0088546C">
              <w:rPr>
                <w:b/>
                <w:sz w:val="22"/>
                <w:szCs w:val="22"/>
                <w:u w:val="single"/>
                <w:rPrChange w:id="464" w:author="KHADIJAH" w:date="2016-04-26T15:11:00Z">
                  <w:rPr>
                    <w:b/>
                    <w:u w:val="single"/>
                  </w:rPr>
                </w:rPrChange>
              </w:rPr>
              <w:t xml:space="preserve"> </w:t>
            </w:r>
          </w:p>
          <w:p w:rsidR="003B233C" w:rsidRPr="00794BAE" w:rsidRDefault="0088546C" w:rsidP="003B233C">
            <w:pPr>
              <w:rPr>
                <w:b/>
                <w:sz w:val="22"/>
                <w:szCs w:val="22"/>
                <w:u w:val="single"/>
                <w:rPrChange w:id="465" w:author="KHADIJAH" w:date="2016-04-26T15:11:00Z">
                  <w:rPr>
                    <w:b/>
                    <w:u w:val="single"/>
                  </w:rPr>
                </w:rPrChange>
              </w:rPr>
            </w:pPr>
            <w:r w:rsidRPr="0088546C">
              <w:rPr>
                <w:b/>
                <w:sz w:val="22"/>
                <w:szCs w:val="22"/>
                <w:u w:val="single"/>
                <w:rPrChange w:id="466" w:author="KHADIJAH" w:date="2016-04-26T15:11:00Z">
                  <w:rPr>
                    <w:b/>
                    <w:u w:val="single"/>
                  </w:rPr>
                </w:rPrChange>
              </w:rPr>
              <w:t>Learning objectives</w:t>
            </w:r>
          </w:p>
          <w:p w:rsidR="003B233C" w:rsidRPr="00794BAE" w:rsidRDefault="003B233C" w:rsidP="003B233C">
            <w:pPr>
              <w:rPr>
                <w:sz w:val="22"/>
                <w:szCs w:val="22"/>
                <w:rPrChange w:id="467" w:author="KHADIJAH" w:date="2016-04-26T15:11:00Z">
                  <w:rPr/>
                </w:rPrChange>
              </w:rPr>
            </w:pPr>
          </w:p>
          <w:p w:rsidR="003B233C" w:rsidRPr="00794BAE" w:rsidRDefault="0088546C" w:rsidP="003B233C">
            <w:pPr>
              <w:rPr>
                <w:sz w:val="22"/>
                <w:szCs w:val="22"/>
                <w:rPrChange w:id="468" w:author="KHADIJAH" w:date="2016-04-26T15:11:00Z">
                  <w:rPr/>
                </w:rPrChange>
              </w:rPr>
            </w:pPr>
            <w:r w:rsidRPr="0088546C">
              <w:rPr>
                <w:sz w:val="22"/>
                <w:szCs w:val="22"/>
                <w:rPrChange w:id="469" w:author="KHADIJAH" w:date="2016-04-26T15:11:00Z">
                  <w:rPr/>
                </w:rPrChange>
              </w:rPr>
              <w:t>At the end of learning session the apprentice will be able to:</w:t>
            </w:r>
          </w:p>
          <w:p w:rsidR="00A3372D" w:rsidRPr="00794BAE" w:rsidRDefault="00A3372D" w:rsidP="00A3372D">
            <w:pPr>
              <w:pStyle w:val="ListParagraph"/>
              <w:suppressAutoHyphens w:val="0"/>
              <w:ind w:left="0"/>
              <w:rPr>
                <w:rFonts w:ascii="Arial" w:hAnsi="Arial" w:cs="Arial"/>
                <w:b/>
                <w:sz w:val="22"/>
                <w:szCs w:val="22"/>
                <w:u w:val="single"/>
                <w:lang w:val="en-US"/>
                <w:rPrChange w:id="470" w:author="KHADIJAH" w:date="2016-04-26T15:11:00Z">
                  <w:rPr>
                    <w:rFonts w:ascii="Arial" w:hAnsi="Arial" w:cs="Arial"/>
                    <w:b/>
                    <w:u w:val="single"/>
                    <w:lang w:val="en-US"/>
                  </w:rPr>
                </w:rPrChange>
              </w:rPr>
            </w:pPr>
          </w:p>
          <w:p w:rsidR="009E740E" w:rsidRPr="00794BAE" w:rsidRDefault="009E740E" w:rsidP="009E740E">
            <w:pPr>
              <w:pStyle w:val="Default"/>
              <w:numPr>
                <w:ilvl w:val="0"/>
                <w:numId w:val="37"/>
              </w:numPr>
              <w:ind w:left="498" w:hanging="498"/>
              <w:rPr>
                <w:sz w:val="22"/>
                <w:szCs w:val="22"/>
              </w:rPr>
            </w:pPr>
            <w:r w:rsidRPr="00794BAE">
              <w:rPr>
                <w:sz w:val="22"/>
                <w:szCs w:val="22"/>
              </w:rPr>
              <w:t xml:space="preserve">Describe types and functions of make-up tools and material, such as: </w:t>
            </w:r>
          </w:p>
          <w:p w:rsidR="009E740E" w:rsidRPr="00794BAE" w:rsidRDefault="0088546C" w:rsidP="009E740E">
            <w:pPr>
              <w:pStyle w:val="Default"/>
              <w:numPr>
                <w:ilvl w:val="1"/>
                <w:numId w:val="37"/>
              </w:numPr>
              <w:suppressAutoHyphens/>
              <w:ind w:left="1065" w:hanging="567"/>
              <w:rPr>
                <w:sz w:val="22"/>
                <w:szCs w:val="22"/>
                <w:rPrChange w:id="471" w:author="KHADIJAH" w:date="2016-04-26T15:11:00Z">
                  <w:rPr>
                    <w:sz w:val="22"/>
                    <w:szCs w:val="22"/>
                    <w:lang w:eastAsia="ar-SA"/>
                  </w:rPr>
                </w:rPrChange>
              </w:rPr>
            </w:pPr>
            <w:r w:rsidRPr="0088546C">
              <w:rPr>
                <w:sz w:val="22"/>
                <w:szCs w:val="22"/>
                <w:rPrChange w:id="472" w:author="KHADIJAH" w:date="2016-04-26T15:11:00Z">
                  <w:rPr>
                    <w:color w:val="auto"/>
                    <w:sz w:val="22"/>
                    <w:szCs w:val="22"/>
                    <w:lang w:eastAsia="ar-SA"/>
                  </w:rPr>
                </w:rPrChange>
              </w:rPr>
              <w:t>Brushes:</w:t>
            </w:r>
          </w:p>
          <w:p w:rsidR="00000000" w:rsidRDefault="00226471">
            <w:pPr>
              <w:pStyle w:val="Default"/>
              <w:numPr>
                <w:ilvl w:val="2"/>
                <w:numId w:val="48"/>
              </w:numPr>
              <w:tabs>
                <w:tab w:val="left" w:pos="1773"/>
              </w:tabs>
              <w:ind w:hanging="159"/>
              <w:rPr>
                <w:sz w:val="22"/>
                <w:szCs w:val="22"/>
                <w:rPrChange w:id="473" w:author="KHADIJAH" w:date="2016-04-26T15:11:00Z">
                  <w:rPr>
                    <w:sz w:val="22"/>
                    <w:szCs w:val="22"/>
                    <w:lang w:eastAsia="ar-SA"/>
                  </w:rPr>
                </w:rPrChange>
              </w:rPr>
              <w:pPrChange w:id="474" w:author="Toshiba" w:date="2016-04-12T16:59:00Z">
                <w:pPr>
                  <w:pStyle w:val="Default"/>
                  <w:numPr>
                    <w:numId w:val="40"/>
                  </w:numPr>
                  <w:suppressAutoHyphens/>
                  <w:ind w:left="1859" w:hanging="360"/>
                </w:pPr>
              </w:pPrChange>
            </w:pPr>
            <w:r>
              <w:rPr>
                <w:sz w:val="22"/>
                <w:szCs w:val="22"/>
              </w:rPr>
              <w:t xml:space="preserve">Foundation brush </w:t>
            </w:r>
          </w:p>
          <w:p w:rsidR="00000000" w:rsidRDefault="00226471">
            <w:pPr>
              <w:pStyle w:val="Default"/>
              <w:numPr>
                <w:ilvl w:val="2"/>
                <w:numId w:val="48"/>
              </w:numPr>
              <w:tabs>
                <w:tab w:val="left" w:pos="1773"/>
              </w:tabs>
              <w:ind w:hanging="159"/>
              <w:rPr>
                <w:sz w:val="22"/>
                <w:szCs w:val="22"/>
                <w:rPrChange w:id="475" w:author="KHADIJAH" w:date="2016-04-26T15:11:00Z">
                  <w:rPr>
                    <w:sz w:val="22"/>
                    <w:szCs w:val="22"/>
                    <w:lang w:eastAsia="ar-SA"/>
                  </w:rPr>
                </w:rPrChange>
              </w:rPr>
              <w:pPrChange w:id="476" w:author="Toshiba" w:date="2016-04-12T16:59:00Z">
                <w:pPr>
                  <w:pStyle w:val="Default"/>
                  <w:numPr>
                    <w:numId w:val="40"/>
                  </w:numPr>
                  <w:suppressAutoHyphens/>
                  <w:ind w:left="1859" w:hanging="360"/>
                </w:pPr>
              </w:pPrChange>
            </w:pPr>
            <w:r>
              <w:rPr>
                <w:sz w:val="22"/>
                <w:szCs w:val="22"/>
              </w:rPr>
              <w:t xml:space="preserve">Concealer brush </w:t>
            </w:r>
          </w:p>
          <w:p w:rsidR="00000000" w:rsidRDefault="00226471">
            <w:pPr>
              <w:pStyle w:val="Default"/>
              <w:numPr>
                <w:ilvl w:val="2"/>
                <w:numId w:val="48"/>
              </w:numPr>
              <w:tabs>
                <w:tab w:val="left" w:pos="1773"/>
              </w:tabs>
              <w:ind w:hanging="159"/>
              <w:rPr>
                <w:sz w:val="22"/>
                <w:szCs w:val="22"/>
                <w:rPrChange w:id="477" w:author="KHADIJAH" w:date="2016-04-26T15:11:00Z">
                  <w:rPr>
                    <w:sz w:val="22"/>
                    <w:szCs w:val="22"/>
                    <w:lang w:eastAsia="ar-SA"/>
                  </w:rPr>
                </w:rPrChange>
              </w:rPr>
              <w:pPrChange w:id="478" w:author="Toshiba" w:date="2016-04-12T16:59:00Z">
                <w:pPr>
                  <w:pStyle w:val="Default"/>
                  <w:numPr>
                    <w:numId w:val="40"/>
                  </w:numPr>
                  <w:suppressAutoHyphens/>
                  <w:ind w:left="1859" w:hanging="360"/>
                </w:pPr>
              </w:pPrChange>
            </w:pPr>
            <w:r>
              <w:rPr>
                <w:sz w:val="22"/>
                <w:szCs w:val="22"/>
              </w:rPr>
              <w:t xml:space="preserve">Bronzing / powder brush </w:t>
            </w:r>
          </w:p>
          <w:p w:rsidR="00000000" w:rsidRDefault="00226471">
            <w:pPr>
              <w:pStyle w:val="Default"/>
              <w:numPr>
                <w:ilvl w:val="2"/>
                <w:numId w:val="48"/>
              </w:numPr>
              <w:tabs>
                <w:tab w:val="left" w:pos="1773"/>
              </w:tabs>
              <w:ind w:hanging="159"/>
              <w:rPr>
                <w:sz w:val="22"/>
                <w:szCs w:val="22"/>
                <w:rPrChange w:id="479" w:author="KHADIJAH" w:date="2016-04-26T15:11:00Z">
                  <w:rPr>
                    <w:sz w:val="22"/>
                    <w:szCs w:val="22"/>
                    <w:lang w:eastAsia="ar-SA"/>
                  </w:rPr>
                </w:rPrChange>
              </w:rPr>
              <w:pPrChange w:id="480" w:author="Toshiba" w:date="2016-04-12T16:59:00Z">
                <w:pPr>
                  <w:pStyle w:val="Default"/>
                  <w:numPr>
                    <w:numId w:val="40"/>
                  </w:numPr>
                  <w:suppressAutoHyphens/>
                  <w:ind w:left="1859" w:hanging="360"/>
                </w:pPr>
              </w:pPrChange>
            </w:pPr>
            <w:r>
              <w:rPr>
                <w:sz w:val="22"/>
                <w:szCs w:val="22"/>
              </w:rPr>
              <w:t xml:space="preserve">Powder brush </w:t>
            </w:r>
          </w:p>
          <w:p w:rsidR="00000000" w:rsidRDefault="00226471">
            <w:pPr>
              <w:pStyle w:val="Default"/>
              <w:numPr>
                <w:ilvl w:val="2"/>
                <w:numId w:val="48"/>
              </w:numPr>
              <w:tabs>
                <w:tab w:val="left" w:pos="1773"/>
              </w:tabs>
              <w:ind w:hanging="159"/>
              <w:rPr>
                <w:sz w:val="22"/>
                <w:szCs w:val="22"/>
                <w:rPrChange w:id="481" w:author="KHADIJAH" w:date="2016-04-26T15:11:00Z">
                  <w:rPr>
                    <w:sz w:val="22"/>
                    <w:szCs w:val="22"/>
                    <w:lang w:eastAsia="ar-SA"/>
                  </w:rPr>
                </w:rPrChange>
              </w:rPr>
              <w:pPrChange w:id="482" w:author="Toshiba" w:date="2016-04-12T16:59:00Z">
                <w:pPr>
                  <w:pStyle w:val="Default"/>
                  <w:numPr>
                    <w:numId w:val="40"/>
                  </w:numPr>
                  <w:suppressAutoHyphens/>
                  <w:ind w:left="1859" w:hanging="360"/>
                </w:pPr>
              </w:pPrChange>
            </w:pPr>
            <w:r>
              <w:rPr>
                <w:sz w:val="22"/>
                <w:szCs w:val="22"/>
              </w:rPr>
              <w:t xml:space="preserve">Blusher brush </w:t>
            </w:r>
          </w:p>
          <w:p w:rsidR="00000000" w:rsidRDefault="00226471">
            <w:pPr>
              <w:pStyle w:val="Default"/>
              <w:numPr>
                <w:ilvl w:val="2"/>
                <w:numId w:val="48"/>
              </w:numPr>
              <w:tabs>
                <w:tab w:val="left" w:pos="1773"/>
              </w:tabs>
              <w:ind w:hanging="159"/>
              <w:rPr>
                <w:sz w:val="22"/>
                <w:szCs w:val="22"/>
                <w:rPrChange w:id="483" w:author="KHADIJAH" w:date="2016-04-26T15:11:00Z">
                  <w:rPr>
                    <w:sz w:val="22"/>
                    <w:szCs w:val="22"/>
                    <w:lang w:eastAsia="ar-SA"/>
                  </w:rPr>
                </w:rPrChange>
              </w:rPr>
              <w:pPrChange w:id="484" w:author="Toshiba" w:date="2016-04-12T16:59:00Z">
                <w:pPr>
                  <w:pStyle w:val="Default"/>
                  <w:numPr>
                    <w:numId w:val="40"/>
                  </w:numPr>
                  <w:suppressAutoHyphens/>
                  <w:ind w:left="1859" w:hanging="360"/>
                </w:pPr>
              </w:pPrChange>
            </w:pPr>
            <w:r>
              <w:rPr>
                <w:sz w:val="22"/>
                <w:szCs w:val="22"/>
              </w:rPr>
              <w:t xml:space="preserve">Face contour brush </w:t>
            </w:r>
          </w:p>
          <w:p w:rsidR="00000000" w:rsidRDefault="00226471">
            <w:pPr>
              <w:pStyle w:val="Default"/>
              <w:numPr>
                <w:ilvl w:val="2"/>
                <w:numId w:val="48"/>
              </w:numPr>
              <w:tabs>
                <w:tab w:val="left" w:pos="1773"/>
              </w:tabs>
              <w:ind w:hanging="159"/>
              <w:rPr>
                <w:sz w:val="22"/>
                <w:szCs w:val="22"/>
                <w:rPrChange w:id="485" w:author="KHADIJAH" w:date="2016-04-26T15:11:00Z">
                  <w:rPr>
                    <w:sz w:val="22"/>
                    <w:szCs w:val="22"/>
                    <w:lang w:eastAsia="ar-SA"/>
                  </w:rPr>
                </w:rPrChange>
              </w:rPr>
              <w:pPrChange w:id="486" w:author="Toshiba" w:date="2016-04-12T16:59:00Z">
                <w:pPr>
                  <w:pStyle w:val="Default"/>
                  <w:numPr>
                    <w:numId w:val="40"/>
                  </w:numPr>
                  <w:suppressAutoHyphens/>
                  <w:ind w:left="1859" w:hanging="360"/>
                </w:pPr>
              </w:pPrChange>
            </w:pPr>
            <w:r>
              <w:rPr>
                <w:sz w:val="22"/>
                <w:szCs w:val="22"/>
              </w:rPr>
              <w:t>Eye shadow brushes</w:t>
            </w:r>
          </w:p>
          <w:p w:rsidR="00000000" w:rsidRDefault="00226471">
            <w:pPr>
              <w:pStyle w:val="Default"/>
              <w:numPr>
                <w:ilvl w:val="0"/>
                <w:numId w:val="50"/>
              </w:numPr>
              <w:ind w:left="2199" w:hanging="426"/>
              <w:rPr>
                <w:sz w:val="22"/>
                <w:szCs w:val="22"/>
                <w:rPrChange w:id="487" w:author="KHADIJAH" w:date="2016-04-26T15:11:00Z">
                  <w:rPr>
                    <w:sz w:val="22"/>
                    <w:szCs w:val="22"/>
                    <w:lang w:eastAsia="ar-SA"/>
                  </w:rPr>
                </w:rPrChange>
              </w:rPr>
              <w:pPrChange w:id="488" w:author="Toshiba" w:date="2016-04-12T17:00:00Z">
                <w:pPr>
                  <w:pStyle w:val="Default"/>
                  <w:numPr>
                    <w:ilvl w:val="2"/>
                    <w:numId w:val="39"/>
                  </w:numPr>
                  <w:suppressAutoHyphens/>
                  <w:ind w:left="2340" w:hanging="360"/>
                </w:pPr>
              </w:pPrChange>
            </w:pPr>
            <w:r>
              <w:rPr>
                <w:sz w:val="22"/>
                <w:szCs w:val="22"/>
              </w:rPr>
              <w:t xml:space="preserve">Flat </w:t>
            </w:r>
          </w:p>
          <w:p w:rsidR="00000000" w:rsidRDefault="00226471">
            <w:pPr>
              <w:pStyle w:val="Default"/>
              <w:numPr>
                <w:ilvl w:val="0"/>
                <w:numId w:val="50"/>
              </w:numPr>
              <w:ind w:left="2199" w:hanging="426"/>
              <w:rPr>
                <w:sz w:val="22"/>
                <w:szCs w:val="22"/>
                <w:rPrChange w:id="489" w:author="KHADIJAH" w:date="2016-04-26T15:11:00Z">
                  <w:rPr>
                    <w:sz w:val="22"/>
                    <w:szCs w:val="22"/>
                    <w:lang w:eastAsia="ar-SA"/>
                  </w:rPr>
                </w:rPrChange>
              </w:rPr>
              <w:pPrChange w:id="490" w:author="Toshiba" w:date="2016-04-12T17:00:00Z">
                <w:pPr>
                  <w:pStyle w:val="Default"/>
                  <w:numPr>
                    <w:ilvl w:val="2"/>
                    <w:numId w:val="39"/>
                  </w:numPr>
                  <w:suppressAutoHyphens/>
                  <w:ind w:left="2340" w:hanging="360"/>
                </w:pPr>
              </w:pPrChange>
            </w:pPr>
            <w:r>
              <w:rPr>
                <w:sz w:val="22"/>
                <w:szCs w:val="22"/>
              </w:rPr>
              <w:t>Fan (dusting of powder from the skin)</w:t>
            </w:r>
          </w:p>
          <w:p w:rsidR="00000000" w:rsidRDefault="00226471">
            <w:pPr>
              <w:pStyle w:val="Default"/>
              <w:numPr>
                <w:ilvl w:val="0"/>
                <w:numId w:val="50"/>
              </w:numPr>
              <w:ind w:left="2199" w:hanging="426"/>
              <w:rPr>
                <w:sz w:val="22"/>
                <w:szCs w:val="22"/>
                <w:rPrChange w:id="491" w:author="KHADIJAH" w:date="2016-04-26T15:11:00Z">
                  <w:rPr>
                    <w:sz w:val="22"/>
                    <w:szCs w:val="22"/>
                    <w:lang w:eastAsia="ar-SA"/>
                  </w:rPr>
                </w:rPrChange>
              </w:rPr>
              <w:pPrChange w:id="492" w:author="Toshiba" w:date="2016-04-12T17:00:00Z">
                <w:pPr>
                  <w:pStyle w:val="Default"/>
                  <w:numPr>
                    <w:ilvl w:val="2"/>
                    <w:numId w:val="39"/>
                  </w:numPr>
                  <w:suppressAutoHyphens/>
                  <w:ind w:left="2340" w:hanging="360"/>
                </w:pPr>
              </w:pPrChange>
            </w:pPr>
            <w:r>
              <w:rPr>
                <w:sz w:val="22"/>
                <w:szCs w:val="22"/>
              </w:rPr>
              <w:t>Short (for smooth application)</w:t>
            </w:r>
          </w:p>
          <w:p w:rsidR="00000000" w:rsidRDefault="00226471">
            <w:pPr>
              <w:pStyle w:val="Default"/>
              <w:numPr>
                <w:ilvl w:val="0"/>
                <w:numId w:val="50"/>
              </w:numPr>
              <w:ind w:left="2199" w:hanging="426"/>
              <w:rPr>
                <w:sz w:val="22"/>
                <w:szCs w:val="22"/>
                <w:rPrChange w:id="493" w:author="KHADIJAH" w:date="2016-04-26T15:11:00Z">
                  <w:rPr>
                    <w:sz w:val="22"/>
                    <w:szCs w:val="22"/>
                    <w:lang w:eastAsia="ar-SA"/>
                  </w:rPr>
                </w:rPrChange>
              </w:rPr>
              <w:pPrChange w:id="494" w:author="Toshiba" w:date="2016-04-12T17:00:00Z">
                <w:pPr>
                  <w:pStyle w:val="Default"/>
                  <w:numPr>
                    <w:ilvl w:val="2"/>
                    <w:numId w:val="39"/>
                  </w:numPr>
                  <w:suppressAutoHyphens/>
                  <w:ind w:left="2340" w:hanging="360"/>
                </w:pPr>
              </w:pPrChange>
            </w:pPr>
            <w:r>
              <w:rPr>
                <w:sz w:val="22"/>
                <w:szCs w:val="22"/>
              </w:rPr>
              <w:t>Brim (for coverage)</w:t>
            </w:r>
          </w:p>
          <w:p w:rsidR="00000000" w:rsidRDefault="00226471">
            <w:pPr>
              <w:pStyle w:val="Default"/>
              <w:numPr>
                <w:ilvl w:val="0"/>
                <w:numId w:val="50"/>
              </w:numPr>
              <w:ind w:left="2199" w:hanging="426"/>
              <w:rPr>
                <w:sz w:val="22"/>
                <w:szCs w:val="22"/>
                <w:rPrChange w:id="495" w:author="KHADIJAH" w:date="2016-04-26T15:11:00Z">
                  <w:rPr>
                    <w:sz w:val="22"/>
                    <w:szCs w:val="22"/>
                    <w:lang w:eastAsia="ar-SA"/>
                  </w:rPr>
                </w:rPrChange>
              </w:rPr>
              <w:pPrChange w:id="496" w:author="Toshiba" w:date="2016-04-12T17:00:00Z">
                <w:pPr>
                  <w:pStyle w:val="Default"/>
                  <w:numPr>
                    <w:ilvl w:val="2"/>
                    <w:numId w:val="39"/>
                  </w:numPr>
                  <w:tabs>
                    <w:tab w:val="center" w:pos="4680"/>
                    <w:tab w:val="right" w:pos="9360"/>
                  </w:tabs>
                  <w:suppressAutoHyphens/>
                  <w:ind w:left="2340" w:hanging="360"/>
                </w:pPr>
              </w:pPrChange>
            </w:pPr>
            <w:r>
              <w:rPr>
                <w:sz w:val="22"/>
                <w:szCs w:val="22"/>
              </w:rPr>
              <w:t>Fine (eye line application)</w:t>
            </w:r>
          </w:p>
          <w:p w:rsidR="00000000" w:rsidRDefault="00226471">
            <w:pPr>
              <w:pStyle w:val="Default"/>
              <w:numPr>
                <w:ilvl w:val="0"/>
                <w:numId w:val="50"/>
              </w:numPr>
              <w:ind w:left="2199" w:hanging="426"/>
              <w:rPr>
                <w:sz w:val="22"/>
                <w:szCs w:val="22"/>
                <w:rPrChange w:id="497" w:author="KHADIJAH" w:date="2016-04-26T15:11:00Z">
                  <w:rPr>
                    <w:sz w:val="22"/>
                    <w:szCs w:val="22"/>
                    <w:lang w:eastAsia="ar-SA"/>
                  </w:rPr>
                </w:rPrChange>
              </w:rPr>
              <w:pPrChange w:id="498" w:author="Toshiba" w:date="2016-04-12T17:00:00Z">
                <w:pPr>
                  <w:pStyle w:val="Default"/>
                  <w:numPr>
                    <w:ilvl w:val="2"/>
                    <w:numId w:val="39"/>
                  </w:numPr>
                  <w:tabs>
                    <w:tab w:val="center" w:pos="4680"/>
                    <w:tab w:val="right" w:pos="9360"/>
                  </w:tabs>
                  <w:suppressAutoHyphens/>
                  <w:ind w:left="2340" w:hanging="360"/>
                </w:pPr>
              </w:pPrChange>
            </w:pPr>
            <w:r>
              <w:rPr>
                <w:sz w:val="22"/>
                <w:szCs w:val="22"/>
              </w:rPr>
              <w:t>Angle (shading eye socket)</w:t>
            </w:r>
          </w:p>
          <w:p w:rsidR="00000000" w:rsidRDefault="00226471">
            <w:pPr>
              <w:pStyle w:val="Default"/>
              <w:numPr>
                <w:ilvl w:val="0"/>
                <w:numId w:val="50"/>
              </w:numPr>
              <w:ind w:left="2199" w:hanging="426"/>
              <w:rPr>
                <w:del w:id="499" w:author="Toshiba" w:date="2016-04-12T17:00:00Z"/>
                <w:sz w:val="22"/>
                <w:szCs w:val="22"/>
                <w:rPrChange w:id="500" w:author="KHADIJAH" w:date="2016-04-26T15:11:00Z">
                  <w:rPr>
                    <w:del w:id="501" w:author="Toshiba" w:date="2016-04-12T17:00:00Z"/>
                    <w:sz w:val="22"/>
                    <w:szCs w:val="22"/>
                    <w:lang w:eastAsia="ar-SA"/>
                  </w:rPr>
                </w:rPrChange>
              </w:rPr>
              <w:pPrChange w:id="502" w:author="Toshiba" w:date="2016-04-12T17:00:00Z">
                <w:pPr>
                  <w:pStyle w:val="Default"/>
                  <w:numPr>
                    <w:numId w:val="40"/>
                  </w:numPr>
                  <w:tabs>
                    <w:tab w:val="center" w:pos="4680"/>
                    <w:tab w:val="right" w:pos="9360"/>
                  </w:tabs>
                  <w:suppressAutoHyphens/>
                  <w:ind w:left="1859" w:hanging="360"/>
                </w:pPr>
              </w:pPrChange>
            </w:pPr>
            <w:r>
              <w:rPr>
                <w:sz w:val="22"/>
                <w:szCs w:val="22"/>
              </w:rPr>
              <w:t>Smudger (foam / sponge used to soften the harsh line of the pencil to give a smouldering finish)</w:t>
            </w:r>
          </w:p>
          <w:p w:rsidR="00000000" w:rsidRDefault="004212E1">
            <w:pPr>
              <w:pStyle w:val="Default"/>
              <w:numPr>
                <w:ilvl w:val="0"/>
                <w:numId w:val="50"/>
              </w:numPr>
              <w:ind w:left="2199" w:hanging="426"/>
              <w:rPr>
                <w:ins w:id="503" w:author="Toshiba" w:date="2016-04-12T17:00:00Z"/>
                <w:sz w:val="22"/>
                <w:szCs w:val="22"/>
                <w:rPrChange w:id="504" w:author="KHADIJAH" w:date="2016-04-26T15:11:00Z">
                  <w:rPr>
                    <w:ins w:id="505" w:author="Toshiba" w:date="2016-04-12T17:00:00Z"/>
                    <w:sz w:val="22"/>
                    <w:szCs w:val="22"/>
                    <w:lang w:eastAsia="ar-SA"/>
                  </w:rPr>
                </w:rPrChange>
              </w:rPr>
              <w:pPrChange w:id="506" w:author="Toshiba" w:date="2016-04-12T17:00:00Z">
                <w:pPr>
                  <w:pStyle w:val="Default"/>
                  <w:numPr>
                    <w:ilvl w:val="2"/>
                    <w:numId w:val="39"/>
                  </w:numPr>
                  <w:suppressAutoHyphens/>
                  <w:ind w:left="2340" w:hanging="360"/>
                </w:pPr>
              </w:pPrChange>
            </w:pPr>
          </w:p>
          <w:p w:rsidR="00000000" w:rsidRDefault="00226471">
            <w:pPr>
              <w:pStyle w:val="Default"/>
              <w:numPr>
                <w:ilvl w:val="0"/>
                <w:numId w:val="50"/>
              </w:numPr>
              <w:ind w:left="2199" w:hanging="426"/>
              <w:rPr>
                <w:del w:id="507" w:author="Toshiba" w:date="2016-04-12T17:00:00Z"/>
                <w:sz w:val="22"/>
                <w:szCs w:val="22"/>
                <w:rPrChange w:id="508" w:author="KHADIJAH" w:date="2016-04-26T15:11:00Z">
                  <w:rPr>
                    <w:del w:id="509" w:author="Toshiba" w:date="2016-04-12T17:00:00Z"/>
                    <w:sz w:val="22"/>
                    <w:szCs w:val="22"/>
                    <w:lang w:eastAsia="ar-SA"/>
                  </w:rPr>
                </w:rPrChange>
              </w:rPr>
              <w:pPrChange w:id="510" w:author="Toshiba" w:date="2016-04-12T17:00:00Z">
                <w:pPr>
                  <w:pStyle w:val="Default"/>
                  <w:numPr>
                    <w:numId w:val="40"/>
                  </w:numPr>
                  <w:suppressAutoHyphens/>
                  <w:ind w:left="1859" w:hanging="360"/>
                </w:pPr>
              </w:pPrChange>
            </w:pPr>
            <w:r>
              <w:rPr>
                <w:sz w:val="22"/>
                <w:szCs w:val="22"/>
              </w:rPr>
              <w:t>Spiral eyebrow brush – to smooth and comb eyebrows</w:t>
            </w:r>
          </w:p>
          <w:p w:rsidR="00000000" w:rsidRDefault="004212E1">
            <w:pPr>
              <w:pStyle w:val="Default"/>
              <w:numPr>
                <w:ilvl w:val="0"/>
                <w:numId w:val="50"/>
              </w:numPr>
              <w:ind w:left="2199" w:hanging="426"/>
              <w:rPr>
                <w:ins w:id="511" w:author="Toshiba" w:date="2016-04-12T17:00:00Z"/>
                <w:sz w:val="22"/>
                <w:szCs w:val="22"/>
                <w:rPrChange w:id="512" w:author="KHADIJAH" w:date="2016-04-26T15:11:00Z">
                  <w:rPr>
                    <w:ins w:id="513" w:author="Toshiba" w:date="2016-04-12T17:00:00Z"/>
                    <w:sz w:val="22"/>
                    <w:szCs w:val="22"/>
                    <w:lang w:eastAsia="ar-SA"/>
                  </w:rPr>
                </w:rPrChange>
              </w:rPr>
              <w:pPrChange w:id="514" w:author="Toshiba" w:date="2016-04-12T17:00:00Z">
                <w:pPr>
                  <w:pStyle w:val="Default"/>
                  <w:numPr>
                    <w:numId w:val="40"/>
                  </w:numPr>
                  <w:suppressAutoHyphens/>
                  <w:ind w:left="1859" w:hanging="360"/>
                </w:pPr>
              </w:pPrChange>
            </w:pPr>
          </w:p>
          <w:p w:rsidR="00000000" w:rsidRDefault="00226471">
            <w:pPr>
              <w:pStyle w:val="Default"/>
              <w:numPr>
                <w:ilvl w:val="0"/>
                <w:numId w:val="50"/>
              </w:numPr>
              <w:ind w:left="2199" w:hanging="426"/>
              <w:rPr>
                <w:del w:id="515" w:author="Toshiba" w:date="2016-04-12T17:00:00Z"/>
                <w:sz w:val="22"/>
                <w:szCs w:val="22"/>
                <w:rPrChange w:id="516" w:author="KHADIJAH" w:date="2016-04-26T15:11:00Z">
                  <w:rPr>
                    <w:del w:id="517" w:author="Toshiba" w:date="2016-04-12T17:00:00Z"/>
                    <w:sz w:val="22"/>
                    <w:szCs w:val="22"/>
                    <w:lang w:eastAsia="ar-SA"/>
                  </w:rPr>
                </w:rPrChange>
              </w:rPr>
              <w:pPrChange w:id="518" w:author="Toshiba" w:date="2016-04-12T17:00:00Z">
                <w:pPr>
                  <w:pStyle w:val="Default"/>
                  <w:numPr>
                    <w:numId w:val="40"/>
                  </w:numPr>
                  <w:suppressAutoHyphens/>
                  <w:ind w:left="1859" w:hanging="360"/>
                </w:pPr>
              </w:pPrChange>
            </w:pPr>
            <w:r>
              <w:rPr>
                <w:sz w:val="22"/>
                <w:szCs w:val="22"/>
              </w:rPr>
              <w:t xml:space="preserve">Lip brush – to achieve a flawless line </w:t>
            </w:r>
          </w:p>
          <w:p w:rsidR="00000000" w:rsidRDefault="004212E1">
            <w:pPr>
              <w:pStyle w:val="Default"/>
              <w:numPr>
                <w:ilvl w:val="0"/>
                <w:numId w:val="50"/>
              </w:numPr>
              <w:ind w:left="2199" w:hanging="426"/>
              <w:rPr>
                <w:ins w:id="519" w:author="Toshiba" w:date="2016-04-12T17:00:00Z"/>
                <w:sz w:val="22"/>
                <w:szCs w:val="22"/>
                <w:rPrChange w:id="520" w:author="KHADIJAH" w:date="2016-04-26T15:11:00Z">
                  <w:rPr>
                    <w:ins w:id="521" w:author="Toshiba" w:date="2016-04-12T17:00:00Z"/>
                    <w:sz w:val="22"/>
                    <w:szCs w:val="22"/>
                    <w:lang w:eastAsia="ar-SA"/>
                  </w:rPr>
                </w:rPrChange>
              </w:rPr>
              <w:pPrChange w:id="522" w:author="Toshiba" w:date="2016-04-12T17:00:00Z">
                <w:pPr>
                  <w:pStyle w:val="Default"/>
                  <w:numPr>
                    <w:numId w:val="40"/>
                  </w:numPr>
                  <w:suppressAutoHyphens/>
                  <w:ind w:left="1859" w:hanging="360"/>
                </w:pPr>
              </w:pPrChange>
            </w:pPr>
          </w:p>
          <w:p w:rsidR="00000000" w:rsidRDefault="00226471">
            <w:pPr>
              <w:pStyle w:val="Default"/>
              <w:numPr>
                <w:ilvl w:val="0"/>
                <w:numId w:val="50"/>
              </w:numPr>
              <w:ind w:left="2199" w:hanging="426"/>
              <w:rPr>
                <w:sz w:val="22"/>
                <w:szCs w:val="22"/>
                <w:rPrChange w:id="523" w:author="KHADIJAH" w:date="2016-04-26T15:11:00Z">
                  <w:rPr>
                    <w:sz w:val="22"/>
                    <w:szCs w:val="22"/>
                    <w:lang w:eastAsia="ar-SA"/>
                  </w:rPr>
                </w:rPrChange>
              </w:rPr>
              <w:pPrChange w:id="524" w:author="Toshiba" w:date="2016-04-12T17:00:00Z">
                <w:pPr>
                  <w:pStyle w:val="Default"/>
                  <w:numPr>
                    <w:numId w:val="40"/>
                  </w:numPr>
                  <w:suppressAutoHyphens/>
                  <w:ind w:left="1859" w:hanging="360"/>
                </w:pPr>
              </w:pPrChange>
            </w:pPr>
            <w:r>
              <w:rPr>
                <w:sz w:val="22"/>
                <w:szCs w:val="22"/>
              </w:rPr>
              <w:t>etc</w:t>
            </w:r>
          </w:p>
          <w:p w:rsidR="004E360C" w:rsidRPr="00794BAE" w:rsidDel="00D87CAB" w:rsidRDefault="004E360C" w:rsidP="004E360C">
            <w:pPr>
              <w:pStyle w:val="Default"/>
              <w:suppressAutoHyphens/>
              <w:rPr>
                <w:del w:id="525" w:author="Toshiba" w:date="2016-04-12T17:01:00Z"/>
                <w:color w:val="auto"/>
                <w:sz w:val="22"/>
                <w:szCs w:val="22"/>
                <w:rPrChange w:id="526" w:author="KHADIJAH" w:date="2016-04-26T15:11:00Z">
                  <w:rPr>
                    <w:del w:id="527" w:author="Toshiba" w:date="2016-04-12T17:01:00Z"/>
                    <w:color w:val="auto"/>
                    <w:lang w:eastAsia="ar-SA"/>
                  </w:rPr>
                </w:rPrChange>
              </w:rPr>
            </w:pPr>
          </w:p>
          <w:p w:rsidR="00922A0A" w:rsidRPr="00794BAE" w:rsidRDefault="00922A0A" w:rsidP="002F590C">
            <w:pPr>
              <w:pStyle w:val="Default"/>
              <w:tabs>
                <w:tab w:val="left" w:pos="1065"/>
              </w:tabs>
              <w:ind w:left="792"/>
              <w:rPr>
                <w:sz w:val="22"/>
                <w:szCs w:val="22"/>
              </w:rPr>
            </w:pPr>
            <w:r w:rsidRPr="00794BAE">
              <w:rPr>
                <w:sz w:val="22"/>
                <w:szCs w:val="22"/>
              </w:rPr>
              <w:t xml:space="preserve">   </w:t>
            </w:r>
          </w:p>
          <w:p w:rsidR="009E740E" w:rsidRPr="00794BAE" w:rsidRDefault="00226471" w:rsidP="009E740E">
            <w:pPr>
              <w:pStyle w:val="Default"/>
              <w:numPr>
                <w:ilvl w:val="1"/>
                <w:numId w:val="37"/>
              </w:numPr>
              <w:suppressAutoHyphens/>
              <w:ind w:left="1065" w:hanging="567"/>
              <w:rPr>
                <w:sz w:val="22"/>
                <w:szCs w:val="22"/>
                <w:rPrChange w:id="528" w:author="KHADIJAH" w:date="2016-04-26T15:11:00Z">
                  <w:rPr>
                    <w:sz w:val="22"/>
                    <w:szCs w:val="22"/>
                    <w:lang w:eastAsia="ar-SA"/>
                  </w:rPr>
                </w:rPrChange>
              </w:rPr>
            </w:pPr>
            <w:r>
              <w:rPr>
                <w:sz w:val="22"/>
                <w:szCs w:val="22"/>
              </w:rPr>
              <w:t xml:space="preserve"> </w:t>
            </w:r>
            <w:del w:id="529" w:author="KHADIJAH" w:date="2016-04-26T13:29:00Z">
              <w:r>
                <w:rPr>
                  <w:sz w:val="22"/>
                  <w:szCs w:val="22"/>
                </w:rPr>
                <w:delText xml:space="preserve"> </w:delText>
              </w:r>
            </w:del>
            <w:r>
              <w:rPr>
                <w:sz w:val="22"/>
                <w:szCs w:val="22"/>
              </w:rPr>
              <w:t xml:space="preserve">Sponges </w:t>
            </w:r>
          </w:p>
          <w:p w:rsidR="00D87CAB" w:rsidRPr="00794BAE" w:rsidRDefault="00D87CAB" w:rsidP="00D87CAB">
            <w:pPr>
              <w:pStyle w:val="ListParagraph"/>
              <w:numPr>
                <w:ilvl w:val="0"/>
                <w:numId w:val="38"/>
              </w:numPr>
              <w:suppressAutoHyphens w:val="0"/>
              <w:autoSpaceDE w:val="0"/>
              <w:autoSpaceDN w:val="0"/>
              <w:adjustRightInd w:val="0"/>
              <w:contextualSpacing w:val="0"/>
              <w:rPr>
                <w:ins w:id="530" w:author="Toshiba" w:date="2016-04-12T17:03:00Z"/>
                <w:rFonts w:ascii="Arial" w:hAnsi="Arial" w:cs="Arial"/>
                <w:vanish/>
                <w:color w:val="000000"/>
                <w:sz w:val="22"/>
                <w:szCs w:val="22"/>
                <w:lang w:val="en-US" w:eastAsia="en-US"/>
              </w:rPr>
            </w:pPr>
          </w:p>
          <w:p w:rsidR="00D87CAB" w:rsidRPr="00794BAE" w:rsidRDefault="00D87CAB" w:rsidP="00D87CAB">
            <w:pPr>
              <w:pStyle w:val="ListParagraph"/>
              <w:numPr>
                <w:ilvl w:val="1"/>
                <w:numId w:val="38"/>
              </w:numPr>
              <w:suppressAutoHyphens w:val="0"/>
              <w:autoSpaceDE w:val="0"/>
              <w:autoSpaceDN w:val="0"/>
              <w:adjustRightInd w:val="0"/>
              <w:contextualSpacing w:val="0"/>
              <w:rPr>
                <w:ins w:id="531" w:author="Toshiba" w:date="2016-04-12T17:03:00Z"/>
                <w:rFonts w:ascii="Arial" w:hAnsi="Arial" w:cs="Arial"/>
                <w:vanish/>
                <w:color w:val="000000"/>
                <w:sz w:val="22"/>
                <w:szCs w:val="22"/>
                <w:lang w:val="en-US" w:eastAsia="en-US"/>
              </w:rPr>
            </w:pPr>
          </w:p>
          <w:p w:rsidR="00000000" w:rsidRDefault="00226471">
            <w:pPr>
              <w:pStyle w:val="Default"/>
              <w:numPr>
                <w:ilvl w:val="0"/>
                <w:numId w:val="66"/>
              </w:numPr>
              <w:ind w:left="1773" w:hanging="708"/>
              <w:rPr>
                <w:del w:id="532" w:author="Toshiba" w:date="2016-04-12T17:03:00Z"/>
                <w:sz w:val="22"/>
                <w:szCs w:val="22"/>
                <w:rPrChange w:id="533" w:author="KHADIJAH" w:date="2016-04-26T15:11:00Z">
                  <w:rPr>
                    <w:del w:id="534" w:author="Toshiba" w:date="2016-04-12T17:03:00Z"/>
                    <w:sz w:val="22"/>
                    <w:szCs w:val="22"/>
                    <w:lang w:eastAsia="ar-SA"/>
                  </w:rPr>
                </w:rPrChange>
              </w:rPr>
              <w:pPrChange w:id="535" w:author="KHADIJAH" w:date="2016-04-26T13:24:00Z">
                <w:pPr>
                  <w:pStyle w:val="Default"/>
                  <w:numPr>
                    <w:numId w:val="38"/>
                  </w:numPr>
                  <w:suppressAutoHyphens/>
                  <w:ind w:left="360" w:hanging="360"/>
                </w:pPr>
              </w:pPrChange>
            </w:pPr>
            <w:ins w:id="536" w:author="KHADIJAH" w:date="2016-04-26T13:23:00Z">
              <w:r>
                <w:rPr>
                  <w:sz w:val="22"/>
                  <w:szCs w:val="22"/>
                </w:rPr>
                <w:t>1.2.1</w:t>
              </w:r>
            </w:ins>
            <w:ins w:id="537" w:author="KHADIJAH" w:date="2016-04-26T13:24:00Z">
              <w:r>
                <w:rPr>
                  <w:sz w:val="22"/>
                  <w:szCs w:val="22"/>
                </w:rPr>
                <w:t xml:space="preserve">    </w:t>
              </w:r>
            </w:ins>
            <w:r>
              <w:rPr>
                <w:sz w:val="22"/>
                <w:szCs w:val="22"/>
              </w:rPr>
              <w:t>Blending sponges – for coverage and used to build the foundation and concealer.</w:t>
            </w:r>
          </w:p>
          <w:p w:rsidR="00000000" w:rsidRDefault="004212E1">
            <w:pPr>
              <w:pStyle w:val="Default"/>
              <w:ind w:left="1773" w:hanging="708"/>
              <w:rPr>
                <w:ins w:id="538" w:author="Toshiba" w:date="2016-04-12T17:03:00Z"/>
                <w:sz w:val="22"/>
                <w:szCs w:val="22"/>
                <w:rPrChange w:id="539" w:author="KHADIJAH" w:date="2016-04-26T15:11:00Z">
                  <w:rPr>
                    <w:ins w:id="540" w:author="Toshiba" w:date="2016-04-12T17:03:00Z"/>
                    <w:sz w:val="22"/>
                    <w:szCs w:val="22"/>
                    <w:lang w:eastAsia="ar-SA"/>
                  </w:rPr>
                </w:rPrChange>
              </w:rPr>
              <w:pPrChange w:id="541" w:author="KHADIJAH" w:date="2016-04-26T13:24:00Z">
                <w:pPr>
                  <w:pStyle w:val="Default"/>
                  <w:numPr>
                    <w:numId w:val="38"/>
                  </w:numPr>
                  <w:suppressAutoHyphens/>
                  <w:ind w:left="360" w:hanging="360"/>
                </w:pPr>
              </w:pPrChange>
            </w:pPr>
          </w:p>
          <w:p w:rsidR="00000000" w:rsidRDefault="00226471">
            <w:pPr>
              <w:pStyle w:val="Default"/>
              <w:ind w:firstLine="1065"/>
              <w:rPr>
                <w:del w:id="542" w:author="Toshiba" w:date="2016-04-12T17:05:00Z"/>
                <w:sz w:val="22"/>
                <w:szCs w:val="22"/>
                <w:rPrChange w:id="543" w:author="KHADIJAH" w:date="2016-04-26T15:11:00Z">
                  <w:rPr>
                    <w:del w:id="544" w:author="Toshiba" w:date="2016-04-12T17:05:00Z"/>
                    <w:sz w:val="22"/>
                    <w:szCs w:val="22"/>
                    <w:lang w:eastAsia="ar-SA"/>
                  </w:rPr>
                </w:rPrChange>
              </w:rPr>
              <w:pPrChange w:id="545" w:author="Toshiba" w:date="2016-04-26T13:19:00Z">
                <w:pPr>
                  <w:pStyle w:val="Default"/>
                  <w:numPr>
                    <w:numId w:val="38"/>
                  </w:numPr>
                  <w:suppressAutoHyphens/>
                  <w:ind w:left="360" w:hanging="360"/>
                </w:pPr>
              </w:pPrChange>
            </w:pPr>
            <w:ins w:id="546" w:author="KHADIJAH" w:date="2016-04-26T13:23:00Z">
              <w:r>
                <w:rPr>
                  <w:sz w:val="22"/>
                  <w:szCs w:val="22"/>
                </w:rPr>
                <w:t xml:space="preserve">1.2.2 </w:t>
              </w:r>
            </w:ins>
            <w:ins w:id="547" w:author="KHADIJAH" w:date="2016-04-26T13:25:00Z">
              <w:r>
                <w:rPr>
                  <w:sz w:val="22"/>
                  <w:szCs w:val="22"/>
                </w:rPr>
                <w:t xml:space="preserve">   </w:t>
              </w:r>
            </w:ins>
            <w:r>
              <w:rPr>
                <w:sz w:val="22"/>
                <w:szCs w:val="22"/>
              </w:rPr>
              <w:t xml:space="preserve">Contouring sponges – for contouring and highlighting </w:t>
            </w:r>
          </w:p>
          <w:p w:rsidR="00000000" w:rsidRDefault="004212E1">
            <w:pPr>
              <w:pStyle w:val="Default"/>
              <w:ind w:firstLine="1065"/>
              <w:rPr>
                <w:ins w:id="548" w:author="Toshiba" w:date="2016-04-12T17:05:00Z"/>
                <w:sz w:val="22"/>
                <w:szCs w:val="22"/>
                <w:rPrChange w:id="549" w:author="KHADIJAH" w:date="2016-04-26T15:11:00Z">
                  <w:rPr>
                    <w:ins w:id="550" w:author="Toshiba" w:date="2016-04-12T17:05:00Z"/>
                    <w:sz w:val="22"/>
                    <w:szCs w:val="22"/>
                    <w:lang w:eastAsia="ar-SA"/>
                  </w:rPr>
                </w:rPrChange>
              </w:rPr>
              <w:pPrChange w:id="551" w:author="Toshiba" w:date="2016-04-26T13:19:00Z">
                <w:pPr>
                  <w:pStyle w:val="Default"/>
                  <w:numPr>
                    <w:numId w:val="38"/>
                  </w:numPr>
                  <w:suppressAutoHyphens/>
                  <w:ind w:left="360" w:hanging="360"/>
                </w:pPr>
              </w:pPrChange>
            </w:pPr>
          </w:p>
          <w:p w:rsidR="00000000" w:rsidRDefault="00226471">
            <w:pPr>
              <w:pStyle w:val="Default"/>
              <w:ind w:left="1773" w:hanging="708"/>
              <w:rPr>
                <w:del w:id="552" w:author="Toshiba" w:date="2016-04-12T17:05:00Z"/>
                <w:sz w:val="22"/>
                <w:szCs w:val="22"/>
                <w:rPrChange w:id="553" w:author="KHADIJAH" w:date="2016-04-26T15:11:00Z">
                  <w:rPr>
                    <w:del w:id="554" w:author="Toshiba" w:date="2016-04-12T17:05:00Z"/>
                    <w:sz w:val="22"/>
                    <w:szCs w:val="22"/>
                    <w:lang w:eastAsia="ar-SA"/>
                  </w:rPr>
                </w:rPrChange>
              </w:rPr>
              <w:pPrChange w:id="555" w:author="KHADIJAH" w:date="2016-04-26T13:25:00Z">
                <w:pPr>
                  <w:pStyle w:val="Default"/>
                  <w:numPr>
                    <w:numId w:val="38"/>
                  </w:numPr>
                  <w:suppressAutoHyphens/>
                  <w:ind w:left="360" w:hanging="360"/>
                </w:pPr>
              </w:pPrChange>
            </w:pPr>
            <w:ins w:id="556" w:author="KHADIJAH" w:date="2016-04-26T13:24:00Z">
              <w:r>
                <w:rPr>
                  <w:sz w:val="22"/>
                  <w:szCs w:val="22"/>
                </w:rPr>
                <w:t xml:space="preserve">1.2.3 </w:t>
              </w:r>
            </w:ins>
            <w:ins w:id="557" w:author="KHADIJAH" w:date="2016-04-26T13:25:00Z">
              <w:r>
                <w:rPr>
                  <w:sz w:val="22"/>
                  <w:szCs w:val="22"/>
                </w:rPr>
                <w:t xml:space="preserve">   </w:t>
              </w:r>
            </w:ins>
            <w:r>
              <w:rPr>
                <w:sz w:val="22"/>
                <w:szCs w:val="22"/>
              </w:rPr>
              <w:t xml:space="preserve">Cosmetic sponges – for dry or wet application of foundations for maximum </w:t>
            </w:r>
            <w:ins w:id="558" w:author="KHADIJAH" w:date="2016-04-26T13:25:00Z">
              <w:r>
                <w:rPr>
                  <w:sz w:val="22"/>
                  <w:szCs w:val="22"/>
                </w:rPr>
                <w:t xml:space="preserve"> </w:t>
              </w:r>
            </w:ins>
            <w:r>
              <w:rPr>
                <w:sz w:val="22"/>
                <w:szCs w:val="22"/>
              </w:rPr>
              <w:t>coverage</w:t>
            </w:r>
          </w:p>
          <w:p w:rsidR="00000000" w:rsidRDefault="004212E1">
            <w:pPr>
              <w:pStyle w:val="Default"/>
              <w:ind w:left="1773" w:hanging="708"/>
              <w:rPr>
                <w:ins w:id="559" w:author="Toshiba" w:date="2016-04-12T17:05:00Z"/>
                <w:sz w:val="22"/>
                <w:szCs w:val="22"/>
                <w:rPrChange w:id="560" w:author="KHADIJAH" w:date="2016-04-26T15:11:00Z">
                  <w:rPr>
                    <w:ins w:id="561" w:author="Toshiba" w:date="2016-04-12T17:05:00Z"/>
                    <w:sz w:val="22"/>
                    <w:szCs w:val="22"/>
                    <w:lang w:eastAsia="ar-SA"/>
                  </w:rPr>
                </w:rPrChange>
              </w:rPr>
              <w:pPrChange w:id="562" w:author="KHADIJAH" w:date="2016-04-26T13:25:00Z">
                <w:pPr>
                  <w:pStyle w:val="Default"/>
                  <w:numPr>
                    <w:numId w:val="38"/>
                  </w:numPr>
                  <w:suppressAutoHyphens/>
                  <w:ind w:left="360" w:hanging="360"/>
                </w:pPr>
              </w:pPrChange>
            </w:pPr>
          </w:p>
          <w:p w:rsidR="00000000" w:rsidRDefault="00226471">
            <w:pPr>
              <w:pStyle w:val="Default"/>
              <w:ind w:firstLine="1065"/>
              <w:rPr>
                <w:del w:id="563" w:author="Toshiba" w:date="2016-04-12T17:09:00Z"/>
                <w:sz w:val="22"/>
                <w:szCs w:val="22"/>
                <w:rPrChange w:id="564" w:author="KHADIJAH" w:date="2016-04-26T15:11:00Z">
                  <w:rPr>
                    <w:del w:id="565" w:author="Toshiba" w:date="2016-04-12T17:09:00Z"/>
                    <w:sz w:val="22"/>
                    <w:szCs w:val="22"/>
                    <w:lang w:eastAsia="ar-SA"/>
                  </w:rPr>
                </w:rPrChange>
              </w:rPr>
              <w:pPrChange w:id="566" w:author="Toshiba" w:date="2016-04-26T13:19:00Z">
                <w:pPr>
                  <w:pStyle w:val="Default"/>
                  <w:numPr>
                    <w:numId w:val="38"/>
                  </w:numPr>
                  <w:suppressAutoHyphens/>
                  <w:ind w:left="360" w:hanging="360"/>
                </w:pPr>
              </w:pPrChange>
            </w:pPr>
            <w:ins w:id="567" w:author="KHADIJAH" w:date="2016-04-26T13:24:00Z">
              <w:r>
                <w:rPr>
                  <w:sz w:val="22"/>
                  <w:szCs w:val="22"/>
                </w:rPr>
                <w:t>1.2.4</w:t>
              </w:r>
            </w:ins>
            <w:ins w:id="568" w:author="KHADIJAH" w:date="2016-04-26T13:25:00Z">
              <w:r>
                <w:rPr>
                  <w:sz w:val="22"/>
                  <w:szCs w:val="22"/>
                </w:rPr>
                <w:t xml:space="preserve">   </w:t>
              </w:r>
            </w:ins>
            <w:ins w:id="569" w:author="KHADIJAH" w:date="2016-04-26T13:24:00Z">
              <w:r>
                <w:rPr>
                  <w:sz w:val="22"/>
                  <w:szCs w:val="22"/>
                </w:rPr>
                <w:t xml:space="preserve"> </w:t>
              </w:r>
            </w:ins>
            <w:r>
              <w:rPr>
                <w:sz w:val="22"/>
                <w:szCs w:val="22"/>
              </w:rPr>
              <w:t xml:space="preserve">Wedges – to reach out the hard-to-reach areas </w:t>
            </w:r>
          </w:p>
          <w:p w:rsidR="00000000" w:rsidRDefault="004212E1">
            <w:pPr>
              <w:pStyle w:val="Default"/>
              <w:ind w:firstLine="1065"/>
              <w:rPr>
                <w:ins w:id="570" w:author="Toshiba" w:date="2016-04-12T17:09:00Z"/>
                <w:sz w:val="22"/>
                <w:szCs w:val="22"/>
                <w:rPrChange w:id="571" w:author="KHADIJAH" w:date="2016-04-26T15:11:00Z">
                  <w:rPr>
                    <w:ins w:id="572" w:author="Toshiba" w:date="2016-04-12T17:09:00Z"/>
                    <w:sz w:val="22"/>
                    <w:szCs w:val="22"/>
                    <w:lang w:eastAsia="ar-SA"/>
                  </w:rPr>
                </w:rPrChange>
              </w:rPr>
              <w:pPrChange w:id="573" w:author="Toshiba" w:date="2016-04-26T13:19:00Z">
                <w:pPr>
                  <w:pStyle w:val="Default"/>
                  <w:numPr>
                    <w:numId w:val="38"/>
                  </w:numPr>
                  <w:suppressAutoHyphens/>
                  <w:ind w:left="360" w:hanging="360"/>
                </w:pPr>
              </w:pPrChange>
            </w:pPr>
          </w:p>
          <w:p w:rsidR="00000000" w:rsidRDefault="00226471">
            <w:pPr>
              <w:pStyle w:val="Default"/>
              <w:ind w:firstLine="1065"/>
              <w:rPr>
                <w:del w:id="574" w:author="Toshiba" w:date="2016-04-12T17:09:00Z"/>
                <w:sz w:val="22"/>
                <w:szCs w:val="22"/>
                <w:rPrChange w:id="575" w:author="KHADIJAH" w:date="2016-04-26T15:11:00Z">
                  <w:rPr>
                    <w:del w:id="576" w:author="Toshiba" w:date="2016-04-12T17:09:00Z"/>
                    <w:sz w:val="22"/>
                    <w:szCs w:val="22"/>
                    <w:lang w:eastAsia="ar-SA"/>
                  </w:rPr>
                </w:rPrChange>
              </w:rPr>
              <w:pPrChange w:id="577" w:author="Toshiba" w:date="2016-04-26T13:19:00Z">
                <w:pPr>
                  <w:pStyle w:val="Default"/>
                  <w:numPr>
                    <w:numId w:val="38"/>
                  </w:numPr>
                  <w:suppressAutoHyphens/>
                  <w:ind w:left="360" w:hanging="360"/>
                </w:pPr>
              </w:pPrChange>
            </w:pPr>
            <w:ins w:id="578" w:author="KHADIJAH" w:date="2016-04-26T13:24:00Z">
              <w:r>
                <w:rPr>
                  <w:sz w:val="22"/>
                  <w:szCs w:val="22"/>
                </w:rPr>
                <w:t xml:space="preserve">1.2.5 </w:t>
              </w:r>
            </w:ins>
            <w:ins w:id="579" w:author="KHADIJAH" w:date="2016-04-26T13:25:00Z">
              <w:r>
                <w:rPr>
                  <w:sz w:val="22"/>
                  <w:szCs w:val="22"/>
                </w:rPr>
                <w:t xml:space="preserve">   </w:t>
              </w:r>
            </w:ins>
            <w:r>
              <w:rPr>
                <w:sz w:val="22"/>
                <w:szCs w:val="22"/>
              </w:rPr>
              <w:t>Coral sponges – blending and dotting spots foundation</w:t>
            </w:r>
          </w:p>
          <w:p w:rsidR="00000000" w:rsidRDefault="004212E1">
            <w:pPr>
              <w:pStyle w:val="Default"/>
              <w:ind w:firstLine="1065"/>
              <w:rPr>
                <w:ins w:id="580" w:author="Toshiba" w:date="2016-04-12T17:09:00Z"/>
                <w:sz w:val="22"/>
                <w:szCs w:val="22"/>
                <w:rPrChange w:id="581" w:author="KHADIJAH" w:date="2016-04-26T15:11:00Z">
                  <w:rPr>
                    <w:ins w:id="582" w:author="Toshiba" w:date="2016-04-12T17:09:00Z"/>
                    <w:sz w:val="22"/>
                    <w:szCs w:val="22"/>
                    <w:lang w:eastAsia="ar-SA"/>
                  </w:rPr>
                </w:rPrChange>
              </w:rPr>
              <w:pPrChange w:id="583" w:author="Toshiba" w:date="2016-04-26T13:19:00Z">
                <w:pPr>
                  <w:pStyle w:val="Default"/>
                  <w:numPr>
                    <w:numId w:val="38"/>
                  </w:numPr>
                  <w:suppressAutoHyphens/>
                  <w:ind w:left="360" w:hanging="360"/>
                </w:pPr>
              </w:pPrChange>
            </w:pPr>
          </w:p>
          <w:p w:rsidR="00000000" w:rsidRDefault="00226471">
            <w:pPr>
              <w:pStyle w:val="Default"/>
              <w:ind w:firstLine="1065"/>
              <w:rPr>
                <w:sz w:val="22"/>
                <w:szCs w:val="22"/>
                <w:rPrChange w:id="584" w:author="KHADIJAH" w:date="2016-04-26T15:11:00Z">
                  <w:rPr>
                    <w:sz w:val="22"/>
                    <w:szCs w:val="22"/>
                    <w:lang w:eastAsia="ar-SA"/>
                  </w:rPr>
                </w:rPrChange>
              </w:rPr>
              <w:pPrChange w:id="585" w:author="KHADIJAH" w:date="2016-04-26T13:23:00Z">
                <w:pPr>
                  <w:pStyle w:val="Default"/>
                  <w:numPr>
                    <w:numId w:val="38"/>
                  </w:numPr>
                  <w:suppressAutoHyphens/>
                  <w:ind w:left="360" w:hanging="360"/>
                </w:pPr>
              </w:pPrChange>
            </w:pPr>
            <w:ins w:id="586" w:author="KHADIJAH" w:date="2016-04-26T13:24:00Z">
              <w:r>
                <w:rPr>
                  <w:sz w:val="22"/>
                  <w:szCs w:val="22"/>
                </w:rPr>
                <w:t>1.2.6</w:t>
              </w:r>
            </w:ins>
            <w:ins w:id="587" w:author="KHADIJAH" w:date="2016-04-26T13:25:00Z">
              <w:r>
                <w:rPr>
                  <w:sz w:val="22"/>
                  <w:szCs w:val="22"/>
                </w:rPr>
                <w:t xml:space="preserve">    </w:t>
              </w:r>
            </w:ins>
            <w:del w:id="588" w:author="Toshiba" w:date="2016-04-12T17:09:00Z">
              <w:r>
                <w:rPr>
                  <w:sz w:val="22"/>
                  <w:szCs w:val="22"/>
                </w:rPr>
                <w:delText>e</w:delText>
              </w:r>
            </w:del>
            <w:ins w:id="589" w:author="Toshiba" w:date="2016-04-12T17:09:00Z">
              <w:r>
                <w:rPr>
                  <w:sz w:val="22"/>
                  <w:szCs w:val="22"/>
                </w:rPr>
                <w:t>E</w:t>
              </w:r>
            </w:ins>
            <w:r>
              <w:rPr>
                <w:sz w:val="22"/>
                <w:szCs w:val="22"/>
              </w:rPr>
              <w:t>tc</w:t>
            </w:r>
          </w:p>
          <w:p w:rsidR="00922A0A" w:rsidRPr="00794BAE" w:rsidDel="00D772ED" w:rsidRDefault="00922A0A" w:rsidP="002F590C">
            <w:pPr>
              <w:pStyle w:val="Default"/>
              <w:tabs>
                <w:tab w:val="left" w:pos="1065"/>
              </w:tabs>
              <w:suppressAutoHyphens/>
              <w:ind w:left="792"/>
              <w:rPr>
                <w:del w:id="590" w:author="Toshiba" w:date="2016-04-12T17:10:00Z"/>
                <w:sz w:val="22"/>
                <w:szCs w:val="22"/>
                <w:rPrChange w:id="591" w:author="KHADIJAH" w:date="2016-04-26T15:11:00Z">
                  <w:rPr>
                    <w:del w:id="592" w:author="Toshiba" w:date="2016-04-12T17:10:00Z"/>
                    <w:sz w:val="22"/>
                    <w:szCs w:val="22"/>
                    <w:lang w:eastAsia="ar-SA"/>
                  </w:rPr>
                </w:rPrChange>
              </w:rPr>
            </w:pPr>
          </w:p>
          <w:p w:rsidR="00D067B9" w:rsidRPr="00794BAE" w:rsidRDefault="00226471" w:rsidP="00D067B9">
            <w:pPr>
              <w:pStyle w:val="Default"/>
              <w:tabs>
                <w:tab w:val="left" w:pos="1065"/>
              </w:tabs>
              <w:suppressAutoHyphens/>
              <w:ind w:left="792"/>
              <w:rPr>
                <w:sz w:val="22"/>
                <w:szCs w:val="22"/>
                <w:rPrChange w:id="593" w:author="KHADIJAH" w:date="2016-04-26T15:11:00Z">
                  <w:rPr>
                    <w:sz w:val="22"/>
                    <w:szCs w:val="22"/>
                    <w:lang w:eastAsia="ar-SA"/>
                  </w:rPr>
                </w:rPrChange>
              </w:rPr>
            </w:pPr>
            <w:del w:id="594" w:author="Toshiba" w:date="2016-04-12T17:10:00Z">
              <w:r>
                <w:rPr>
                  <w:sz w:val="22"/>
                  <w:szCs w:val="22"/>
                </w:rPr>
                <w:delText xml:space="preserve">   </w:delText>
              </w:r>
            </w:del>
          </w:p>
          <w:p w:rsidR="00D772ED" w:rsidRPr="00794BAE" w:rsidRDefault="00D772ED" w:rsidP="00D772ED">
            <w:pPr>
              <w:pStyle w:val="ListParagraph"/>
              <w:numPr>
                <w:ilvl w:val="0"/>
                <w:numId w:val="54"/>
              </w:numPr>
              <w:tabs>
                <w:tab w:val="left" w:pos="1065"/>
              </w:tabs>
              <w:suppressAutoHyphens w:val="0"/>
              <w:autoSpaceDE w:val="0"/>
              <w:autoSpaceDN w:val="0"/>
              <w:adjustRightInd w:val="0"/>
              <w:contextualSpacing w:val="0"/>
              <w:rPr>
                <w:ins w:id="595" w:author="Toshiba" w:date="2016-04-12T17:10:00Z"/>
                <w:rFonts w:ascii="Arial" w:hAnsi="Arial" w:cs="Arial"/>
                <w:vanish/>
                <w:color w:val="000000"/>
                <w:sz w:val="22"/>
                <w:szCs w:val="22"/>
                <w:lang w:val="en-US" w:eastAsia="en-US"/>
              </w:rPr>
            </w:pPr>
          </w:p>
          <w:p w:rsidR="00D772ED" w:rsidRPr="00794BAE" w:rsidRDefault="00D772ED" w:rsidP="00D772ED">
            <w:pPr>
              <w:pStyle w:val="ListParagraph"/>
              <w:numPr>
                <w:ilvl w:val="1"/>
                <w:numId w:val="54"/>
              </w:numPr>
              <w:tabs>
                <w:tab w:val="left" w:pos="1065"/>
              </w:tabs>
              <w:suppressAutoHyphens w:val="0"/>
              <w:autoSpaceDE w:val="0"/>
              <w:autoSpaceDN w:val="0"/>
              <w:adjustRightInd w:val="0"/>
              <w:contextualSpacing w:val="0"/>
              <w:rPr>
                <w:ins w:id="596" w:author="Toshiba" w:date="2016-04-12T17:10:00Z"/>
                <w:rFonts w:ascii="Arial" w:hAnsi="Arial" w:cs="Arial"/>
                <w:vanish/>
                <w:color w:val="000000"/>
                <w:sz w:val="22"/>
                <w:szCs w:val="22"/>
                <w:lang w:val="en-US" w:eastAsia="en-US"/>
              </w:rPr>
            </w:pPr>
          </w:p>
          <w:p w:rsidR="00D772ED" w:rsidRPr="00794BAE" w:rsidRDefault="00D772ED" w:rsidP="00D772ED">
            <w:pPr>
              <w:pStyle w:val="ListParagraph"/>
              <w:numPr>
                <w:ilvl w:val="1"/>
                <w:numId w:val="54"/>
              </w:numPr>
              <w:tabs>
                <w:tab w:val="left" w:pos="1065"/>
              </w:tabs>
              <w:suppressAutoHyphens w:val="0"/>
              <w:autoSpaceDE w:val="0"/>
              <w:autoSpaceDN w:val="0"/>
              <w:adjustRightInd w:val="0"/>
              <w:contextualSpacing w:val="0"/>
              <w:rPr>
                <w:ins w:id="597" w:author="Toshiba" w:date="2016-04-12T17:10:00Z"/>
                <w:rFonts w:ascii="Arial" w:hAnsi="Arial" w:cs="Arial"/>
                <w:vanish/>
                <w:color w:val="000000"/>
                <w:sz w:val="22"/>
                <w:szCs w:val="22"/>
                <w:lang w:val="en-US" w:eastAsia="en-US"/>
              </w:rPr>
            </w:pPr>
          </w:p>
          <w:p w:rsidR="00000000" w:rsidRDefault="00226471">
            <w:pPr>
              <w:pStyle w:val="Default"/>
              <w:numPr>
                <w:ilvl w:val="1"/>
                <w:numId w:val="54"/>
              </w:numPr>
              <w:tabs>
                <w:tab w:val="left" w:pos="1065"/>
              </w:tabs>
              <w:spacing w:line="360" w:lineRule="auto"/>
              <w:ind w:hanging="294"/>
              <w:rPr>
                <w:sz w:val="22"/>
                <w:szCs w:val="22"/>
                <w:rPrChange w:id="598" w:author="KHADIJAH" w:date="2016-04-26T15:11:00Z">
                  <w:rPr>
                    <w:sz w:val="22"/>
                    <w:szCs w:val="22"/>
                    <w:lang w:eastAsia="ar-SA"/>
                  </w:rPr>
                </w:rPrChange>
              </w:rPr>
              <w:pPrChange w:id="599" w:author="Toshiba" w:date="2016-04-12T17:11:00Z">
                <w:pPr>
                  <w:pStyle w:val="Default"/>
                  <w:numPr>
                    <w:ilvl w:val="1"/>
                    <w:numId w:val="6"/>
                  </w:numPr>
                  <w:tabs>
                    <w:tab w:val="left" w:pos="1065"/>
                  </w:tabs>
                  <w:suppressAutoHyphens/>
                  <w:ind w:left="792" w:hanging="288"/>
                </w:pPr>
              </w:pPrChange>
            </w:pPr>
            <w:r>
              <w:rPr>
                <w:sz w:val="22"/>
                <w:szCs w:val="22"/>
              </w:rPr>
              <w:t>Scissors, blades and tweezer -to clean and shape eye brow</w:t>
            </w:r>
          </w:p>
          <w:p w:rsidR="00000000" w:rsidRDefault="00226471">
            <w:pPr>
              <w:pStyle w:val="Default"/>
              <w:numPr>
                <w:ilvl w:val="1"/>
                <w:numId w:val="54"/>
              </w:numPr>
              <w:tabs>
                <w:tab w:val="left" w:pos="1065"/>
              </w:tabs>
              <w:spacing w:line="360" w:lineRule="auto"/>
              <w:ind w:hanging="294"/>
              <w:rPr>
                <w:sz w:val="22"/>
                <w:szCs w:val="22"/>
                <w:rPrChange w:id="600" w:author="KHADIJAH" w:date="2016-04-26T15:11:00Z">
                  <w:rPr>
                    <w:sz w:val="22"/>
                    <w:szCs w:val="22"/>
                    <w:lang w:eastAsia="ar-SA"/>
                  </w:rPr>
                </w:rPrChange>
              </w:rPr>
              <w:pPrChange w:id="601" w:author="Toshiba" w:date="2016-04-12T17:11:00Z">
                <w:pPr>
                  <w:pStyle w:val="Default"/>
                  <w:numPr>
                    <w:ilvl w:val="1"/>
                    <w:numId w:val="6"/>
                  </w:numPr>
                  <w:tabs>
                    <w:tab w:val="left" w:pos="1065"/>
                  </w:tabs>
                  <w:suppressAutoHyphens/>
                  <w:ind w:left="792" w:hanging="288"/>
                </w:pPr>
              </w:pPrChange>
            </w:pPr>
            <w:r>
              <w:rPr>
                <w:sz w:val="22"/>
                <w:szCs w:val="22"/>
              </w:rPr>
              <w:t xml:space="preserve">Make-up apron- protect customer clothes </w:t>
            </w:r>
          </w:p>
          <w:p w:rsidR="00000000" w:rsidRDefault="00226471">
            <w:pPr>
              <w:pStyle w:val="Default"/>
              <w:numPr>
                <w:ilvl w:val="1"/>
                <w:numId w:val="54"/>
              </w:numPr>
              <w:tabs>
                <w:tab w:val="left" w:pos="1065"/>
              </w:tabs>
              <w:spacing w:line="360" w:lineRule="auto"/>
              <w:ind w:hanging="294"/>
              <w:rPr>
                <w:sz w:val="22"/>
                <w:szCs w:val="22"/>
                <w:rPrChange w:id="602" w:author="KHADIJAH" w:date="2016-04-26T15:11:00Z">
                  <w:rPr>
                    <w:sz w:val="22"/>
                    <w:szCs w:val="22"/>
                    <w:lang w:eastAsia="ar-SA"/>
                  </w:rPr>
                </w:rPrChange>
              </w:rPr>
              <w:pPrChange w:id="603" w:author="Toshiba" w:date="2016-04-12T17:11:00Z">
                <w:pPr>
                  <w:pStyle w:val="Default"/>
                  <w:numPr>
                    <w:ilvl w:val="1"/>
                    <w:numId w:val="6"/>
                  </w:numPr>
                  <w:tabs>
                    <w:tab w:val="left" w:pos="1065"/>
                  </w:tabs>
                  <w:suppressAutoHyphens/>
                  <w:ind w:left="792" w:hanging="288"/>
                </w:pPr>
              </w:pPrChange>
            </w:pPr>
            <w:r>
              <w:rPr>
                <w:sz w:val="22"/>
                <w:szCs w:val="22"/>
              </w:rPr>
              <w:t>Head band / hair grip –to ensure tidiness of face area</w:t>
            </w:r>
          </w:p>
          <w:p w:rsidR="00000000" w:rsidRDefault="00226471">
            <w:pPr>
              <w:pStyle w:val="Default"/>
              <w:numPr>
                <w:ilvl w:val="1"/>
                <w:numId w:val="54"/>
              </w:numPr>
              <w:tabs>
                <w:tab w:val="left" w:pos="1065"/>
              </w:tabs>
              <w:spacing w:line="360" w:lineRule="auto"/>
              <w:ind w:hanging="294"/>
              <w:rPr>
                <w:rFonts w:cs="Times New Roman"/>
                <w:sz w:val="22"/>
                <w:szCs w:val="22"/>
                <w:rPrChange w:id="604" w:author="KHADIJAH" w:date="2016-04-26T15:11:00Z">
                  <w:rPr>
                    <w:rFonts w:cs="Times New Roman"/>
                    <w:sz w:val="22"/>
                    <w:szCs w:val="22"/>
                    <w:lang w:eastAsia="ar-SA"/>
                  </w:rPr>
                </w:rPrChange>
              </w:rPr>
              <w:pPrChange w:id="605" w:author="Toshiba" w:date="2016-04-12T17:11:00Z">
                <w:pPr>
                  <w:pStyle w:val="Default"/>
                  <w:numPr>
                    <w:ilvl w:val="1"/>
                    <w:numId w:val="6"/>
                  </w:numPr>
                  <w:tabs>
                    <w:tab w:val="left" w:pos="1065"/>
                  </w:tabs>
                  <w:suppressAutoHyphens/>
                  <w:ind w:left="792" w:hanging="288"/>
                </w:pPr>
              </w:pPrChange>
            </w:pPr>
            <w:r>
              <w:rPr>
                <w:rFonts w:cs="Times New Roman"/>
                <w:sz w:val="22"/>
                <w:szCs w:val="22"/>
              </w:rPr>
              <w:lastRenderedPageBreak/>
              <w:t>Towels –to keep hand dry and clean</w:t>
            </w:r>
          </w:p>
          <w:p w:rsidR="00000000" w:rsidRDefault="00226471">
            <w:pPr>
              <w:pStyle w:val="Default"/>
              <w:numPr>
                <w:ilvl w:val="1"/>
                <w:numId w:val="54"/>
              </w:numPr>
              <w:tabs>
                <w:tab w:val="left" w:pos="1065"/>
              </w:tabs>
              <w:spacing w:line="360" w:lineRule="auto"/>
              <w:ind w:hanging="294"/>
              <w:rPr>
                <w:rFonts w:cs="Times New Roman"/>
                <w:sz w:val="22"/>
                <w:szCs w:val="22"/>
                <w:rPrChange w:id="606" w:author="KHADIJAH" w:date="2016-04-26T15:11:00Z">
                  <w:rPr>
                    <w:rFonts w:cs="Times New Roman"/>
                    <w:sz w:val="22"/>
                    <w:szCs w:val="22"/>
                    <w:lang w:eastAsia="ar-SA"/>
                  </w:rPr>
                </w:rPrChange>
              </w:rPr>
              <w:pPrChange w:id="607" w:author="Toshiba" w:date="2016-04-12T17:11:00Z">
                <w:pPr>
                  <w:pStyle w:val="Default"/>
                  <w:numPr>
                    <w:ilvl w:val="1"/>
                    <w:numId w:val="6"/>
                  </w:numPr>
                  <w:tabs>
                    <w:tab w:val="left" w:pos="1065"/>
                  </w:tabs>
                  <w:suppressAutoHyphens/>
                  <w:ind w:left="792" w:hanging="288"/>
                </w:pPr>
              </w:pPrChange>
            </w:pPr>
            <w:r>
              <w:rPr>
                <w:rFonts w:cs="Times New Roman"/>
                <w:sz w:val="22"/>
                <w:szCs w:val="22"/>
              </w:rPr>
              <w:t>Cotton buds-to remove excess eyeliner around the eyes</w:t>
            </w:r>
          </w:p>
          <w:p w:rsidR="00000000" w:rsidRDefault="00226471">
            <w:pPr>
              <w:pStyle w:val="Default"/>
              <w:numPr>
                <w:ilvl w:val="1"/>
                <w:numId w:val="54"/>
              </w:numPr>
              <w:tabs>
                <w:tab w:val="left" w:pos="1065"/>
              </w:tabs>
              <w:spacing w:line="360" w:lineRule="auto"/>
              <w:ind w:hanging="294"/>
              <w:rPr>
                <w:rFonts w:cs="Times New Roman"/>
                <w:sz w:val="22"/>
                <w:szCs w:val="22"/>
                <w:rPrChange w:id="608" w:author="KHADIJAH" w:date="2016-04-26T15:11:00Z">
                  <w:rPr>
                    <w:rFonts w:cs="Times New Roman"/>
                    <w:sz w:val="22"/>
                    <w:szCs w:val="22"/>
                    <w:lang w:eastAsia="ar-SA"/>
                  </w:rPr>
                </w:rPrChange>
              </w:rPr>
              <w:pPrChange w:id="609" w:author="Toshiba" w:date="2016-04-12T17:11:00Z">
                <w:pPr>
                  <w:pStyle w:val="Default"/>
                  <w:numPr>
                    <w:ilvl w:val="1"/>
                    <w:numId w:val="6"/>
                  </w:numPr>
                  <w:tabs>
                    <w:tab w:val="left" w:pos="1065"/>
                  </w:tabs>
                  <w:suppressAutoHyphens/>
                  <w:ind w:left="792" w:hanging="288"/>
                </w:pPr>
              </w:pPrChange>
            </w:pPr>
            <w:r>
              <w:rPr>
                <w:rFonts w:cs="Times New Roman"/>
                <w:sz w:val="22"/>
                <w:szCs w:val="22"/>
              </w:rPr>
              <w:t>Facial cotton –to remove makeup</w:t>
            </w:r>
          </w:p>
          <w:p w:rsidR="00000000" w:rsidRDefault="00226471">
            <w:pPr>
              <w:pStyle w:val="Default"/>
              <w:numPr>
                <w:ilvl w:val="1"/>
                <w:numId w:val="54"/>
              </w:numPr>
              <w:tabs>
                <w:tab w:val="left" w:pos="1065"/>
              </w:tabs>
              <w:spacing w:line="360" w:lineRule="auto"/>
              <w:ind w:hanging="294"/>
              <w:rPr>
                <w:del w:id="610" w:author="Toshiba" w:date="2016-04-12T17:10:00Z"/>
                <w:rFonts w:cs="Times New Roman"/>
                <w:sz w:val="22"/>
                <w:szCs w:val="22"/>
                <w:rPrChange w:id="611" w:author="KHADIJAH" w:date="2016-04-26T15:11:00Z">
                  <w:rPr>
                    <w:del w:id="612" w:author="Toshiba" w:date="2016-04-12T17:10:00Z"/>
                    <w:rFonts w:cs="Times New Roman"/>
                    <w:sz w:val="22"/>
                    <w:szCs w:val="22"/>
                    <w:lang w:eastAsia="ar-SA"/>
                  </w:rPr>
                </w:rPrChange>
              </w:rPr>
              <w:pPrChange w:id="613" w:author="Toshiba" w:date="2016-04-12T17:11:00Z">
                <w:pPr>
                  <w:pStyle w:val="Default"/>
                  <w:tabs>
                    <w:tab w:val="left" w:pos="1065"/>
                    <w:tab w:val="left" w:pos="1206"/>
                  </w:tabs>
                  <w:suppressAutoHyphens/>
                  <w:ind w:left="390"/>
                </w:pPr>
              </w:pPrChange>
            </w:pPr>
            <w:r>
              <w:rPr>
                <w:rFonts w:cs="Times New Roman"/>
                <w:sz w:val="22"/>
                <w:szCs w:val="22"/>
              </w:rPr>
              <w:t>Wet tissue / tissue-to remove makeup</w:t>
            </w:r>
          </w:p>
          <w:p w:rsidR="00000000" w:rsidRDefault="004212E1">
            <w:pPr>
              <w:pStyle w:val="Default"/>
              <w:numPr>
                <w:ilvl w:val="1"/>
                <w:numId w:val="54"/>
              </w:numPr>
              <w:tabs>
                <w:tab w:val="left" w:pos="1065"/>
              </w:tabs>
              <w:spacing w:line="360" w:lineRule="auto"/>
              <w:ind w:hanging="294"/>
              <w:rPr>
                <w:ins w:id="614" w:author="Toshiba" w:date="2016-04-12T17:10:00Z"/>
                <w:rFonts w:cs="Times New Roman"/>
                <w:sz w:val="22"/>
                <w:szCs w:val="22"/>
                <w:rPrChange w:id="615" w:author="KHADIJAH" w:date="2016-04-26T15:11:00Z">
                  <w:rPr>
                    <w:ins w:id="616" w:author="Toshiba" w:date="2016-04-12T17:10:00Z"/>
                    <w:rFonts w:cs="Times New Roman"/>
                    <w:sz w:val="22"/>
                    <w:szCs w:val="22"/>
                    <w:lang w:eastAsia="ar-SA"/>
                  </w:rPr>
                </w:rPrChange>
              </w:rPr>
              <w:pPrChange w:id="617" w:author="Toshiba" w:date="2016-04-12T17:11:00Z">
                <w:pPr>
                  <w:pStyle w:val="Default"/>
                  <w:numPr>
                    <w:ilvl w:val="1"/>
                    <w:numId w:val="6"/>
                  </w:numPr>
                  <w:tabs>
                    <w:tab w:val="left" w:pos="1065"/>
                  </w:tabs>
                  <w:suppressAutoHyphens/>
                  <w:ind w:left="792" w:hanging="288"/>
                </w:pPr>
              </w:pPrChange>
            </w:pPr>
          </w:p>
          <w:p w:rsidR="00000000" w:rsidRDefault="00226471">
            <w:pPr>
              <w:pStyle w:val="Default"/>
              <w:numPr>
                <w:ilvl w:val="1"/>
                <w:numId w:val="54"/>
              </w:numPr>
              <w:tabs>
                <w:tab w:val="left" w:pos="1065"/>
              </w:tabs>
              <w:spacing w:line="360" w:lineRule="auto"/>
              <w:ind w:hanging="294"/>
              <w:rPr>
                <w:iCs/>
                <w:sz w:val="22"/>
                <w:szCs w:val="22"/>
                <w:rPrChange w:id="618" w:author="KHADIJAH" w:date="2016-04-26T15:11:00Z">
                  <w:rPr>
                    <w:iCs/>
                    <w:lang w:eastAsia="ar-SA"/>
                  </w:rPr>
                </w:rPrChange>
              </w:rPr>
              <w:pPrChange w:id="619" w:author="Toshiba" w:date="2016-04-12T17:11:00Z">
                <w:pPr>
                  <w:pStyle w:val="Default"/>
                  <w:tabs>
                    <w:tab w:val="left" w:pos="1065"/>
                    <w:tab w:val="left" w:pos="1206"/>
                  </w:tabs>
                  <w:suppressAutoHyphens/>
                  <w:ind w:left="390"/>
                </w:pPr>
              </w:pPrChange>
            </w:pPr>
            <w:del w:id="620" w:author="Toshiba" w:date="2016-04-12T17:10:00Z">
              <w:r>
                <w:rPr>
                  <w:rFonts w:cs="Times New Roman"/>
                  <w:sz w:val="22"/>
                  <w:szCs w:val="22"/>
                </w:rPr>
                <w:delText xml:space="preserve">  1.10  </w:delText>
              </w:r>
            </w:del>
            <w:r>
              <w:rPr>
                <w:rFonts w:cs="Times New Roman"/>
                <w:sz w:val="22"/>
                <w:szCs w:val="22"/>
              </w:rPr>
              <w:t>Eye lashes curler-to curl the eye lashes</w:t>
            </w:r>
          </w:p>
          <w:p w:rsidR="00A033DD" w:rsidRPr="00794BAE" w:rsidRDefault="0088546C" w:rsidP="00653CB6">
            <w:pPr>
              <w:pStyle w:val="Default"/>
              <w:tabs>
                <w:tab w:val="left" w:pos="1065"/>
                <w:tab w:val="left" w:pos="1206"/>
              </w:tabs>
              <w:suppressAutoHyphens/>
              <w:ind w:left="390"/>
              <w:rPr>
                <w:ins w:id="621" w:author="Toshiba" w:date="2016-04-12T17:11:00Z"/>
                <w:iCs/>
                <w:sz w:val="22"/>
                <w:szCs w:val="22"/>
                <w:rPrChange w:id="622" w:author="KHADIJAH" w:date="2016-04-26T15:11:00Z">
                  <w:rPr>
                    <w:ins w:id="623" w:author="Toshiba" w:date="2016-04-12T17:11:00Z"/>
                    <w:iCs/>
                    <w:lang w:eastAsia="ar-SA"/>
                  </w:rPr>
                </w:rPrChange>
              </w:rPr>
            </w:pPr>
            <w:r w:rsidRPr="0088546C">
              <w:rPr>
                <w:iCs/>
                <w:sz w:val="22"/>
                <w:szCs w:val="22"/>
                <w:rPrChange w:id="624" w:author="KHADIJAH" w:date="2016-04-26T15:11:00Z">
                  <w:rPr>
                    <w:iCs/>
                  </w:rPr>
                </w:rPrChange>
              </w:rPr>
              <w:t xml:space="preserve">             </w:t>
            </w:r>
          </w:p>
          <w:p w:rsidR="00000000" w:rsidRDefault="004212E1">
            <w:pPr>
              <w:pStyle w:val="Default"/>
              <w:numPr>
                <w:ilvl w:val="0"/>
                <w:numId w:val="55"/>
              </w:numPr>
              <w:tabs>
                <w:tab w:val="left" w:pos="1065"/>
                <w:tab w:val="left" w:pos="1206"/>
              </w:tabs>
              <w:rPr>
                <w:del w:id="625" w:author="Toshiba" w:date="2016-04-12T17:12:00Z"/>
                <w:iCs/>
                <w:sz w:val="22"/>
                <w:szCs w:val="22"/>
                <w:rPrChange w:id="626" w:author="KHADIJAH" w:date="2016-04-26T15:11:00Z">
                  <w:rPr>
                    <w:del w:id="627" w:author="Toshiba" w:date="2016-04-12T17:12:00Z"/>
                    <w:iCs/>
                    <w:lang w:eastAsia="ar-SA"/>
                  </w:rPr>
                </w:rPrChange>
              </w:rPr>
              <w:pPrChange w:id="628" w:author="Toshiba" w:date="2016-04-12T17:13:00Z">
                <w:pPr>
                  <w:pStyle w:val="Default"/>
                  <w:tabs>
                    <w:tab w:val="left" w:pos="1065"/>
                    <w:tab w:val="left" w:pos="1206"/>
                  </w:tabs>
                  <w:suppressAutoHyphens/>
                  <w:ind w:left="390"/>
                </w:pPr>
              </w:pPrChange>
            </w:pPr>
          </w:p>
          <w:p w:rsidR="00000000" w:rsidRDefault="00AC3E77">
            <w:pPr>
              <w:pStyle w:val="Default"/>
              <w:numPr>
                <w:ilvl w:val="0"/>
                <w:numId w:val="54"/>
              </w:numPr>
              <w:rPr>
                <w:ins w:id="629" w:author="Toshiba" w:date="2016-04-21T11:16:00Z"/>
                <w:sz w:val="22"/>
                <w:szCs w:val="22"/>
                <w:rPrChange w:id="630" w:author="KHADIJAH" w:date="2016-04-26T15:11:00Z">
                  <w:rPr>
                    <w:ins w:id="631" w:author="Toshiba" w:date="2016-04-21T11:16:00Z"/>
                    <w:sz w:val="22"/>
                    <w:szCs w:val="22"/>
                    <w:lang w:eastAsia="ar-SA"/>
                  </w:rPr>
                </w:rPrChange>
              </w:rPr>
              <w:pPrChange w:id="632" w:author="Toshiba" w:date="2016-04-12T17:13:00Z">
                <w:pPr>
                  <w:pStyle w:val="Default"/>
                  <w:numPr>
                    <w:numId w:val="6"/>
                  </w:numPr>
                  <w:suppressAutoHyphens/>
                  <w:ind w:left="502" w:hanging="288"/>
                </w:pPr>
              </w:pPrChange>
            </w:pPr>
            <w:ins w:id="633" w:author="Toshiba" w:date="2016-04-12T17:15:00Z">
              <w:r w:rsidRPr="00794BAE">
                <w:rPr>
                  <w:sz w:val="22"/>
                  <w:szCs w:val="22"/>
                </w:rPr>
                <w:t xml:space="preserve">List out </w:t>
              </w:r>
            </w:ins>
            <w:del w:id="634" w:author="Toshiba" w:date="2016-04-12T17:15:00Z">
              <w:r w:rsidR="00226471">
                <w:rPr>
                  <w:sz w:val="22"/>
                  <w:szCs w:val="22"/>
                </w:rPr>
                <w:delText xml:space="preserve">Identify </w:delText>
              </w:r>
            </w:del>
            <w:r w:rsidR="00226471">
              <w:rPr>
                <w:sz w:val="22"/>
                <w:szCs w:val="22"/>
              </w:rPr>
              <w:t xml:space="preserve">types of make-up products, such as : </w:t>
            </w:r>
          </w:p>
          <w:p w:rsidR="00000000" w:rsidRDefault="004212E1">
            <w:pPr>
              <w:pStyle w:val="Default"/>
              <w:ind w:left="360"/>
              <w:rPr>
                <w:sz w:val="22"/>
                <w:szCs w:val="22"/>
                <w:rPrChange w:id="635" w:author="KHADIJAH" w:date="2016-04-26T15:11:00Z">
                  <w:rPr>
                    <w:sz w:val="22"/>
                    <w:szCs w:val="22"/>
                    <w:lang w:eastAsia="ar-SA"/>
                  </w:rPr>
                </w:rPrChange>
              </w:rPr>
              <w:pPrChange w:id="636" w:author="Toshiba" w:date="2016-04-21T11:16:00Z">
                <w:pPr>
                  <w:pStyle w:val="Default"/>
                  <w:numPr>
                    <w:numId w:val="6"/>
                  </w:numPr>
                  <w:suppressAutoHyphens/>
                  <w:ind w:left="502" w:hanging="288"/>
                </w:pPr>
              </w:pPrChange>
            </w:pPr>
          </w:p>
          <w:p w:rsidR="00AC3E77" w:rsidRPr="00794BAE" w:rsidRDefault="00AC3E77" w:rsidP="00AC3E77">
            <w:pPr>
              <w:pStyle w:val="ListParagraph"/>
              <w:numPr>
                <w:ilvl w:val="0"/>
                <w:numId w:val="56"/>
              </w:numPr>
              <w:tabs>
                <w:tab w:val="left" w:pos="1065"/>
              </w:tabs>
              <w:suppressAutoHyphens w:val="0"/>
              <w:autoSpaceDE w:val="0"/>
              <w:autoSpaceDN w:val="0"/>
              <w:adjustRightInd w:val="0"/>
              <w:contextualSpacing w:val="0"/>
              <w:rPr>
                <w:ins w:id="637" w:author="Toshiba" w:date="2016-04-12T17:15:00Z"/>
                <w:rFonts w:ascii="Arial" w:hAnsi="Arial" w:cs="Arial"/>
                <w:vanish/>
                <w:color w:val="000000"/>
                <w:sz w:val="22"/>
                <w:szCs w:val="22"/>
                <w:lang w:val="en-US" w:eastAsia="en-US"/>
              </w:rPr>
            </w:pPr>
          </w:p>
          <w:p w:rsidR="00AC3E77" w:rsidRPr="00794BAE" w:rsidRDefault="00AC3E77" w:rsidP="00AC3E77">
            <w:pPr>
              <w:pStyle w:val="ListParagraph"/>
              <w:numPr>
                <w:ilvl w:val="0"/>
                <w:numId w:val="56"/>
              </w:numPr>
              <w:tabs>
                <w:tab w:val="left" w:pos="1065"/>
              </w:tabs>
              <w:suppressAutoHyphens w:val="0"/>
              <w:autoSpaceDE w:val="0"/>
              <w:autoSpaceDN w:val="0"/>
              <w:adjustRightInd w:val="0"/>
              <w:contextualSpacing w:val="0"/>
              <w:rPr>
                <w:ins w:id="638" w:author="Toshiba" w:date="2016-04-12T17:15:00Z"/>
                <w:rFonts w:ascii="Arial" w:hAnsi="Arial" w:cs="Arial"/>
                <w:vanish/>
                <w:color w:val="000000"/>
                <w:sz w:val="22"/>
                <w:szCs w:val="22"/>
                <w:lang w:val="en-US" w:eastAsia="en-US"/>
              </w:rPr>
            </w:pPr>
          </w:p>
          <w:p w:rsidR="00000000" w:rsidRDefault="00226471">
            <w:pPr>
              <w:pStyle w:val="Default"/>
              <w:numPr>
                <w:ilvl w:val="1"/>
                <w:numId w:val="56"/>
              </w:numPr>
              <w:tabs>
                <w:tab w:val="left" w:pos="1065"/>
              </w:tabs>
              <w:spacing w:line="276" w:lineRule="auto"/>
              <w:rPr>
                <w:sz w:val="22"/>
                <w:szCs w:val="22"/>
                <w:rPrChange w:id="639" w:author="KHADIJAH" w:date="2016-04-26T15:11:00Z">
                  <w:rPr>
                    <w:sz w:val="22"/>
                    <w:szCs w:val="22"/>
                    <w:lang w:eastAsia="ar-SA"/>
                  </w:rPr>
                </w:rPrChange>
              </w:rPr>
              <w:pPrChange w:id="640" w:author="KHADIJAH" w:date="2016-04-26T16:40:00Z">
                <w:pPr>
                  <w:pStyle w:val="Default"/>
                  <w:numPr>
                    <w:ilvl w:val="1"/>
                    <w:numId w:val="6"/>
                  </w:numPr>
                  <w:tabs>
                    <w:tab w:val="left" w:pos="1065"/>
                  </w:tabs>
                  <w:suppressAutoHyphens/>
                  <w:ind w:left="792" w:hanging="288"/>
                </w:pPr>
              </w:pPrChange>
            </w:pPr>
            <w:r>
              <w:rPr>
                <w:sz w:val="22"/>
                <w:szCs w:val="22"/>
              </w:rPr>
              <w:t>Cleanser – to clean the face</w:t>
            </w:r>
          </w:p>
          <w:p w:rsidR="00000000" w:rsidRDefault="00226471">
            <w:pPr>
              <w:pStyle w:val="Default"/>
              <w:numPr>
                <w:ilvl w:val="1"/>
                <w:numId w:val="56"/>
              </w:numPr>
              <w:tabs>
                <w:tab w:val="left" w:pos="1065"/>
              </w:tabs>
              <w:spacing w:line="276" w:lineRule="auto"/>
              <w:rPr>
                <w:sz w:val="22"/>
                <w:szCs w:val="22"/>
                <w:rPrChange w:id="641" w:author="KHADIJAH" w:date="2016-04-26T15:11:00Z">
                  <w:rPr>
                    <w:sz w:val="22"/>
                    <w:szCs w:val="22"/>
                    <w:lang w:eastAsia="ar-SA"/>
                  </w:rPr>
                </w:rPrChange>
              </w:rPr>
              <w:pPrChange w:id="642" w:author="KHADIJAH" w:date="2016-04-26T16:40:00Z">
                <w:pPr>
                  <w:pStyle w:val="Default"/>
                  <w:numPr>
                    <w:ilvl w:val="1"/>
                    <w:numId w:val="6"/>
                  </w:numPr>
                  <w:tabs>
                    <w:tab w:val="left" w:pos="1065"/>
                  </w:tabs>
                  <w:suppressAutoHyphens/>
                  <w:ind w:left="792" w:hanging="288"/>
                </w:pPr>
              </w:pPrChange>
            </w:pPr>
            <w:r>
              <w:rPr>
                <w:sz w:val="22"/>
                <w:szCs w:val="22"/>
              </w:rPr>
              <w:t>Toner – to refresh the face</w:t>
            </w:r>
          </w:p>
          <w:p w:rsidR="00000000" w:rsidRDefault="00226471">
            <w:pPr>
              <w:pStyle w:val="Default"/>
              <w:numPr>
                <w:ilvl w:val="1"/>
                <w:numId w:val="56"/>
              </w:numPr>
              <w:tabs>
                <w:tab w:val="left" w:pos="1065"/>
              </w:tabs>
              <w:spacing w:line="276" w:lineRule="auto"/>
              <w:rPr>
                <w:sz w:val="22"/>
                <w:szCs w:val="22"/>
                <w:rPrChange w:id="643" w:author="KHADIJAH" w:date="2016-04-26T15:11:00Z">
                  <w:rPr>
                    <w:sz w:val="22"/>
                    <w:szCs w:val="22"/>
                    <w:lang w:eastAsia="ar-SA"/>
                  </w:rPr>
                </w:rPrChange>
              </w:rPr>
              <w:pPrChange w:id="644" w:author="KHADIJAH" w:date="2016-04-26T16:40:00Z">
                <w:pPr>
                  <w:pStyle w:val="Default"/>
                  <w:numPr>
                    <w:ilvl w:val="1"/>
                    <w:numId w:val="6"/>
                  </w:numPr>
                  <w:tabs>
                    <w:tab w:val="left" w:pos="1065"/>
                  </w:tabs>
                  <w:suppressAutoHyphens/>
                  <w:ind w:left="792" w:hanging="288"/>
                </w:pPr>
              </w:pPrChange>
            </w:pPr>
            <w:r>
              <w:rPr>
                <w:sz w:val="22"/>
                <w:szCs w:val="22"/>
              </w:rPr>
              <w:t xml:space="preserve">Serum / ampoules / moisturizer-moisturize skin </w:t>
            </w:r>
          </w:p>
          <w:p w:rsidR="00000000" w:rsidRDefault="00226471">
            <w:pPr>
              <w:pStyle w:val="Default"/>
              <w:numPr>
                <w:ilvl w:val="1"/>
                <w:numId w:val="56"/>
              </w:numPr>
              <w:tabs>
                <w:tab w:val="left" w:pos="1065"/>
              </w:tabs>
              <w:spacing w:line="276" w:lineRule="auto"/>
              <w:rPr>
                <w:sz w:val="22"/>
                <w:szCs w:val="22"/>
                <w:rPrChange w:id="645" w:author="KHADIJAH" w:date="2016-04-26T15:11:00Z">
                  <w:rPr>
                    <w:sz w:val="22"/>
                    <w:szCs w:val="22"/>
                    <w:lang w:eastAsia="ar-SA"/>
                  </w:rPr>
                </w:rPrChange>
              </w:rPr>
              <w:pPrChange w:id="646" w:author="KHADIJAH" w:date="2016-04-26T16:40:00Z">
                <w:pPr>
                  <w:pStyle w:val="Default"/>
                  <w:numPr>
                    <w:ilvl w:val="1"/>
                    <w:numId w:val="6"/>
                  </w:numPr>
                  <w:tabs>
                    <w:tab w:val="left" w:pos="1065"/>
                  </w:tabs>
                  <w:suppressAutoHyphens/>
                  <w:ind w:left="792" w:hanging="288"/>
                </w:pPr>
              </w:pPrChange>
            </w:pPr>
            <w:r>
              <w:rPr>
                <w:sz w:val="22"/>
                <w:szCs w:val="22"/>
              </w:rPr>
              <w:t xml:space="preserve">Foundation / cream / liquid / mousse / sticks-to caver  </w:t>
            </w:r>
          </w:p>
          <w:p w:rsidR="00000000" w:rsidRDefault="00226471">
            <w:pPr>
              <w:pStyle w:val="Default"/>
              <w:numPr>
                <w:ilvl w:val="1"/>
                <w:numId w:val="56"/>
              </w:numPr>
              <w:tabs>
                <w:tab w:val="left" w:pos="1065"/>
              </w:tabs>
              <w:spacing w:line="276" w:lineRule="auto"/>
              <w:rPr>
                <w:sz w:val="22"/>
                <w:szCs w:val="22"/>
                <w:rPrChange w:id="647" w:author="KHADIJAH" w:date="2016-04-26T15:11:00Z">
                  <w:rPr>
                    <w:sz w:val="22"/>
                    <w:szCs w:val="22"/>
                    <w:lang w:eastAsia="ar-SA"/>
                  </w:rPr>
                </w:rPrChange>
              </w:rPr>
              <w:pPrChange w:id="648" w:author="KHADIJAH" w:date="2016-04-26T16:40:00Z">
                <w:pPr>
                  <w:pStyle w:val="Default"/>
                  <w:numPr>
                    <w:ilvl w:val="1"/>
                    <w:numId w:val="6"/>
                  </w:numPr>
                  <w:tabs>
                    <w:tab w:val="left" w:pos="1065"/>
                  </w:tabs>
                  <w:suppressAutoHyphens/>
                  <w:ind w:left="792" w:hanging="288"/>
                </w:pPr>
              </w:pPrChange>
            </w:pPr>
            <w:r>
              <w:rPr>
                <w:sz w:val="22"/>
                <w:szCs w:val="22"/>
              </w:rPr>
              <w:t xml:space="preserve">Concealer –to cover eye </w:t>
            </w:r>
            <w:del w:id="649" w:author="Toshiba" w:date="2016-04-12T17:16:00Z">
              <w:r>
                <w:rPr>
                  <w:sz w:val="22"/>
                  <w:szCs w:val="22"/>
                </w:rPr>
                <w:delText>bag,dark</w:delText>
              </w:r>
            </w:del>
            <w:ins w:id="650" w:author="Toshiba" w:date="2016-04-12T17:16:00Z">
              <w:r>
                <w:rPr>
                  <w:sz w:val="22"/>
                  <w:szCs w:val="22"/>
                </w:rPr>
                <w:t>bag, dark</w:t>
              </w:r>
            </w:ins>
            <w:r>
              <w:rPr>
                <w:sz w:val="22"/>
                <w:szCs w:val="22"/>
              </w:rPr>
              <w:t xml:space="preserve"> circle around the eyes</w:t>
            </w:r>
          </w:p>
          <w:p w:rsidR="00000000" w:rsidRDefault="00226471">
            <w:pPr>
              <w:pStyle w:val="Default"/>
              <w:numPr>
                <w:ilvl w:val="1"/>
                <w:numId w:val="56"/>
              </w:numPr>
              <w:tabs>
                <w:tab w:val="left" w:pos="1065"/>
              </w:tabs>
              <w:spacing w:line="276" w:lineRule="auto"/>
              <w:rPr>
                <w:ins w:id="651" w:author="Toshiba" w:date="2016-04-12T17:16:00Z"/>
                <w:sz w:val="22"/>
                <w:szCs w:val="22"/>
                <w:rPrChange w:id="652" w:author="KHADIJAH" w:date="2016-04-26T15:11:00Z">
                  <w:rPr>
                    <w:ins w:id="653" w:author="Toshiba" w:date="2016-04-12T17:16:00Z"/>
                    <w:sz w:val="22"/>
                    <w:szCs w:val="22"/>
                    <w:lang w:eastAsia="ar-SA"/>
                  </w:rPr>
                </w:rPrChange>
              </w:rPr>
              <w:pPrChange w:id="654" w:author="KHADIJAH" w:date="2016-04-26T16:40:00Z">
                <w:pPr>
                  <w:pStyle w:val="Default"/>
                  <w:numPr>
                    <w:ilvl w:val="1"/>
                    <w:numId w:val="6"/>
                  </w:numPr>
                  <w:tabs>
                    <w:tab w:val="left" w:pos="1065"/>
                  </w:tabs>
                  <w:suppressAutoHyphens/>
                  <w:ind w:left="792" w:hanging="288"/>
                </w:pPr>
              </w:pPrChange>
            </w:pPr>
            <w:r>
              <w:rPr>
                <w:sz w:val="22"/>
                <w:szCs w:val="22"/>
              </w:rPr>
              <w:t>Loose powder / compact / two way cake / pressed powder-to give the matte look</w:t>
            </w:r>
          </w:p>
          <w:p w:rsidR="00000000" w:rsidRDefault="00226471">
            <w:pPr>
              <w:pStyle w:val="Default"/>
              <w:numPr>
                <w:ilvl w:val="1"/>
                <w:numId w:val="56"/>
              </w:numPr>
              <w:tabs>
                <w:tab w:val="left" w:pos="1065"/>
              </w:tabs>
              <w:spacing w:line="276" w:lineRule="auto"/>
              <w:rPr>
                <w:sz w:val="22"/>
                <w:szCs w:val="22"/>
                <w:rPrChange w:id="655" w:author="KHADIJAH" w:date="2016-04-26T15:11:00Z">
                  <w:rPr>
                    <w:sz w:val="22"/>
                    <w:szCs w:val="22"/>
                    <w:lang w:eastAsia="ar-SA"/>
                  </w:rPr>
                </w:rPrChange>
              </w:rPr>
              <w:pPrChange w:id="656" w:author="KHADIJAH" w:date="2016-04-26T16:40:00Z">
                <w:pPr>
                  <w:pStyle w:val="Default"/>
                  <w:numPr>
                    <w:ilvl w:val="1"/>
                    <w:numId w:val="6"/>
                  </w:numPr>
                  <w:tabs>
                    <w:tab w:val="left" w:pos="1065"/>
                  </w:tabs>
                  <w:suppressAutoHyphens/>
                  <w:ind w:left="792" w:hanging="288"/>
                </w:pPr>
              </w:pPrChange>
            </w:pPr>
            <w:ins w:id="657" w:author="Toshiba" w:date="2016-04-12T17:16:00Z">
              <w:r>
                <w:rPr>
                  <w:sz w:val="22"/>
                  <w:szCs w:val="22"/>
                </w:rPr>
                <w:t>Etc.</w:t>
              </w:r>
            </w:ins>
          </w:p>
          <w:p w:rsidR="00000000" w:rsidRDefault="00226471">
            <w:pPr>
              <w:pStyle w:val="Default"/>
              <w:tabs>
                <w:tab w:val="left" w:pos="1065"/>
              </w:tabs>
              <w:ind w:left="720"/>
              <w:rPr>
                <w:del w:id="658" w:author="Toshiba" w:date="2016-04-12T17:16:00Z"/>
                <w:sz w:val="22"/>
                <w:szCs w:val="22"/>
                <w:rPrChange w:id="659" w:author="KHADIJAH" w:date="2016-04-26T15:11:00Z">
                  <w:rPr>
                    <w:del w:id="660" w:author="Toshiba" w:date="2016-04-12T17:16:00Z"/>
                    <w:sz w:val="22"/>
                    <w:szCs w:val="22"/>
                    <w:lang w:eastAsia="ar-SA"/>
                  </w:rPr>
                </w:rPrChange>
              </w:rPr>
              <w:pPrChange w:id="661" w:author="Toshiba" w:date="2016-04-12T17:15:00Z">
                <w:pPr>
                  <w:pStyle w:val="Default"/>
                  <w:tabs>
                    <w:tab w:val="left" w:pos="1065"/>
                  </w:tabs>
                  <w:suppressAutoHyphens/>
                  <w:ind w:left="504"/>
                </w:pPr>
              </w:pPrChange>
            </w:pPr>
            <w:del w:id="662" w:author="Toshiba" w:date="2016-04-12T17:16:00Z">
              <w:r>
                <w:rPr>
                  <w:sz w:val="22"/>
                  <w:szCs w:val="22"/>
                </w:rPr>
                <w:delText xml:space="preserve">2.7    Eye shadow, mascara, eye brow (pencil, powder), eye liner (pencil / liquid / cream /     gel / powder)-to make the eyes look larger, to make the eyelash thicker </w:delText>
              </w:r>
            </w:del>
          </w:p>
          <w:p w:rsidR="00000000" w:rsidRDefault="00226471">
            <w:pPr>
              <w:pStyle w:val="Default"/>
              <w:numPr>
                <w:ilvl w:val="1"/>
                <w:numId w:val="56"/>
              </w:numPr>
              <w:tabs>
                <w:tab w:val="left" w:pos="1065"/>
              </w:tabs>
              <w:rPr>
                <w:del w:id="663" w:author="Toshiba" w:date="2016-04-12T17:16:00Z"/>
                <w:sz w:val="22"/>
                <w:szCs w:val="22"/>
                <w:rPrChange w:id="664" w:author="KHADIJAH" w:date="2016-04-26T15:11:00Z">
                  <w:rPr>
                    <w:del w:id="665" w:author="Toshiba" w:date="2016-04-12T17:16:00Z"/>
                    <w:sz w:val="22"/>
                    <w:szCs w:val="22"/>
                    <w:lang w:eastAsia="ar-SA"/>
                  </w:rPr>
                </w:rPrChange>
              </w:rPr>
              <w:pPrChange w:id="666" w:author="Toshiba" w:date="2016-04-12T17:15:00Z">
                <w:pPr>
                  <w:pStyle w:val="Default"/>
                  <w:numPr>
                    <w:ilvl w:val="1"/>
                    <w:numId w:val="6"/>
                  </w:numPr>
                  <w:tabs>
                    <w:tab w:val="left" w:pos="1065"/>
                  </w:tabs>
                  <w:suppressAutoHyphens/>
                  <w:ind w:left="792" w:hanging="288"/>
                </w:pPr>
              </w:pPrChange>
            </w:pPr>
            <w:del w:id="667" w:author="Toshiba" w:date="2016-04-12T17:16:00Z">
              <w:r>
                <w:rPr>
                  <w:sz w:val="22"/>
                  <w:szCs w:val="22"/>
                </w:rPr>
                <w:delText>Blusher (cream, powder)-to raise the cheeks</w:delText>
              </w:r>
            </w:del>
          </w:p>
          <w:p w:rsidR="00000000" w:rsidRDefault="00226471">
            <w:pPr>
              <w:pStyle w:val="Default"/>
              <w:numPr>
                <w:ilvl w:val="2"/>
                <w:numId w:val="56"/>
              </w:numPr>
              <w:tabs>
                <w:tab w:val="left" w:pos="1065"/>
              </w:tabs>
              <w:rPr>
                <w:del w:id="668" w:author="Toshiba" w:date="2016-04-12T17:16:00Z"/>
                <w:sz w:val="22"/>
                <w:szCs w:val="22"/>
                <w:rPrChange w:id="669" w:author="KHADIJAH" w:date="2016-04-26T15:11:00Z">
                  <w:rPr>
                    <w:del w:id="670" w:author="Toshiba" w:date="2016-04-12T17:16:00Z"/>
                    <w:sz w:val="22"/>
                    <w:szCs w:val="22"/>
                    <w:lang w:eastAsia="ar-SA"/>
                  </w:rPr>
                </w:rPrChange>
              </w:rPr>
              <w:pPrChange w:id="671" w:author="Toshiba" w:date="2016-04-12T17:15:00Z">
                <w:pPr>
                  <w:pStyle w:val="Default"/>
                  <w:tabs>
                    <w:tab w:val="left" w:pos="1065"/>
                  </w:tabs>
                  <w:suppressAutoHyphens/>
                  <w:ind w:left="504"/>
                </w:pPr>
              </w:pPrChange>
            </w:pPr>
            <w:del w:id="672" w:author="Toshiba" w:date="2016-04-12T17:16:00Z">
              <w:r>
                <w:rPr>
                  <w:sz w:val="22"/>
                  <w:szCs w:val="22"/>
                </w:rPr>
                <w:delText>2.8.   Lip liner, lipstick and lip gloss-to outline the lips and to enhance the lip shape for attractive look</w:delText>
              </w:r>
            </w:del>
          </w:p>
          <w:p w:rsidR="00A033DD" w:rsidRPr="00794BAE" w:rsidDel="00AC3E77" w:rsidRDefault="00226471" w:rsidP="00E64689">
            <w:pPr>
              <w:pStyle w:val="Default"/>
              <w:tabs>
                <w:tab w:val="left" w:pos="1065"/>
              </w:tabs>
              <w:suppressAutoHyphens/>
              <w:ind w:left="792"/>
              <w:rPr>
                <w:del w:id="673" w:author="Toshiba" w:date="2016-04-12T17:16:00Z"/>
                <w:sz w:val="22"/>
                <w:szCs w:val="22"/>
                <w:rPrChange w:id="674" w:author="KHADIJAH" w:date="2016-04-26T15:11:00Z">
                  <w:rPr>
                    <w:del w:id="675" w:author="Toshiba" w:date="2016-04-12T17:16:00Z"/>
                    <w:sz w:val="22"/>
                    <w:szCs w:val="22"/>
                    <w:lang w:eastAsia="ar-SA"/>
                  </w:rPr>
                </w:rPrChange>
              </w:rPr>
            </w:pPr>
            <w:del w:id="676" w:author="Toshiba" w:date="2016-04-12T17:16:00Z">
              <w:r>
                <w:rPr>
                  <w:sz w:val="22"/>
                  <w:szCs w:val="22"/>
                </w:rPr>
                <w:delText xml:space="preserve"> </w:delText>
              </w:r>
            </w:del>
          </w:p>
          <w:p w:rsidR="00E83AF1" w:rsidRPr="00794BAE" w:rsidRDefault="00E83AF1" w:rsidP="00E64689">
            <w:pPr>
              <w:pStyle w:val="Default"/>
              <w:tabs>
                <w:tab w:val="left" w:pos="1065"/>
              </w:tabs>
              <w:suppressAutoHyphens/>
              <w:ind w:left="792"/>
              <w:rPr>
                <w:sz w:val="22"/>
                <w:szCs w:val="22"/>
                <w:rPrChange w:id="677" w:author="KHADIJAH" w:date="2016-04-26T15:11:00Z">
                  <w:rPr>
                    <w:sz w:val="22"/>
                    <w:szCs w:val="22"/>
                    <w:lang w:eastAsia="ar-SA"/>
                  </w:rPr>
                </w:rPrChange>
              </w:rPr>
            </w:pPr>
          </w:p>
          <w:p w:rsidR="00000000" w:rsidRDefault="00226471">
            <w:pPr>
              <w:pStyle w:val="Default"/>
              <w:numPr>
                <w:ilvl w:val="0"/>
                <w:numId w:val="82"/>
              </w:numPr>
              <w:tabs>
                <w:tab w:val="left" w:pos="356"/>
              </w:tabs>
              <w:rPr>
                <w:ins w:id="678" w:author="Toshiba" w:date="2016-04-21T11:16:00Z"/>
                <w:del w:id="679" w:author="KHADIJAH" w:date="2016-04-26T14:33:00Z"/>
                <w:sz w:val="22"/>
                <w:szCs w:val="22"/>
                <w:rPrChange w:id="680" w:author="KHADIJAH" w:date="2016-04-26T15:11:00Z">
                  <w:rPr>
                    <w:ins w:id="681" w:author="Toshiba" w:date="2016-04-21T11:16:00Z"/>
                    <w:del w:id="682" w:author="KHADIJAH" w:date="2016-04-26T14:33:00Z"/>
                    <w:sz w:val="22"/>
                    <w:szCs w:val="22"/>
                    <w:lang w:eastAsia="ar-SA"/>
                  </w:rPr>
                </w:rPrChange>
              </w:rPr>
              <w:pPrChange w:id="683" w:author="KHADIJAH" w:date="2016-04-26T14:35:00Z">
                <w:pPr>
                  <w:pStyle w:val="Default"/>
                  <w:numPr>
                    <w:numId w:val="6"/>
                  </w:numPr>
                  <w:suppressAutoHyphens/>
                  <w:ind w:left="502" w:hanging="360"/>
                </w:pPr>
              </w:pPrChange>
            </w:pPr>
            <w:del w:id="684" w:author="KHADIJAH" w:date="2016-04-26T14:33:00Z">
              <w:r>
                <w:rPr>
                  <w:sz w:val="22"/>
                  <w:szCs w:val="22"/>
                </w:rPr>
                <w:delText xml:space="preserve">Explain work place safety, cleanliness and hygiene practice such as : </w:delText>
              </w:r>
            </w:del>
          </w:p>
          <w:p w:rsidR="00000000" w:rsidRDefault="004212E1">
            <w:pPr>
              <w:pStyle w:val="Default"/>
              <w:rPr>
                <w:del w:id="685" w:author="KHADIJAH" w:date="2016-04-26T14:33:00Z"/>
                <w:sz w:val="22"/>
                <w:szCs w:val="22"/>
                <w:rPrChange w:id="686" w:author="KHADIJAH" w:date="2016-04-26T15:11:00Z">
                  <w:rPr>
                    <w:del w:id="687" w:author="KHADIJAH" w:date="2016-04-26T14:33:00Z"/>
                    <w:sz w:val="22"/>
                    <w:szCs w:val="22"/>
                    <w:lang w:eastAsia="ar-SA"/>
                  </w:rPr>
                </w:rPrChange>
              </w:rPr>
              <w:pPrChange w:id="688" w:author="KHADIJAH" w:date="2016-04-26T14:35:00Z">
                <w:pPr>
                  <w:pStyle w:val="Default"/>
                  <w:numPr>
                    <w:numId w:val="6"/>
                  </w:numPr>
                  <w:suppressAutoHyphens/>
                  <w:ind w:left="502" w:hanging="360"/>
                </w:pPr>
              </w:pPrChange>
            </w:pPr>
          </w:p>
          <w:p w:rsidR="00000000" w:rsidRDefault="00226471">
            <w:pPr>
              <w:pStyle w:val="Default"/>
              <w:tabs>
                <w:tab w:val="left" w:pos="1065"/>
              </w:tabs>
              <w:spacing w:line="360" w:lineRule="auto"/>
              <w:rPr>
                <w:del w:id="689" w:author="KHADIJAH" w:date="2016-04-26T14:33:00Z"/>
                <w:sz w:val="22"/>
                <w:szCs w:val="22"/>
                <w:rPrChange w:id="690" w:author="KHADIJAH" w:date="2016-04-26T15:11:00Z">
                  <w:rPr>
                    <w:del w:id="691" w:author="KHADIJAH" w:date="2016-04-26T14:33:00Z"/>
                    <w:sz w:val="22"/>
                    <w:szCs w:val="22"/>
                    <w:lang w:eastAsia="ar-SA"/>
                  </w:rPr>
                </w:rPrChange>
              </w:rPr>
              <w:pPrChange w:id="692" w:author="KHADIJAH" w:date="2016-04-26T14:35:00Z">
                <w:pPr>
                  <w:pStyle w:val="Default"/>
                  <w:tabs>
                    <w:tab w:val="left" w:pos="1065"/>
                  </w:tabs>
                  <w:suppressAutoHyphens/>
                  <w:ind w:left="792"/>
                </w:pPr>
              </w:pPrChange>
            </w:pPr>
            <w:ins w:id="693" w:author="Toshiba" w:date="2016-04-21T11:23:00Z">
              <w:del w:id="694" w:author="KHADIJAH" w:date="2016-04-26T13:26:00Z">
                <w:r>
                  <w:rPr>
                    <w:sz w:val="22"/>
                    <w:szCs w:val="22"/>
                  </w:rPr>
                  <w:delText xml:space="preserve">3.1 </w:delText>
                </w:r>
              </w:del>
            </w:ins>
            <w:del w:id="695" w:author="KHADIJAH" w:date="2016-04-26T14:33:00Z">
              <w:r>
                <w:rPr>
                  <w:sz w:val="22"/>
                  <w:szCs w:val="22"/>
                </w:rPr>
                <w:delText>3.1 m</w:delText>
              </w:r>
            </w:del>
            <w:ins w:id="696" w:author="Toshiba" w:date="2016-04-21T11:25:00Z">
              <w:del w:id="697" w:author="KHADIJAH" w:date="2016-04-26T14:33:00Z">
                <w:r>
                  <w:rPr>
                    <w:sz w:val="22"/>
                    <w:szCs w:val="22"/>
                  </w:rPr>
                  <w:delText>M</w:delText>
                </w:r>
              </w:del>
            </w:ins>
            <w:del w:id="698" w:author="KHADIJAH" w:date="2016-04-26T14:33:00Z">
              <w:r>
                <w:rPr>
                  <w:sz w:val="22"/>
                  <w:szCs w:val="22"/>
                </w:rPr>
                <w:delText>ethods of sterilizing and sanitizing tools, equipment, material and work area</w:delText>
              </w:r>
            </w:del>
          </w:p>
          <w:p w:rsidR="00000000" w:rsidRDefault="004212E1">
            <w:pPr>
              <w:pStyle w:val="Default"/>
              <w:tabs>
                <w:tab w:val="left" w:pos="1065"/>
              </w:tabs>
              <w:spacing w:line="360" w:lineRule="auto"/>
              <w:rPr>
                <w:ins w:id="699" w:author="Toshiba" w:date="2016-04-21T11:21:00Z"/>
                <w:del w:id="700" w:author="KHADIJAH" w:date="2016-04-26T14:33:00Z"/>
                <w:sz w:val="22"/>
                <w:szCs w:val="22"/>
                <w:rPrChange w:id="701" w:author="KHADIJAH" w:date="2016-04-26T15:11:00Z">
                  <w:rPr>
                    <w:ins w:id="702" w:author="Toshiba" w:date="2016-04-21T11:21:00Z"/>
                    <w:del w:id="703" w:author="KHADIJAH" w:date="2016-04-26T14:33:00Z"/>
                    <w:sz w:val="22"/>
                    <w:szCs w:val="22"/>
                    <w:lang w:eastAsia="ar-SA"/>
                  </w:rPr>
                </w:rPrChange>
              </w:rPr>
              <w:pPrChange w:id="704" w:author="KHADIJAH" w:date="2016-04-26T14:35:00Z">
                <w:pPr>
                  <w:pStyle w:val="Default"/>
                  <w:tabs>
                    <w:tab w:val="left" w:pos="1065"/>
                  </w:tabs>
                  <w:suppressAutoHyphens/>
                  <w:ind w:left="792"/>
                </w:pPr>
              </w:pPrChange>
            </w:pPr>
          </w:p>
          <w:p w:rsidR="00000000" w:rsidRDefault="00226471">
            <w:pPr>
              <w:pStyle w:val="Default"/>
              <w:tabs>
                <w:tab w:val="left" w:pos="1065"/>
              </w:tabs>
              <w:spacing w:line="360" w:lineRule="auto"/>
              <w:rPr>
                <w:del w:id="705" w:author="KHADIJAH" w:date="2016-04-26T14:33:00Z"/>
                <w:sz w:val="22"/>
                <w:szCs w:val="22"/>
                <w:rPrChange w:id="706" w:author="KHADIJAH" w:date="2016-04-26T15:11:00Z">
                  <w:rPr>
                    <w:del w:id="707" w:author="KHADIJAH" w:date="2016-04-26T14:33:00Z"/>
                    <w:sz w:val="22"/>
                    <w:szCs w:val="22"/>
                    <w:lang w:eastAsia="ar-SA"/>
                  </w:rPr>
                </w:rPrChange>
              </w:rPr>
              <w:pPrChange w:id="708" w:author="KHADIJAH" w:date="2016-04-26T14:35:00Z">
                <w:pPr>
                  <w:pStyle w:val="Default"/>
                  <w:tabs>
                    <w:tab w:val="left" w:pos="1065"/>
                    <w:tab w:val="center" w:pos="4680"/>
                    <w:tab w:val="right" w:pos="9360"/>
                  </w:tabs>
                  <w:suppressAutoHyphens/>
                  <w:ind w:left="792"/>
                </w:pPr>
              </w:pPrChange>
            </w:pPr>
            <w:ins w:id="709" w:author="Toshiba" w:date="2016-04-21T11:22:00Z">
              <w:del w:id="710" w:author="KHADIJAH" w:date="2016-04-26T13:26:00Z">
                <w:r>
                  <w:rPr>
                    <w:sz w:val="22"/>
                    <w:szCs w:val="22"/>
                  </w:rPr>
                  <w:delText xml:space="preserve">3.2 </w:delText>
                </w:r>
              </w:del>
            </w:ins>
            <w:del w:id="711" w:author="KHADIJAH" w:date="2016-04-26T14:33:00Z">
              <w:r>
                <w:rPr>
                  <w:sz w:val="22"/>
                  <w:szCs w:val="22"/>
                </w:rPr>
                <w:delText xml:space="preserve">3.2 </w:delText>
              </w:r>
            </w:del>
            <w:ins w:id="712" w:author="Toshiba" w:date="2016-04-21T11:25:00Z">
              <w:del w:id="713" w:author="KHADIJAH" w:date="2016-04-26T14:33:00Z">
                <w:r>
                  <w:rPr>
                    <w:sz w:val="22"/>
                    <w:szCs w:val="22"/>
                  </w:rPr>
                  <w:delText>M</w:delText>
                </w:r>
              </w:del>
            </w:ins>
            <w:del w:id="714" w:author="KHADIJAH" w:date="2016-04-26T14:33:00Z">
              <w:r>
                <w:rPr>
                  <w:sz w:val="22"/>
                  <w:szCs w:val="22"/>
                </w:rPr>
                <w:delText>methods of storage for tools, equipment and material</w:delText>
              </w:r>
            </w:del>
          </w:p>
          <w:p w:rsidR="00000000" w:rsidRDefault="004212E1">
            <w:pPr>
              <w:pStyle w:val="Default"/>
              <w:tabs>
                <w:tab w:val="left" w:pos="1065"/>
              </w:tabs>
              <w:spacing w:line="360" w:lineRule="auto"/>
              <w:rPr>
                <w:del w:id="715" w:author="KHADIJAH" w:date="2016-04-26T13:25:00Z"/>
                <w:sz w:val="22"/>
                <w:szCs w:val="22"/>
                <w:rPrChange w:id="716" w:author="KHADIJAH" w:date="2016-04-26T15:11:00Z">
                  <w:rPr>
                    <w:del w:id="717" w:author="KHADIJAH" w:date="2016-04-26T13:25:00Z"/>
                    <w:sz w:val="22"/>
                    <w:szCs w:val="22"/>
                    <w:lang w:eastAsia="ar-SA"/>
                  </w:rPr>
                </w:rPrChange>
              </w:rPr>
              <w:pPrChange w:id="718" w:author="KHADIJAH" w:date="2016-04-26T14:35:00Z">
                <w:pPr>
                  <w:pStyle w:val="Default"/>
                  <w:tabs>
                    <w:tab w:val="left" w:pos="1065"/>
                  </w:tabs>
                  <w:suppressAutoHyphens/>
                  <w:ind w:left="792"/>
                </w:pPr>
              </w:pPrChange>
            </w:pPr>
          </w:p>
          <w:p w:rsidR="00000000" w:rsidRDefault="00226471">
            <w:pPr>
              <w:pStyle w:val="Default"/>
              <w:tabs>
                <w:tab w:val="left" w:pos="1065"/>
              </w:tabs>
              <w:spacing w:line="360" w:lineRule="auto"/>
              <w:rPr>
                <w:del w:id="719" w:author="KHADIJAH" w:date="2016-04-26T14:33:00Z"/>
                <w:sz w:val="22"/>
                <w:szCs w:val="22"/>
                <w:rPrChange w:id="720" w:author="KHADIJAH" w:date="2016-04-26T15:11:00Z">
                  <w:rPr>
                    <w:del w:id="721" w:author="KHADIJAH" w:date="2016-04-26T14:33:00Z"/>
                    <w:sz w:val="22"/>
                    <w:szCs w:val="22"/>
                    <w:lang w:eastAsia="ar-SA"/>
                  </w:rPr>
                </w:rPrChange>
              </w:rPr>
              <w:pPrChange w:id="722" w:author="KHADIJAH" w:date="2016-04-26T14:35:00Z">
                <w:pPr>
                  <w:pStyle w:val="Default"/>
                  <w:tabs>
                    <w:tab w:val="left" w:pos="1065"/>
                  </w:tabs>
                  <w:suppressAutoHyphens/>
                  <w:ind w:left="792"/>
                </w:pPr>
              </w:pPrChange>
            </w:pPr>
            <w:ins w:id="723" w:author="Toshiba" w:date="2016-04-21T11:24:00Z">
              <w:del w:id="724" w:author="KHADIJAH" w:date="2016-04-26T13:25:00Z">
                <w:r>
                  <w:rPr>
                    <w:sz w:val="22"/>
                    <w:szCs w:val="22"/>
                  </w:rPr>
                  <w:delText xml:space="preserve">3.3 </w:delText>
                </w:r>
              </w:del>
            </w:ins>
            <w:del w:id="725" w:author="KHADIJAH" w:date="2016-04-26T14:33:00Z">
              <w:r>
                <w:rPr>
                  <w:sz w:val="22"/>
                  <w:szCs w:val="22"/>
                </w:rPr>
                <w:delText>3.3 Personal Protective Equipment (PPE)</w:delText>
              </w:r>
            </w:del>
          </w:p>
          <w:p w:rsidR="00000000" w:rsidRDefault="00226471">
            <w:pPr>
              <w:pStyle w:val="Default"/>
              <w:tabs>
                <w:tab w:val="left" w:pos="1065"/>
              </w:tabs>
              <w:spacing w:line="360" w:lineRule="auto"/>
              <w:rPr>
                <w:del w:id="726" w:author="KHADIJAH" w:date="2016-04-26T14:33:00Z"/>
                <w:sz w:val="22"/>
                <w:szCs w:val="22"/>
                <w:rPrChange w:id="727" w:author="KHADIJAH" w:date="2016-04-26T15:11:00Z">
                  <w:rPr>
                    <w:del w:id="728" w:author="KHADIJAH" w:date="2016-04-26T14:33:00Z"/>
                    <w:sz w:val="22"/>
                    <w:szCs w:val="22"/>
                    <w:lang w:eastAsia="ar-SA"/>
                  </w:rPr>
                </w:rPrChange>
              </w:rPr>
              <w:pPrChange w:id="729" w:author="KHADIJAH" w:date="2016-04-26T14:35:00Z">
                <w:pPr>
                  <w:pStyle w:val="Default"/>
                  <w:tabs>
                    <w:tab w:val="left" w:pos="1065"/>
                  </w:tabs>
                  <w:suppressAutoHyphens/>
                  <w:ind w:left="792"/>
                </w:pPr>
              </w:pPrChange>
            </w:pPr>
            <w:ins w:id="730" w:author="Toshiba" w:date="2016-04-21T11:24:00Z">
              <w:del w:id="731" w:author="KHADIJAH" w:date="2016-04-26T13:26:00Z">
                <w:r>
                  <w:rPr>
                    <w:sz w:val="22"/>
                    <w:szCs w:val="22"/>
                  </w:rPr>
                  <w:delText xml:space="preserve">3.4 </w:delText>
                </w:r>
              </w:del>
            </w:ins>
            <w:del w:id="732" w:author="KHADIJAH" w:date="2016-04-26T14:33:00Z">
              <w:r>
                <w:rPr>
                  <w:sz w:val="22"/>
                  <w:szCs w:val="22"/>
                </w:rPr>
                <w:delText>3.4 Waste disposal</w:delText>
              </w:r>
            </w:del>
          </w:p>
          <w:p w:rsidR="00000000" w:rsidRDefault="00226471">
            <w:pPr>
              <w:pStyle w:val="Default"/>
              <w:tabs>
                <w:tab w:val="left" w:pos="1065"/>
              </w:tabs>
              <w:spacing w:line="360" w:lineRule="auto"/>
              <w:rPr>
                <w:del w:id="733" w:author="KHADIJAH" w:date="2016-04-26T14:33:00Z"/>
                <w:sz w:val="22"/>
                <w:szCs w:val="22"/>
                <w:rPrChange w:id="734" w:author="KHADIJAH" w:date="2016-04-26T15:11:00Z">
                  <w:rPr>
                    <w:del w:id="735" w:author="KHADIJAH" w:date="2016-04-26T14:33:00Z"/>
                    <w:sz w:val="22"/>
                    <w:szCs w:val="22"/>
                    <w:lang w:eastAsia="ar-SA"/>
                  </w:rPr>
                </w:rPrChange>
              </w:rPr>
              <w:pPrChange w:id="736" w:author="KHADIJAH" w:date="2016-04-26T14:35:00Z">
                <w:pPr>
                  <w:pStyle w:val="Default"/>
                  <w:tabs>
                    <w:tab w:val="left" w:pos="1065"/>
                  </w:tabs>
                  <w:suppressAutoHyphens/>
                  <w:ind w:left="792"/>
                </w:pPr>
              </w:pPrChange>
            </w:pPr>
            <w:ins w:id="737" w:author="Toshiba" w:date="2016-04-21T11:24:00Z">
              <w:del w:id="738" w:author="KHADIJAH" w:date="2016-04-26T13:26:00Z">
                <w:r>
                  <w:rPr>
                    <w:sz w:val="22"/>
                    <w:szCs w:val="22"/>
                  </w:rPr>
                  <w:delText xml:space="preserve">3.5 </w:delText>
                </w:r>
              </w:del>
            </w:ins>
            <w:del w:id="739" w:author="KHADIJAH" w:date="2016-04-26T14:33:00Z">
              <w:r>
                <w:rPr>
                  <w:sz w:val="22"/>
                  <w:szCs w:val="22"/>
                </w:rPr>
                <w:delText>3.5 Ergonomics practices</w:delText>
              </w:r>
            </w:del>
          </w:p>
          <w:p w:rsidR="00000000" w:rsidRDefault="004212E1">
            <w:pPr>
              <w:pStyle w:val="Default"/>
              <w:tabs>
                <w:tab w:val="left" w:pos="1065"/>
              </w:tabs>
              <w:spacing w:line="360" w:lineRule="auto"/>
              <w:rPr>
                <w:ins w:id="740" w:author="Toshiba" w:date="2016-04-21T11:24:00Z"/>
                <w:del w:id="741" w:author="KHADIJAH" w:date="2016-04-26T14:33:00Z"/>
                <w:sz w:val="22"/>
                <w:szCs w:val="22"/>
                <w:rPrChange w:id="742" w:author="KHADIJAH" w:date="2016-04-26T15:11:00Z">
                  <w:rPr>
                    <w:ins w:id="743" w:author="Toshiba" w:date="2016-04-21T11:24:00Z"/>
                    <w:del w:id="744" w:author="KHADIJAH" w:date="2016-04-26T14:33:00Z"/>
                    <w:sz w:val="22"/>
                    <w:szCs w:val="22"/>
                    <w:lang w:eastAsia="ar-SA"/>
                  </w:rPr>
                </w:rPrChange>
              </w:rPr>
              <w:pPrChange w:id="745" w:author="KHADIJAH" w:date="2016-04-26T14:35:00Z">
                <w:pPr>
                  <w:pStyle w:val="Default"/>
                  <w:tabs>
                    <w:tab w:val="left" w:pos="1065"/>
                  </w:tabs>
                  <w:suppressAutoHyphens/>
                  <w:ind w:left="792"/>
                </w:pPr>
              </w:pPrChange>
            </w:pPr>
          </w:p>
          <w:p w:rsidR="00000000" w:rsidRDefault="00226471">
            <w:pPr>
              <w:pStyle w:val="Default"/>
              <w:tabs>
                <w:tab w:val="left" w:pos="1065"/>
              </w:tabs>
              <w:spacing w:line="360" w:lineRule="auto"/>
              <w:rPr>
                <w:del w:id="746" w:author="KHADIJAH" w:date="2016-04-26T13:26:00Z"/>
                <w:sz w:val="22"/>
                <w:szCs w:val="22"/>
                <w:rPrChange w:id="747" w:author="KHADIJAH" w:date="2016-04-26T15:11:00Z">
                  <w:rPr>
                    <w:del w:id="748" w:author="KHADIJAH" w:date="2016-04-26T13:26:00Z"/>
                    <w:sz w:val="22"/>
                    <w:szCs w:val="22"/>
                    <w:lang w:eastAsia="ar-SA"/>
                  </w:rPr>
                </w:rPrChange>
              </w:rPr>
              <w:pPrChange w:id="749" w:author="KHADIJAH" w:date="2016-04-26T14:35:00Z">
                <w:pPr>
                  <w:pStyle w:val="Default"/>
                  <w:tabs>
                    <w:tab w:val="left" w:pos="1065"/>
                  </w:tabs>
                  <w:suppressAutoHyphens/>
                  <w:ind w:left="792"/>
                </w:pPr>
              </w:pPrChange>
            </w:pPr>
            <w:ins w:id="750" w:author="Toshiba" w:date="2016-04-21T11:24:00Z">
              <w:del w:id="751" w:author="KHADIJAH" w:date="2016-04-26T13:26:00Z">
                <w:r>
                  <w:rPr>
                    <w:sz w:val="22"/>
                    <w:szCs w:val="22"/>
                  </w:rPr>
                  <w:delText xml:space="preserve">3.6 </w:delText>
                </w:r>
              </w:del>
            </w:ins>
            <w:del w:id="752" w:author="KHADIJAH" w:date="2016-04-26T14:33:00Z">
              <w:r>
                <w:rPr>
                  <w:sz w:val="22"/>
                  <w:szCs w:val="22"/>
                </w:rPr>
                <w:delText xml:space="preserve">      3.5.1 </w:delText>
              </w:r>
            </w:del>
            <w:ins w:id="753" w:author="Toshiba" w:date="2016-04-21T11:25:00Z">
              <w:del w:id="754" w:author="KHADIJAH" w:date="2016-04-26T14:33:00Z">
                <w:r>
                  <w:rPr>
                    <w:sz w:val="22"/>
                    <w:szCs w:val="22"/>
                  </w:rPr>
                  <w:delText>W</w:delText>
                </w:r>
              </w:del>
            </w:ins>
            <w:del w:id="755" w:author="KHADIJAH" w:date="2016-04-26T14:33:00Z">
              <w:r>
                <w:rPr>
                  <w:sz w:val="22"/>
                  <w:szCs w:val="22"/>
                </w:rPr>
                <w:delText>workplace ventilation</w:delText>
              </w:r>
            </w:del>
          </w:p>
          <w:p w:rsidR="00000000" w:rsidRDefault="00226471">
            <w:pPr>
              <w:pStyle w:val="Default"/>
              <w:tabs>
                <w:tab w:val="left" w:pos="1065"/>
              </w:tabs>
              <w:spacing w:line="360" w:lineRule="auto"/>
              <w:rPr>
                <w:del w:id="756" w:author="KHADIJAH" w:date="2016-04-26T14:33:00Z"/>
                <w:sz w:val="22"/>
                <w:szCs w:val="22"/>
                <w:rPrChange w:id="757" w:author="KHADIJAH" w:date="2016-04-26T15:11:00Z">
                  <w:rPr>
                    <w:del w:id="758" w:author="KHADIJAH" w:date="2016-04-26T14:33:00Z"/>
                    <w:sz w:val="22"/>
                    <w:szCs w:val="22"/>
                    <w:lang w:eastAsia="ar-SA"/>
                  </w:rPr>
                </w:rPrChange>
              </w:rPr>
              <w:pPrChange w:id="759" w:author="KHADIJAH" w:date="2016-04-26T14:35:00Z">
                <w:pPr>
                  <w:pStyle w:val="Default"/>
                  <w:tabs>
                    <w:tab w:val="left" w:pos="1065"/>
                  </w:tabs>
                  <w:suppressAutoHyphens/>
                  <w:ind w:left="792"/>
                </w:pPr>
              </w:pPrChange>
            </w:pPr>
            <w:ins w:id="760" w:author="Toshiba" w:date="2016-04-21T11:25:00Z">
              <w:del w:id="761" w:author="KHADIJAH" w:date="2016-04-26T13:26:00Z">
                <w:r>
                  <w:rPr>
                    <w:sz w:val="22"/>
                    <w:szCs w:val="22"/>
                  </w:rPr>
                  <w:delText xml:space="preserve">3.7 </w:delText>
                </w:r>
              </w:del>
            </w:ins>
            <w:del w:id="762" w:author="KHADIJAH" w:date="2016-04-26T14:33:00Z">
              <w:r>
                <w:rPr>
                  <w:sz w:val="22"/>
                  <w:szCs w:val="22"/>
                </w:rPr>
                <w:delText xml:space="preserve">      3.5.2 p</w:delText>
              </w:r>
            </w:del>
            <w:ins w:id="763" w:author="Toshiba" w:date="2016-04-21T11:26:00Z">
              <w:del w:id="764" w:author="KHADIJAH" w:date="2016-04-26T14:33:00Z">
                <w:r>
                  <w:rPr>
                    <w:sz w:val="22"/>
                    <w:szCs w:val="22"/>
                  </w:rPr>
                  <w:delText>P</w:delText>
                </w:r>
              </w:del>
            </w:ins>
            <w:del w:id="765" w:author="KHADIJAH" w:date="2016-04-26T14:33:00Z">
              <w:r>
                <w:rPr>
                  <w:sz w:val="22"/>
                  <w:szCs w:val="22"/>
                </w:rPr>
                <w:delText>rofessional code of ethics</w:delText>
              </w:r>
            </w:del>
          </w:p>
          <w:p w:rsidR="00000000" w:rsidRDefault="00226471">
            <w:pPr>
              <w:pStyle w:val="Default"/>
              <w:tabs>
                <w:tab w:val="left" w:pos="1065"/>
              </w:tabs>
              <w:spacing w:line="360" w:lineRule="auto"/>
              <w:rPr>
                <w:ins w:id="766" w:author="Toshiba" w:date="2016-04-21T11:25:00Z"/>
                <w:del w:id="767" w:author="KHADIJAH" w:date="2016-04-26T14:33:00Z"/>
                <w:sz w:val="22"/>
                <w:szCs w:val="22"/>
                <w:rPrChange w:id="768" w:author="KHADIJAH" w:date="2016-04-26T15:11:00Z">
                  <w:rPr>
                    <w:ins w:id="769" w:author="Toshiba" w:date="2016-04-21T11:25:00Z"/>
                    <w:del w:id="770" w:author="KHADIJAH" w:date="2016-04-26T14:33:00Z"/>
                    <w:sz w:val="22"/>
                    <w:szCs w:val="22"/>
                    <w:lang w:eastAsia="ar-SA"/>
                  </w:rPr>
                </w:rPrChange>
              </w:rPr>
              <w:pPrChange w:id="771" w:author="KHADIJAH" w:date="2016-04-26T14:35:00Z">
                <w:pPr>
                  <w:pStyle w:val="Default"/>
                  <w:tabs>
                    <w:tab w:val="left" w:pos="1065"/>
                  </w:tabs>
                  <w:suppressAutoHyphens/>
                  <w:ind w:left="792"/>
                </w:pPr>
              </w:pPrChange>
            </w:pPr>
            <w:ins w:id="772" w:author="Toshiba" w:date="2016-04-21T11:25:00Z">
              <w:del w:id="773" w:author="KHADIJAH" w:date="2016-04-26T13:26:00Z">
                <w:r>
                  <w:rPr>
                    <w:sz w:val="22"/>
                    <w:szCs w:val="22"/>
                  </w:rPr>
                  <w:delText xml:space="preserve">3.8 </w:delText>
                </w:r>
              </w:del>
            </w:ins>
            <w:del w:id="774" w:author="KHADIJAH" w:date="2016-04-26T14:33:00Z">
              <w:r>
                <w:rPr>
                  <w:sz w:val="22"/>
                  <w:szCs w:val="22"/>
                </w:rPr>
                <w:delText xml:space="preserve">      3.5.3 </w:delText>
              </w:r>
            </w:del>
            <w:ins w:id="775" w:author="Toshiba" w:date="2016-04-21T11:26:00Z">
              <w:del w:id="776" w:author="KHADIJAH" w:date="2016-04-26T14:33:00Z">
                <w:r>
                  <w:rPr>
                    <w:sz w:val="22"/>
                    <w:szCs w:val="22"/>
                  </w:rPr>
                  <w:delText>C</w:delText>
                </w:r>
              </w:del>
            </w:ins>
            <w:del w:id="777" w:author="KHADIJAH" w:date="2016-04-26T14:33:00Z">
              <w:r>
                <w:rPr>
                  <w:sz w:val="22"/>
                  <w:szCs w:val="22"/>
                </w:rPr>
                <w:delText>correct deportment</w:delText>
              </w:r>
            </w:del>
          </w:p>
          <w:p w:rsidR="00000000" w:rsidRDefault="00226471">
            <w:pPr>
              <w:pStyle w:val="Default"/>
              <w:numPr>
                <w:ilvl w:val="0"/>
                <w:numId w:val="56"/>
              </w:numPr>
              <w:spacing w:line="360" w:lineRule="auto"/>
              <w:rPr>
                <w:ins w:id="778" w:author="KHADIJAH" w:date="2016-04-26T14:33:00Z"/>
                <w:sz w:val="22"/>
                <w:szCs w:val="22"/>
                <w:rPrChange w:id="779" w:author="KHADIJAH" w:date="2016-04-26T15:11:00Z">
                  <w:rPr>
                    <w:ins w:id="780" w:author="KHADIJAH" w:date="2016-04-26T14:33:00Z"/>
                    <w:sz w:val="22"/>
                    <w:szCs w:val="22"/>
                    <w:lang w:eastAsia="ar-SA"/>
                  </w:rPr>
                </w:rPrChange>
              </w:rPr>
              <w:pPrChange w:id="781" w:author="KHADIJAH" w:date="2016-04-26T14:35:00Z">
                <w:pPr>
                  <w:pStyle w:val="Default"/>
                  <w:numPr>
                    <w:numId w:val="71"/>
                  </w:numPr>
                  <w:suppressAutoHyphens/>
                  <w:ind w:left="360" w:hanging="360"/>
                </w:pPr>
              </w:pPrChange>
            </w:pPr>
            <w:ins w:id="782" w:author="Toshiba" w:date="2016-04-21T11:25:00Z">
              <w:del w:id="783" w:author="KHADIJAH" w:date="2016-04-26T13:26:00Z">
                <w:r>
                  <w:rPr>
                    <w:sz w:val="22"/>
                    <w:szCs w:val="22"/>
                  </w:rPr>
                  <w:delText xml:space="preserve">3.9 </w:delText>
                </w:r>
              </w:del>
              <w:del w:id="784" w:author="KHADIJAH" w:date="2016-04-26T14:33:00Z">
                <w:r>
                  <w:rPr>
                    <w:sz w:val="22"/>
                    <w:szCs w:val="22"/>
                  </w:rPr>
                  <w:delText>Etc</w:delText>
                </w:r>
              </w:del>
            </w:ins>
            <w:ins w:id="785" w:author="KHADIJAH" w:date="2016-04-26T14:33:00Z">
              <w:r>
                <w:rPr>
                  <w:sz w:val="22"/>
                  <w:szCs w:val="22"/>
                </w:rPr>
                <w:t>Explain ergonomic practices such as:</w:t>
              </w:r>
            </w:ins>
          </w:p>
          <w:p w:rsidR="00812FA9" w:rsidRPr="00794BAE" w:rsidRDefault="00812FA9" w:rsidP="00812FA9">
            <w:pPr>
              <w:pStyle w:val="ListParagraph"/>
              <w:numPr>
                <w:ilvl w:val="0"/>
                <w:numId w:val="83"/>
              </w:numPr>
              <w:suppressAutoHyphens w:val="0"/>
              <w:autoSpaceDE w:val="0"/>
              <w:autoSpaceDN w:val="0"/>
              <w:adjustRightInd w:val="0"/>
              <w:spacing w:line="360" w:lineRule="auto"/>
              <w:contextualSpacing w:val="0"/>
              <w:rPr>
                <w:ins w:id="786" w:author="KHADIJAH" w:date="2016-04-26T14:36:00Z"/>
                <w:rFonts w:ascii="Arial" w:hAnsi="Arial" w:cs="Arial"/>
                <w:vanish/>
                <w:color w:val="000000"/>
                <w:sz w:val="22"/>
                <w:szCs w:val="22"/>
                <w:lang w:val="en-US" w:eastAsia="en-US"/>
              </w:rPr>
            </w:pPr>
          </w:p>
          <w:p w:rsidR="00812FA9" w:rsidRPr="00794BAE" w:rsidRDefault="00812FA9" w:rsidP="00812FA9">
            <w:pPr>
              <w:pStyle w:val="ListParagraph"/>
              <w:numPr>
                <w:ilvl w:val="0"/>
                <w:numId w:val="83"/>
              </w:numPr>
              <w:suppressAutoHyphens w:val="0"/>
              <w:autoSpaceDE w:val="0"/>
              <w:autoSpaceDN w:val="0"/>
              <w:adjustRightInd w:val="0"/>
              <w:spacing w:line="360" w:lineRule="auto"/>
              <w:contextualSpacing w:val="0"/>
              <w:rPr>
                <w:ins w:id="787" w:author="KHADIJAH" w:date="2016-04-26T14:36:00Z"/>
                <w:rFonts w:ascii="Arial" w:hAnsi="Arial" w:cs="Arial"/>
                <w:vanish/>
                <w:color w:val="000000"/>
                <w:sz w:val="22"/>
                <w:szCs w:val="22"/>
                <w:lang w:val="en-US" w:eastAsia="en-US"/>
              </w:rPr>
            </w:pPr>
          </w:p>
          <w:p w:rsidR="00812FA9" w:rsidRPr="00794BAE" w:rsidRDefault="00812FA9" w:rsidP="00812FA9">
            <w:pPr>
              <w:pStyle w:val="ListParagraph"/>
              <w:numPr>
                <w:ilvl w:val="0"/>
                <w:numId w:val="83"/>
              </w:numPr>
              <w:suppressAutoHyphens w:val="0"/>
              <w:autoSpaceDE w:val="0"/>
              <w:autoSpaceDN w:val="0"/>
              <w:adjustRightInd w:val="0"/>
              <w:spacing w:line="360" w:lineRule="auto"/>
              <w:contextualSpacing w:val="0"/>
              <w:rPr>
                <w:ins w:id="788" w:author="KHADIJAH" w:date="2016-04-26T14:36:00Z"/>
                <w:rFonts w:ascii="Arial" w:hAnsi="Arial" w:cs="Arial"/>
                <w:vanish/>
                <w:color w:val="000000"/>
                <w:sz w:val="22"/>
                <w:szCs w:val="22"/>
                <w:lang w:val="en-US" w:eastAsia="en-US"/>
              </w:rPr>
            </w:pPr>
          </w:p>
          <w:p w:rsidR="00000000" w:rsidRDefault="00226471">
            <w:pPr>
              <w:pStyle w:val="Default"/>
              <w:numPr>
                <w:ilvl w:val="1"/>
                <w:numId w:val="83"/>
              </w:numPr>
              <w:spacing w:line="276" w:lineRule="auto"/>
              <w:rPr>
                <w:ins w:id="789" w:author="KHADIJAH" w:date="2016-04-26T14:33:00Z"/>
                <w:sz w:val="22"/>
                <w:szCs w:val="22"/>
                <w:rPrChange w:id="790" w:author="KHADIJAH" w:date="2016-04-26T15:11:00Z">
                  <w:rPr>
                    <w:ins w:id="791" w:author="KHADIJAH" w:date="2016-04-26T14:33:00Z"/>
                    <w:sz w:val="22"/>
                    <w:szCs w:val="22"/>
                    <w:lang w:eastAsia="ar-SA"/>
                  </w:rPr>
                </w:rPrChange>
              </w:rPr>
              <w:pPrChange w:id="792" w:author="KHADIJAH" w:date="2016-04-26T16:40:00Z">
                <w:pPr>
                  <w:pStyle w:val="Default"/>
                  <w:suppressAutoHyphens/>
                  <w:ind w:left="360"/>
                </w:pPr>
              </w:pPrChange>
            </w:pPr>
            <w:ins w:id="793" w:author="KHADIJAH" w:date="2016-04-26T14:33:00Z">
              <w:r>
                <w:rPr>
                  <w:sz w:val="22"/>
                  <w:szCs w:val="22"/>
                </w:rPr>
                <w:t>Workplace ventilation</w:t>
              </w:r>
            </w:ins>
          </w:p>
          <w:p w:rsidR="00000000" w:rsidRDefault="00226471">
            <w:pPr>
              <w:pStyle w:val="Default"/>
              <w:numPr>
                <w:ilvl w:val="1"/>
                <w:numId w:val="83"/>
              </w:numPr>
              <w:spacing w:line="276" w:lineRule="auto"/>
              <w:rPr>
                <w:ins w:id="794" w:author="KHADIJAH" w:date="2016-04-26T14:33:00Z"/>
                <w:sz w:val="22"/>
                <w:szCs w:val="22"/>
                <w:rPrChange w:id="795" w:author="KHADIJAH" w:date="2016-04-26T15:11:00Z">
                  <w:rPr>
                    <w:ins w:id="796" w:author="KHADIJAH" w:date="2016-04-26T14:33:00Z"/>
                    <w:sz w:val="22"/>
                    <w:szCs w:val="22"/>
                    <w:lang w:eastAsia="ar-SA"/>
                  </w:rPr>
                </w:rPrChange>
              </w:rPr>
              <w:pPrChange w:id="797" w:author="KHADIJAH" w:date="2016-04-26T16:40:00Z">
                <w:pPr>
                  <w:pStyle w:val="Default"/>
                  <w:suppressAutoHyphens/>
                  <w:ind w:left="360"/>
                </w:pPr>
              </w:pPrChange>
            </w:pPr>
            <w:ins w:id="798" w:author="KHADIJAH" w:date="2016-04-26T14:33:00Z">
              <w:r>
                <w:rPr>
                  <w:sz w:val="22"/>
                  <w:szCs w:val="22"/>
                </w:rPr>
                <w:t>Professional code ethics</w:t>
              </w:r>
            </w:ins>
          </w:p>
          <w:p w:rsidR="00000000" w:rsidRDefault="0088546C">
            <w:pPr>
              <w:pStyle w:val="Default"/>
              <w:numPr>
                <w:ilvl w:val="1"/>
                <w:numId w:val="83"/>
              </w:numPr>
              <w:spacing w:line="276" w:lineRule="auto"/>
              <w:rPr>
                <w:ins w:id="799" w:author="KHADIJAH" w:date="2016-04-26T14:34:00Z"/>
                <w:sz w:val="22"/>
                <w:szCs w:val="22"/>
              </w:rPr>
              <w:pPrChange w:id="800" w:author="KHADIJAH" w:date="2016-04-26T16:40:00Z">
                <w:pPr>
                  <w:pStyle w:val="ColorfulList-Accent11"/>
                  <w:suppressAutoHyphens w:val="0"/>
                  <w:ind w:left="0"/>
                </w:pPr>
              </w:pPrChange>
            </w:pPr>
            <w:ins w:id="801" w:author="KHADIJAH" w:date="2016-04-26T14:33:00Z">
              <w:r w:rsidRPr="0088546C">
                <w:rPr>
                  <w:sz w:val="22"/>
                  <w:szCs w:val="22"/>
                </w:rPr>
                <w:t>Correct deportment</w:t>
              </w:r>
            </w:ins>
          </w:p>
          <w:p w:rsidR="00000000" w:rsidRDefault="004212E1">
            <w:pPr>
              <w:pStyle w:val="Default"/>
              <w:rPr>
                <w:ins w:id="802" w:author="KHADIJAH" w:date="2016-04-26T14:33:00Z"/>
                <w:sz w:val="22"/>
                <w:szCs w:val="22"/>
              </w:rPr>
              <w:pPrChange w:id="803" w:author="KHADIJAH" w:date="2016-04-26T14:34:00Z">
                <w:pPr>
                  <w:pStyle w:val="ColorfulList-Accent11"/>
                  <w:suppressAutoHyphens w:val="0"/>
                  <w:ind w:left="0"/>
                </w:pPr>
              </w:pPrChange>
            </w:pPr>
          </w:p>
          <w:p w:rsidR="00000000" w:rsidRDefault="00226471">
            <w:pPr>
              <w:pStyle w:val="Default"/>
              <w:numPr>
                <w:ilvl w:val="0"/>
                <w:numId w:val="83"/>
              </w:numPr>
              <w:rPr>
                <w:ins w:id="804" w:author="KHADIJAH" w:date="2016-04-26T14:33:00Z"/>
                <w:sz w:val="22"/>
                <w:szCs w:val="22"/>
                <w:rPrChange w:id="805" w:author="KHADIJAH" w:date="2016-04-26T15:11:00Z">
                  <w:rPr>
                    <w:ins w:id="806" w:author="KHADIJAH" w:date="2016-04-26T14:33:00Z"/>
                    <w:sz w:val="22"/>
                    <w:szCs w:val="22"/>
                    <w:lang w:eastAsia="ar-SA"/>
                  </w:rPr>
                </w:rPrChange>
              </w:rPr>
              <w:pPrChange w:id="807" w:author="KHADIJAH" w:date="2016-04-26T14:36:00Z">
                <w:pPr>
                  <w:pStyle w:val="Default"/>
                  <w:numPr>
                    <w:numId w:val="71"/>
                  </w:numPr>
                  <w:suppressAutoHyphens/>
                  <w:ind w:left="360" w:hanging="360"/>
                </w:pPr>
              </w:pPrChange>
            </w:pPr>
            <w:ins w:id="808" w:author="KHADIJAH" w:date="2016-04-26T14:33:00Z">
              <w:r>
                <w:rPr>
                  <w:sz w:val="22"/>
                  <w:szCs w:val="22"/>
                </w:rPr>
                <w:t>Explain application of communication skills and code of ethics.</w:t>
              </w:r>
            </w:ins>
          </w:p>
          <w:p w:rsidR="00000000" w:rsidRDefault="00226471">
            <w:pPr>
              <w:pStyle w:val="Default"/>
              <w:tabs>
                <w:tab w:val="left" w:pos="1065"/>
              </w:tabs>
              <w:spacing w:line="360" w:lineRule="auto"/>
              <w:ind w:firstLine="356"/>
              <w:rPr>
                <w:del w:id="809" w:author="KHADIJAH" w:date="2016-04-26T14:07:00Z"/>
                <w:sz w:val="22"/>
                <w:szCs w:val="22"/>
                <w:lang w:eastAsia="ar-SA"/>
              </w:rPr>
              <w:pPrChange w:id="810" w:author="KHADIJAH" w:date="2016-04-26T13:29:00Z">
                <w:pPr>
                  <w:pStyle w:val="Default"/>
                  <w:tabs>
                    <w:tab w:val="left" w:pos="1065"/>
                  </w:tabs>
                  <w:suppressAutoHyphens/>
                  <w:ind w:left="792"/>
                </w:pPr>
              </w:pPrChange>
            </w:pPr>
            <w:ins w:id="811" w:author="Toshiba" w:date="2016-04-21T11:25:00Z">
              <w:del w:id="812" w:author="KHADIJAH" w:date="2016-04-26T14:33:00Z">
                <w:r>
                  <w:rPr>
                    <w:sz w:val="22"/>
                    <w:szCs w:val="22"/>
                  </w:rPr>
                  <w:delText>.</w:delText>
                </w:r>
              </w:del>
            </w:ins>
          </w:p>
          <w:p w:rsidR="00000000" w:rsidRDefault="0088546C">
            <w:pPr>
              <w:pStyle w:val="Default"/>
              <w:tabs>
                <w:tab w:val="left" w:pos="1065"/>
              </w:tabs>
              <w:spacing w:line="360" w:lineRule="auto"/>
              <w:ind w:firstLine="356"/>
              <w:rPr>
                <w:del w:id="813" w:author="KHADIJAH" w:date="2016-04-26T14:07:00Z"/>
                <w:iCs/>
                <w:sz w:val="22"/>
                <w:szCs w:val="22"/>
                <w:rPrChange w:id="814" w:author="KHADIJAH" w:date="2016-04-26T15:11:00Z">
                  <w:rPr>
                    <w:del w:id="815" w:author="KHADIJAH" w:date="2016-04-26T14:07:00Z"/>
                    <w:rFonts w:ascii="Arial" w:hAnsi="Arial" w:cs="Arial"/>
                    <w:iCs/>
                  </w:rPr>
                </w:rPrChange>
              </w:rPr>
              <w:pPrChange w:id="816" w:author="KHADIJAH" w:date="2016-04-26T14:07:00Z">
                <w:pPr>
                  <w:pStyle w:val="ColorfulList-Accent11"/>
                  <w:tabs>
                    <w:tab w:val="left" w:pos="1206"/>
                  </w:tabs>
                  <w:ind w:left="142"/>
                </w:pPr>
              </w:pPrChange>
            </w:pPr>
            <w:del w:id="817" w:author="KHADIJAH" w:date="2016-04-26T13:25:00Z">
              <w:r w:rsidRPr="0088546C">
                <w:rPr>
                  <w:iCs/>
                  <w:sz w:val="22"/>
                  <w:szCs w:val="22"/>
                  <w:rPrChange w:id="818" w:author="KHADIJAH" w:date="2016-04-26T15:11:00Z">
                    <w:rPr>
                      <w:iCs/>
                    </w:rPr>
                  </w:rPrChange>
                </w:rPr>
                <w:delText xml:space="preserve">       </w:delText>
              </w:r>
            </w:del>
          </w:p>
          <w:p w:rsidR="00000000" w:rsidRDefault="004212E1">
            <w:pPr>
              <w:pStyle w:val="Default"/>
              <w:tabs>
                <w:tab w:val="left" w:pos="1065"/>
              </w:tabs>
              <w:spacing w:line="360" w:lineRule="auto"/>
              <w:ind w:firstLine="356"/>
              <w:rPr>
                <w:iCs/>
                <w:sz w:val="22"/>
                <w:szCs w:val="22"/>
                <w:rPrChange w:id="819" w:author="KHADIJAH" w:date="2016-04-26T15:11:00Z">
                  <w:rPr>
                    <w:rFonts w:ascii="Arial" w:hAnsi="Arial" w:cs="Arial"/>
                    <w:iCs/>
                  </w:rPr>
                </w:rPrChange>
              </w:rPr>
              <w:pPrChange w:id="820" w:author="KHADIJAH" w:date="2016-04-26T14:07:00Z">
                <w:pPr>
                  <w:pStyle w:val="ColorfulList-Accent11"/>
                  <w:tabs>
                    <w:tab w:val="left" w:pos="1206"/>
                  </w:tabs>
                  <w:ind w:left="390"/>
                </w:pPr>
              </w:pPrChange>
            </w:pPr>
          </w:p>
          <w:p w:rsidR="0016383A" w:rsidRPr="00794BAE" w:rsidDel="00695370" w:rsidRDefault="0016383A" w:rsidP="00A033DD">
            <w:pPr>
              <w:pStyle w:val="ColorfulList-Accent11"/>
              <w:tabs>
                <w:tab w:val="left" w:pos="1206"/>
              </w:tabs>
              <w:ind w:left="390"/>
              <w:rPr>
                <w:del w:id="821" w:author="KHADIJAH" w:date="2016-04-26T16:40:00Z"/>
                <w:rFonts w:ascii="Arial" w:hAnsi="Arial" w:cs="Arial"/>
                <w:iCs/>
                <w:sz w:val="22"/>
                <w:szCs w:val="22"/>
                <w:rPrChange w:id="822" w:author="KHADIJAH" w:date="2016-04-26T15:11:00Z">
                  <w:rPr>
                    <w:del w:id="823" w:author="KHADIJAH" w:date="2016-04-26T16:40:00Z"/>
                    <w:rFonts w:ascii="Arial" w:hAnsi="Arial" w:cs="Arial"/>
                    <w:iCs/>
                  </w:rPr>
                </w:rPrChange>
              </w:rPr>
            </w:pPr>
          </w:p>
          <w:p w:rsidR="0016383A" w:rsidRPr="00794BAE" w:rsidDel="006E7F4B" w:rsidRDefault="0016383A" w:rsidP="00A033DD">
            <w:pPr>
              <w:pStyle w:val="ColorfulList-Accent11"/>
              <w:tabs>
                <w:tab w:val="left" w:pos="1206"/>
              </w:tabs>
              <w:ind w:left="390"/>
              <w:rPr>
                <w:del w:id="824" w:author="KHADIJAH" w:date="2016-04-26T14:07:00Z"/>
                <w:rFonts w:ascii="Arial" w:hAnsi="Arial" w:cs="Arial"/>
                <w:iCs/>
                <w:sz w:val="22"/>
                <w:szCs w:val="22"/>
                <w:rPrChange w:id="825" w:author="KHADIJAH" w:date="2016-04-26T15:11:00Z">
                  <w:rPr>
                    <w:del w:id="826" w:author="KHADIJAH" w:date="2016-04-26T14:07:00Z"/>
                    <w:rFonts w:ascii="Arial" w:hAnsi="Arial" w:cs="Arial"/>
                    <w:iCs/>
                  </w:rPr>
                </w:rPrChange>
              </w:rPr>
            </w:pPr>
          </w:p>
          <w:p w:rsidR="0016383A" w:rsidRPr="00794BAE" w:rsidDel="006E7F4B" w:rsidRDefault="0016383A" w:rsidP="00A033DD">
            <w:pPr>
              <w:pStyle w:val="ColorfulList-Accent11"/>
              <w:tabs>
                <w:tab w:val="left" w:pos="1206"/>
              </w:tabs>
              <w:ind w:left="390"/>
              <w:rPr>
                <w:del w:id="827" w:author="KHADIJAH" w:date="2016-04-26T14:07:00Z"/>
                <w:rFonts w:ascii="Arial" w:hAnsi="Arial" w:cs="Arial"/>
                <w:iCs/>
                <w:sz w:val="22"/>
                <w:szCs w:val="22"/>
                <w:rPrChange w:id="828" w:author="KHADIJAH" w:date="2016-04-26T15:11:00Z">
                  <w:rPr>
                    <w:del w:id="829" w:author="KHADIJAH" w:date="2016-04-26T14:07:00Z"/>
                    <w:rFonts w:ascii="Arial" w:hAnsi="Arial" w:cs="Arial"/>
                    <w:iCs/>
                  </w:rPr>
                </w:rPrChange>
              </w:rPr>
            </w:pPr>
          </w:p>
          <w:p w:rsidR="0016383A" w:rsidRPr="00794BAE" w:rsidDel="006E7F4B" w:rsidRDefault="0016383A" w:rsidP="00A033DD">
            <w:pPr>
              <w:pStyle w:val="ColorfulList-Accent11"/>
              <w:tabs>
                <w:tab w:val="left" w:pos="1206"/>
              </w:tabs>
              <w:ind w:left="390"/>
              <w:rPr>
                <w:del w:id="830" w:author="KHADIJAH" w:date="2016-04-26T14:08:00Z"/>
                <w:rFonts w:ascii="Arial" w:hAnsi="Arial" w:cs="Arial"/>
                <w:iCs/>
                <w:sz w:val="22"/>
                <w:szCs w:val="22"/>
                <w:rPrChange w:id="831" w:author="KHADIJAH" w:date="2016-04-26T15:11:00Z">
                  <w:rPr>
                    <w:del w:id="832" w:author="KHADIJAH" w:date="2016-04-26T14:08:00Z"/>
                    <w:rFonts w:ascii="Arial" w:hAnsi="Arial" w:cs="Arial"/>
                    <w:iCs/>
                  </w:rPr>
                </w:rPrChange>
              </w:rPr>
            </w:pPr>
          </w:p>
          <w:p w:rsidR="0016383A" w:rsidRPr="00794BAE" w:rsidDel="006E7F4B" w:rsidRDefault="0016383A" w:rsidP="00A033DD">
            <w:pPr>
              <w:pStyle w:val="ColorfulList-Accent11"/>
              <w:tabs>
                <w:tab w:val="left" w:pos="1206"/>
              </w:tabs>
              <w:ind w:left="390"/>
              <w:rPr>
                <w:del w:id="833" w:author="KHADIJAH" w:date="2016-04-26T14:08:00Z"/>
                <w:rFonts w:ascii="Arial" w:hAnsi="Arial" w:cs="Arial"/>
                <w:iCs/>
                <w:sz w:val="22"/>
                <w:szCs w:val="22"/>
                <w:rPrChange w:id="834" w:author="KHADIJAH" w:date="2016-04-26T15:11:00Z">
                  <w:rPr>
                    <w:del w:id="835" w:author="KHADIJAH" w:date="2016-04-26T14:08:00Z"/>
                    <w:rFonts w:ascii="Arial" w:hAnsi="Arial" w:cs="Arial"/>
                    <w:iCs/>
                  </w:rPr>
                </w:rPrChange>
              </w:rPr>
            </w:pPr>
          </w:p>
          <w:p w:rsidR="0016383A" w:rsidRPr="00794BAE" w:rsidDel="006E7F4B" w:rsidRDefault="0016383A" w:rsidP="00A033DD">
            <w:pPr>
              <w:pStyle w:val="ColorfulList-Accent11"/>
              <w:tabs>
                <w:tab w:val="left" w:pos="1206"/>
              </w:tabs>
              <w:ind w:left="390"/>
              <w:rPr>
                <w:del w:id="836" w:author="KHADIJAH" w:date="2016-04-26T14:08:00Z"/>
                <w:rFonts w:ascii="Arial" w:hAnsi="Arial" w:cs="Arial"/>
                <w:iCs/>
                <w:sz w:val="22"/>
                <w:szCs w:val="22"/>
                <w:rPrChange w:id="837" w:author="KHADIJAH" w:date="2016-04-26T15:11:00Z">
                  <w:rPr>
                    <w:del w:id="838" w:author="KHADIJAH" w:date="2016-04-26T14:08:00Z"/>
                    <w:rFonts w:ascii="Arial" w:hAnsi="Arial" w:cs="Arial"/>
                    <w:iCs/>
                  </w:rPr>
                </w:rPrChange>
              </w:rPr>
            </w:pPr>
          </w:p>
          <w:p w:rsidR="0016383A" w:rsidRPr="00794BAE" w:rsidDel="006E7F4B" w:rsidRDefault="0016383A" w:rsidP="00A033DD">
            <w:pPr>
              <w:pStyle w:val="ColorfulList-Accent11"/>
              <w:tabs>
                <w:tab w:val="left" w:pos="1206"/>
              </w:tabs>
              <w:ind w:left="390"/>
              <w:rPr>
                <w:del w:id="839" w:author="KHADIJAH" w:date="2016-04-26T14:08:00Z"/>
                <w:rFonts w:ascii="Arial" w:hAnsi="Arial" w:cs="Arial"/>
                <w:iCs/>
                <w:sz w:val="22"/>
                <w:szCs w:val="22"/>
                <w:rPrChange w:id="840" w:author="KHADIJAH" w:date="2016-04-26T15:11:00Z">
                  <w:rPr>
                    <w:del w:id="841" w:author="KHADIJAH" w:date="2016-04-26T14:08:00Z"/>
                    <w:rFonts w:ascii="Arial" w:hAnsi="Arial" w:cs="Arial"/>
                    <w:iCs/>
                  </w:rPr>
                </w:rPrChange>
              </w:rPr>
            </w:pPr>
          </w:p>
          <w:p w:rsidR="0016383A" w:rsidRPr="00794BAE" w:rsidDel="006E7F4B" w:rsidRDefault="0016383A" w:rsidP="00A033DD">
            <w:pPr>
              <w:pStyle w:val="ColorfulList-Accent11"/>
              <w:tabs>
                <w:tab w:val="left" w:pos="1206"/>
              </w:tabs>
              <w:ind w:left="390"/>
              <w:rPr>
                <w:del w:id="842" w:author="KHADIJAH" w:date="2016-04-26T14:08:00Z"/>
                <w:rFonts w:ascii="Arial" w:hAnsi="Arial" w:cs="Arial"/>
                <w:iCs/>
                <w:sz w:val="22"/>
                <w:szCs w:val="22"/>
                <w:rPrChange w:id="843" w:author="KHADIJAH" w:date="2016-04-26T15:11:00Z">
                  <w:rPr>
                    <w:del w:id="844" w:author="KHADIJAH" w:date="2016-04-26T14:08:00Z"/>
                    <w:rFonts w:ascii="Arial" w:hAnsi="Arial" w:cs="Arial"/>
                    <w:iCs/>
                  </w:rPr>
                </w:rPrChange>
              </w:rPr>
            </w:pPr>
          </w:p>
          <w:p w:rsidR="0016383A" w:rsidRPr="00794BAE" w:rsidDel="006E7F4B" w:rsidRDefault="0016383A" w:rsidP="00A033DD">
            <w:pPr>
              <w:pStyle w:val="ColorfulList-Accent11"/>
              <w:tabs>
                <w:tab w:val="left" w:pos="1206"/>
              </w:tabs>
              <w:ind w:left="390"/>
              <w:rPr>
                <w:del w:id="845" w:author="KHADIJAH" w:date="2016-04-26T14:08:00Z"/>
                <w:rFonts w:ascii="Arial" w:hAnsi="Arial" w:cs="Arial"/>
                <w:iCs/>
                <w:sz w:val="22"/>
                <w:szCs w:val="22"/>
                <w:rPrChange w:id="846" w:author="KHADIJAH" w:date="2016-04-26T15:11:00Z">
                  <w:rPr>
                    <w:del w:id="847" w:author="KHADIJAH" w:date="2016-04-26T14:08:00Z"/>
                    <w:rFonts w:ascii="Arial" w:hAnsi="Arial" w:cs="Arial"/>
                    <w:iCs/>
                  </w:rPr>
                </w:rPrChange>
              </w:rPr>
            </w:pPr>
          </w:p>
          <w:p w:rsidR="0016383A" w:rsidRPr="00794BAE" w:rsidDel="006E7F4B" w:rsidRDefault="0016383A" w:rsidP="00A033DD">
            <w:pPr>
              <w:pStyle w:val="ColorfulList-Accent11"/>
              <w:tabs>
                <w:tab w:val="left" w:pos="1206"/>
              </w:tabs>
              <w:ind w:left="390"/>
              <w:rPr>
                <w:del w:id="848" w:author="KHADIJAH" w:date="2016-04-26T14:08:00Z"/>
                <w:rFonts w:ascii="Arial" w:hAnsi="Arial" w:cs="Arial"/>
                <w:iCs/>
                <w:sz w:val="22"/>
                <w:szCs w:val="22"/>
                <w:rPrChange w:id="849" w:author="KHADIJAH" w:date="2016-04-26T15:11:00Z">
                  <w:rPr>
                    <w:del w:id="850" w:author="KHADIJAH" w:date="2016-04-26T14:08:00Z"/>
                    <w:rFonts w:ascii="Arial" w:hAnsi="Arial" w:cs="Arial"/>
                    <w:iCs/>
                  </w:rPr>
                </w:rPrChange>
              </w:rPr>
            </w:pPr>
          </w:p>
          <w:p w:rsidR="0016383A" w:rsidRPr="00794BAE" w:rsidDel="006E7F4B" w:rsidRDefault="0016383A" w:rsidP="00A033DD">
            <w:pPr>
              <w:pStyle w:val="ColorfulList-Accent11"/>
              <w:tabs>
                <w:tab w:val="left" w:pos="1206"/>
              </w:tabs>
              <w:ind w:left="390"/>
              <w:rPr>
                <w:del w:id="851" w:author="KHADIJAH" w:date="2016-04-26T14:08:00Z"/>
                <w:rFonts w:ascii="Arial" w:hAnsi="Arial" w:cs="Arial"/>
                <w:iCs/>
                <w:sz w:val="22"/>
                <w:szCs w:val="22"/>
                <w:rPrChange w:id="852" w:author="KHADIJAH" w:date="2016-04-26T15:11:00Z">
                  <w:rPr>
                    <w:del w:id="853" w:author="KHADIJAH" w:date="2016-04-26T14:08:00Z"/>
                    <w:rFonts w:ascii="Arial" w:hAnsi="Arial" w:cs="Arial"/>
                    <w:iCs/>
                  </w:rPr>
                </w:rPrChange>
              </w:rPr>
            </w:pPr>
          </w:p>
          <w:p w:rsidR="00082D96" w:rsidRPr="00794BAE" w:rsidDel="00695370" w:rsidRDefault="00082D96" w:rsidP="00A033DD">
            <w:pPr>
              <w:pStyle w:val="ColorfulList-Accent11"/>
              <w:tabs>
                <w:tab w:val="left" w:pos="1206"/>
              </w:tabs>
              <w:ind w:left="390"/>
              <w:rPr>
                <w:del w:id="854" w:author="KHADIJAH" w:date="2016-04-26T16:40:00Z"/>
                <w:rFonts w:ascii="Arial" w:hAnsi="Arial" w:cs="Arial"/>
                <w:iCs/>
                <w:sz w:val="22"/>
                <w:szCs w:val="22"/>
                <w:rPrChange w:id="855" w:author="KHADIJAH" w:date="2016-04-26T15:11:00Z">
                  <w:rPr>
                    <w:del w:id="856" w:author="KHADIJAH" w:date="2016-04-26T16:40:00Z"/>
                    <w:rFonts w:ascii="Arial" w:hAnsi="Arial" w:cs="Arial"/>
                    <w:iCs/>
                  </w:rPr>
                </w:rPrChange>
              </w:rPr>
            </w:pPr>
          </w:p>
          <w:p w:rsidR="0016383A" w:rsidRPr="00794BAE" w:rsidDel="00695370" w:rsidRDefault="0016383A" w:rsidP="00A033DD">
            <w:pPr>
              <w:pStyle w:val="ColorfulList-Accent11"/>
              <w:tabs>
                <w:tab w:val="left" w:pos="1206"/>
              </w:tabs>
              <w:ind w:left="390"/>
              <w:rPr>
                <w:del w:id="857" w:author="KHADIJAH" w:date="2016-04-26T16:40:00Z"/>
                <w:rFonts w:ascii="Arial" w:hAnsi="Arial" w:cs="Arial"/>
                <w:iCs/>
                <w:sz w:val="22"/>
                <w:szCs w:val="22"/>
                <w:rPrChange w:id="858" w:author="KHADIJAH" w:date="2016-04-26T15:11:00Z">
                  <w:rPr>
                    <w:del w:id="859" w:author="KHADIJAH" w:date="2016-04-26T16:40:00Z"/>
                    <w:rFonts w:ascii="Arial" w:hAnsi="Arial" w:cs="Arial"/>
                    <w:iCs/>
                  </w:rPr>
                </w:rPrChange>
              </w:rPr>
            </w:pPr>
          </w:p>
          <w:p w:rsidR="00812FA9" w:rsidRPr="00794BAE" w:rsidDel="00695370" w:rsidRDefault="00812FA9" w:rsidP="00A033DD">
            <w:pPr>
              <w:pStyle w:val="ColorfulList-Accent11"/>
              <w:tabs>
                <w:tab w:val="left" w:pos="1206"/>
              </w:tabs>
              <w:ind w:left="390"/>
              <w:rPr>
                <w:del w:id="860" w:author="KHADIJAH" w:date="2016-04-26T16:40:00Z"/>
                <w:rFonts w:ascii="Arial" w:hAnsi="Arial" w:cs="Arial"/>
                <w:iCs/>
                <w:sz w:val="22"/>
                <w:szCs w:val="22"/>
                <w:rPrChange w:id="861" w:author="KHADIJAH" w:date="2016-04-26T15:11:00Z">
                  <w:rPr>
                    <w:del w:id="862" w:author="KHADIJAH" w:date="2016-04-26T16:40:00Z"/>
                    <w:rFonts w:ascii="Arial" w:hAnsi="Arial" w:cs="Arial"/>
                    <w:iCs/>
                  </w:rPr>
                </w:rPrChange>
              </w:rPr>
            </w:pPr>
          </w:p>
          <w:p w:rsidR="0016383A" w:rsidRPr="00794BAE" w:rsidRDefault="0016383A" w:rsidP="00A033DD">
            <w:pPr>
              <w:pStyle w:val="ColorfulList-Accent11"/>
              <w:tabs>
                <w:tab w:val="left" w:pos="1206"/>
              </w:tabs>
              <w:ind w:left="390"/>
              <w:rPr>
                <w:rFonts w:ascii="Arial" w:hAnsi="Arial" w:cs="Arial"/>
                <w:iCs/>
                <w:sz w:val="22"/>
                <w:szCs w:val="22"/>
                <w:rPrChange w:id="863" w:author="KHADIJAH" w:date="2016-04-26T15:11:00Z">
                  <w:rPr>
                    <w:rFonts w:ascii="Arial" w:hAnsi="Arial" w:cs="Arial"/>
                    <w:iCs/>
                  </w:rPr>
                </w:rPrChange>
              </w:rPr>
            </w:pPr>
          </w:p>
        </w:tc>
      </w:tr>
      <w:tr w:rsidR="00672008" w:rsidRPr="00794BAE" w:rsidTr="00515D53">
        <w:trPr>
          <w:trHeight w:val="567"/>
        </w:trPr>
        <w:tc>
          <w:tcPr>
            <w:tcW w:w="6981" w:type="dxa"/>
            <w:gridSpan w:val="2"/>
            <w:tcBorders>
              <w:top w:val="single" w:sz="4" w:space="0" w:color="auto"/>
              <w:left w:val="single" w:sz="4" w:space="0" w:color="auto"/>
              <w:bottom w:val="single" w:sz="4" w:space="0" w:color="auto"/>
              <w:right w:val="single" w:sz="6" w:space="0" w:color="auto"/>
            </w:tcBorders>
            <w:vAlign w:val="center"/>
          </w:tcPr>
          <w:p w:rsidR="00672008" w:rsidRPr="00794BAE" w:rsidRDefault="0088546C" w:rsidP="00560B1B">
            <w:pPr>
              <w:pStyle w:val="ListParagraph"/>
              <w:ind w:left="0"/>
              <w:rPr>
                <w:rFonts w:ascii="Arial" w:hAnsi="Arial" w:cs="Arial"/>
                <w:b/>
                <w:sz w:val="22"/>
                <w:szCs w:val="22"/>
                <w:rPrChange w:id="864" w:author="KHADIJAH" w:date="2016-04-26T15:11:00Z">
                  <w:rPr>
                    <w:rFonts w:ascii="Arial" w:hAnsi="Arial" w:cs="Arial"/>
                    <w:b/>
                  </w:rPr>
                </w:rPrChange>
              </w:rPr>
            </w:pPr>
            <w:r w:rsidRPr="0088546C">
              <w:rPr>
                <w:rFonts w:ascii="Arial" w:hAnsi="Arial" w:cs="Arial"/>
                <w:b/>
                <w:sz w:val="22"/>
                <w:szCs w:val="22"/>
                <w:rPrChange w:id="865" w:author="KHADIJAH" w:date="2016-04-26T15:11:00Z">
                  <w:rPr>
                    <w:rFonts w:ascii="Arial" w:hAnsi="Arial" w:cs="Arial"/>
                    <w:b/>
                  </w:rPr>
                </w:rPrChange>
              </w:rPr>
              <w:lastRenderedPageBreak/>
              <w:t xml:space="preserve">Work Activity  3  : Examine client’s face </w:t>
            </w:r>
          </w:p>
        </w:tc>
        <w:tc>
          <w:tcPr>
            <w:tcW w:w="2559" w:type="dxa"/>
            <w:gridSpan w:val="2"/>
            <w:tcBorders>
              <w:top w:val="single" w:sz="4" w:space="0" w:color="auto"/>
              <w:left w:val="single" w:sz="6" w:space="0" w:color="auto"/>
              <w:bottom w:val="single" w:sz="4" w:space="0" w:color="auto"/>
              <w:right w:val="single" w:sz="4" w:space="0" w:color="auto"/>
            </w:tcBorders>
            <w:vAlign w:val="center"/>
          </w:tcPr>
          <w:p w:rsidR="00672008" w:rsidRPr="00794BAE" w:rsidRDefault="0088546C" w:rsidP="002A0C17">
            <w:pPr>
              <w:jc w:val="center"/>
              <w:rPr>
                <w:b/>
                <w:sz w:val="22"/>
                <w:szCs w:val="22"/>
                <w:lang w:eastAsia="en-US"/>
                <w:rPrChange w:id="866" w:author="KHADIJAH" w:date="2016-04-26T15:11:00Z">
                  <w:rPr>
                    <w:b/>
                    <w:lang w:eastAsia="en-US"/>
                  </w:rPr>
                </w:rPrChange>
              </w:rPr>
            </w:pPr>
            <w:r w:rsidRPr="0088546C">
              <w:rPr>
                <w:b/>
                <w:sz w:val="22"/>
                <w:szCs w:val="22"/>
                <w:lang w:eastAsia="en-US"/>
                <w:rPrChange w:id="867" w:author="KHADIJAH" w:date="2016-04-26T15:11:00Z">
                  <w:rPr>
                    <w:rFonts w:ascii="Times New Roman" w:hAnsi="Times New Roman" w:cs="Times New Roman"/>
                    <w:b/>
                    <w:lang w:val="en-GB" w:eastAsia="en-US"/>
                  </w:rPr>
                </w:rPrChange>
              </w:rPr>
              <w:t>2</w:t>
            </w:r>
          </w:p>
        </w:tc>
      </w:tr>
      <w:tr w:rsidR="0045375F" w:rsidRPr="00794BAE" w:rsidTr="00560B1B">
        <w:trPr>
          <w:trHeight w:val="1070"/>
        </w:trPr>
        <w:tc>
          <w:tcPr>
            <w:tcW w:w="9540" w:type="dxa"/>
            <w:gridSpan w:val="4"/>
            <w:tcBorders>
              <w:top w:val="single" w:sz="4" w:space="0" w:color="auto"/>
              <w:left w:val="single" w:sz="4" w:space="0" w:color="auto"/>
              <w:bottom w:val="single" w:sz="4" w:space="0" w:color="auto"/>
              <w:right w:val="single" w:sz="4" w:space="0" w:color="auto"/>
            </w:tcBorders>
          </w:tcPr>
          <w:p w:rsidR="008762CB" w:rsidRPr="00794BAE" w:rsidDel="004B306E" w:rsidRDefault="008762CB" w:rsidP="00FC548A">
            <w:pPr>
              <w:pStyle w:val="ColorfulList-Accent11"/>
              <w:keepNext/>
              <w:keepLines/>
              <w:suppressAutoHyphens w:val="0"/>
              <w:spacing w:before="480"/>
              <w:ind w:left="0"/>
              <w:outlineLvl w:val="0"/>
              <w:rPr>
                <w:del w:id="868" w:author="KHADIJAH" w:date="2016-04-26T15:46:00Z"/>
                <w:rFonts w:ascii="Arial" w:hAnsi="Arial" w:cs="Arial"/>
                <w:sz w:val="22"/>
                <w:szCs w:val="22"/>
                <w:rPrChange w:id="869" w:author="KHADIJAH" w:date="2016-04-26T15:11:00Z">
                  <w:rPr>
                    <w:del w:id="870" w:author="KHADIJAH" w:date="2016-04-26T15:46:00Z"/>
                    <w:rFonts w:ascii="Arial" w:eastAsiaTheme="majorEastAsia" w:hAnsi="Arial" w:cs="Arial"/>
                    <w:b/>
                    <w:bCs/>
                    <w:color w:val="365F91" w:themeColor="accent1" w:themeShade="BF"/>
                    <w:sz w:val="28"/>
                    <w:szCs w:val="28"/>
                  </w:rPr>
                </w:rPrChange>
              </w:rPr>
            </w:pPr>
          </w:p>
          <w:p w:rsidR="0051370B" w:rsidRPr="00794BAE" w:rsidRDefault="0088546C" w:rsidP="0051370B">
            <w:pPr>
              <w:rPr>
                <w:b/>
                <w:sz w:val="22"/>
                <w:szCs w:val="22"/>
                <w:u w:val="single"/>
                <w:rPrChange w:id="871" w:author="KHADIJAH" w:date="2016-04-26T15:11:00Z">
                  <w:rPr>
                    <w:b/>
                    <w:u w:val="single"/>
                  </w:rPr>
                </w:rPrChange>
              </w:rPr>
            </w:pPr>
            <w:r w:rsidRPr="0088546C">
              <w:rPr>
                <w:b/>
                <w:sz w:val="22"/>
                <w:szCs w:val="22"/>
                <w:u w:val="single"/>
                <w:rPrChange w:id="872" w:author="KHADIJAH" w:date="2016-04-26T15:11:00Z">
                  <w:rPr>
                    <w:rFonts w:ascii="Times New Roman" w:hAnsi="Times New Roman" w:cs="Times New Roman"/>
                    <w:b/>
                    <w:u w:val="single"/>
                    <w:lang w:val="en-GB"/>
                  </w:rPr>
                </w:rPrChange>
              </w:rPr>
              <w:t>Learning objectives</w:t>
            </w:r>
          </w:p>
          <w:p w:rsidR="0051370B" w:rsidRPr="00794BAE" w:rsidRDefault="0051370B" w:rsidP="0051370B">
            <w:pPr>
              <w:rPr>
                <w:sz w:val="22"/>
                <w:szCs w:val="22"/>
                <w:rPrChange w:id="873" w:author="KHADIJAH" w:date="2016-04-26T15:11:00Z">
                  <w:rPr/>
                </w:rPrChange>
              </w:rPr>
            </w:pPr>
          </w:p>
          <w:p w:rsidR="0051370B" w:rsidRPr="00794BAE" w:rsidRDefault="0088546C" w:rsidP="0051370B">
            <w:pPr>
              <w:rPr>
                <w:sz w:val="22"/>
                <w:szCs w:val="22"/>
                <w:rPrChange w:id="874" w:author="KHADIJAH" w:date="2016-04-26T15:11:00Z">
                  <w:rPr/>
                </w:rPrChange>
              </w:rPr>
            </w:pPr>
            <w:r w:rsidRPr="0088546C">
              <w:rPr>
                <w:sz w:val="22"/>
                <w:szCs w:val="22"/>
                <w:rPrChange w:id="875" w:author="KHADIJAH" w:date="2016-04-26T15:11:00Z">
                  <w:rPr>
                    <w:rFonts w:ascii="Times New Roman" w:hAnsi="Times New Roman" w:cs="Times New Roman"/>
                    <w:lang w:val="en-GB"/>
                  </w:rPr>
                </w:rPrChange>
              </w:rPr>
              <w:t>At the end of learning session the apprentice will be able to</w:t>
            </w:r>
          </w:p>
          <w:p w:rsidR="0051370B" w:rsidRPr="00794BAE" w:rsidRDefault="0051370B" w:rsidP="00FC548A">
            <w:pPr>
              <w:pStyle w:val="ColorfulList-Accent11"/>
              <w:suppressAutoHyphens w:val="0"/>
              <w:ind w:left="0"/>
              <w:rPr>
                <w:rFonts w:ascii="Arial" w:hAnsi="Arial" w:cs="Arial"/>
                <w:sz w:val="22"/>
                <w:szCs w:val="22"/>
                <w:rPrChange w:id="876" w:author="KHADIJAH" w:date="2016-04-26T15:11:00Z">
                  <w:rPr>
                    <w:rFonts w:ascii="Arial" w:hAnsi="Arial" w:cs="Arial"/>
                  </w:rPr>
                </w:rPrChange>
              </w:rPr>
            </w:pPr>
          </w:p>
          <w:p w:rsidR="00000000" w:rsidRDefault="0088546C">
            <w:pPr>
              <w:pStyle w:val="Default"/>
              <w:numPr>
                <w:ilvl w:val="1"/>
                <w:numId w:val="50"/>
              </w:numPr>
              <w:ind w:left="356" w:hanging="356"/>
              <w:rPr>
                <w:ins w:id="877" w:author="KHADIJAH" w:date="2016-04-26T14:08:00Z"/>
                <w:color w:val="auto"/>
                <w:sz w:val="22"/>
                <w:szCs w:val="22"/>
                <w:lang w:eastAsia="ar-SA"/>
              </w:rPr>
              <w:pPrChange w:id="878" w:author="KHADIJAH" w:date="2016-04-26T14:06:00Z">
                <w:pPr>
                  <w:pStyle w:val="Default"/>
                  <w:suppressAutoHyphens/>
                  <w:ind w:left="356" w:hanging="356"/>
                </w:pPr>
              </w:pPrChange>
            </w:pPr>
            <w:del w:id="879" w:author="KHADIJAH" w:date="2016-04-26T14:06:00Z">
              <w:r w:rsidRPr="0088546C">
                <w:rPr>
                  <w:color w:val="auto"/>
                  <w:sz w:val="22"/>
                  <w:szCs w:val="22"/>
                  <w:rPrChange w:id="880" w:author="KHADIJAH" w:date="2016-04-26T15:11:00Z">
                    <w:rPr>
                      <w:color w:val="auto"/>
                    </w:rPr>
                  </w:rPrChange>
                </w:rPr>
                <w:delText xml:space="preserve">1.  </w:delText>
              </w:r>
            </w:del>
            <w:r w:rsidRPr="0088546C">
              <w:rPr>
                <w:color w:val="auto"/>
                <w:sz w:val="22"/>
                <w:szCs w:val="22"/>
                <w:rPrChange w:id="881" w:author="KHADIJAH" w:date="2016-04-26T15:11:00Z">
                  <w:rPr>
                    <w:color w:val="auto"/>
                  </w:rPr>
                </w:rPrChange>
              </w:rPr>
              <w:t>Explain the purpose of face analysis  for:</w:t>
            </w:r>
          </w:p>
          <w:p w:rsidR="00000000" w:rsidRDefault="004212E1">
            <w:pPr>
              <w:pStyle w:val="Default"/>
              <w:spacing w:line="276" w:lineRule="auto"/>
              <w:ind w:left="356"/>
              <w:rPr>
                <w:del w:id="882" w:author="KHADIJAH" w:date="2016-04-26T16:40:00Z"/>
                <w:color w:val="auto"/>
                <w:sz w:val="22"/>
                <w:szCs w:val="22"/>
                <w:rPrChange w:id="883" w:author="KHADIJAH" w:date="2016-04-26T15:11:00Z">
                  <w:rPr>
                    <w:del w:id="884" w:author="KHADIJAH" w:date="2016-04-26T16:40:00Z"/>
                    <w:color w:val="auto"/>
                    <w:lang w:eastAsia="ar-SA"/>
                  </w:rPr>
                </w:rPrChange>
              </w:rPr>
              <w:pPrChange w:id="885" w:author="KHADIJAH" w:date="2016-04-26T16:40:00Z">
                <w:pPr>
                  <w:pStyle w:val="Default"/>
                  <w:suppressAutoHyphens/>
                  <w:ind w:left="356" w:hanging="356"/>
                </w:pPr>
              </w:pPrChange>
            </w:pPr>
          </w:p>
          <w:p w:rsidR="00000000" w:rsidRDefault="0088546C">
            <w:pPr>
              <w:pStyle w:val="Default"/>
              <w:numPr>
                <w:ilvl w:val="1"/>
                <w:numId w:val="28"/>
              </w:numPr>
              <w:tabs>
                <w:tab w:val="left" w:pos="1065"/>
              </w:tabs>
              <w:spacing w:line="276" w:lineRule="auto"/>
              <w:ind w:left="1065" w:hanging="709"/>
              <w:rPr>
                <w:del w:id="886" w:author="KHADIJAH" w:date="2016-04-26T14:06:00Z"/>
                <w:color w:val="auto"/>
                <w:sz w:val="22"/>
                <w:szCs w:val="22"/>
                <w:lang w:eastAsia="ar-SA"/>
              </w:rPr>
              <w:pPrChange w:id="887" w:author="KHADIJAH" w:date="2016-04-26T16:40:00Z">
                <w:pPr>
                  <w:pStyle w:val="Default"/>
                  <w:numPr>
                    <w:ilvl w:val="1"/>
                    <w:numId w:val="28"/>
                  </w:numPr>
                  <w:suppressAutoHyphens/>
                  <w:ind w:left="765" w:hanging="360"/>
                </w:pPr>
              </w:pPrChange>
            </w:pPr>
            <w:del w:id="888" w:author="KHADIJAH" w:date="2016-04-26T14:06:00Z">
              <w:r w:rsidRPr="0088546C">
                <w:rPr>
                  <w:sz w:val="22"/>
                  <w:szCs w:val="22"/>
                  <w:rPrChange w:id="889" w:author="KHADIJAH" w:date="2016-04-26T15:11:00Z">
                    <w:rPr/>
                  </w:rPrChange>
                </w:rPr>
                <w:delText xml:space="preserve">      1.1 </w:delText>
              </w:r>
            </w:del>
            <w:r w:rsidRPr="0088546C">
              <w:rPr>
                <w:sz w:val="22"/>
                <w:szCs w:val="22"/>
                <w:rPrChange w:id="890" w:author="KHADIJAH" w:date="2016-04-26T15:11:00Z">
                  <w:rPr/>
                </w:rPrChange>
              </w:rPr>
              <w:t xml:space="preserve">Enhancing </w:t>
            </w:r>
          </w:p>
          <w:p w:rsidR="00000000" w:rsidRDefault="004212E1">
            <w:pPr>
              <w:pStyle w:val="Default"/>
              <w:numPr>
                <w:ilvl w:val="1"/>
                <w:numId w:val="28"/>
              </w:numPr>
              <w:tabs>
                <w:tab w:val="left" w:pos="1065"/>
              </w:tabs>
              <w:spacing w:line="276" w:lineRule="auto"/>
              <w:ind w:left="1065" w:hanging="709"/>
              <w:rPr>
                <w:ins w:id="891" w:author="KHADIJAH" w:date="2016-04-26T14:06:00Z"/>
                <w:color w:val="auto"/>
                <w:sz w:val="22"/>
                <w:szCs w:val="22"/>
                <w:rPrChange w:id="892" w:author="KHADIJAH" w:date="2016-04-26T15:11:00Z">
                  <w:rPr>
                    <w:ins w:id="893" w:author="KHADIJAH" w:date="2016-04-26T14:06:00Z"/>
                    <w:color w:val="auto"/>
                    <w:lang w:eastAsia="ar-SA"/>
                  </w:rPr>
                </w:rPrChange>
              </w:rPr>
              <w:pPrChange w:id="894" w:author="KHADIJAH" w:date="2016-04-26T16:40:00Z">
                <w:pPr>
                  <w:pStyle w:val="Default"/>
                  <w:suppressAutoHyphens/>
                </w:pPr>
              </w:pPrChange>
            </w:pPr>
          </w:p>
          <w:p w:rsidR="00000000" w:rsidRDefault="0088546C">
            <w:pPr>
              <w:pStyle w:val="Default"/>
              <w:numPr>
                <w:ilvl w:val="1"/>
                <w:numId w:val="28"/>
              </w:numPr>
              <w:tabs>
                <w:tab w:val="left" w:pos="1065"/>
              </w:tabs>
              <w:spacing w:line="276" w:lineRule="auto"/>
              <w:ind w:left="1065" w:hanging="709"/>
              <w:rPr>
                <w:color w:val="auto"/>
                <w:sz w:val="22"/>
                <w:szCs w:val="22"/>
                <w:rPrChange w:id="895" w:author="KHADIJAH" w:date="2016-04-26T15:11:00Z">
                  <w:rPr>
                    <w:color w:val="auto"/>
                    <w:lang w:eastAsia="ar-SA"/>
                  </w:rPr>
                </w:rPrChange>
              </w:rPr>
              <w:pPrChange w:id="896" w:author="KHADIJAH" w:date="2016-04-26T16:40:00Z">
                <w:pPr>
                  <w:pStyle w:val="Default"/>
                  <w:numPr>
                    <w:ilvl w:val="1"/>
                    <w:numId w:val="28"/>
                  </w:numPr>
                  <w:suppressAutoHyphens/>
                  <w:ind w:left="765" w:hanging="360"/>
                </w:pPr>
              </w:pPrChange>
            </w:pPr>
            <w:del w:id="897" w:author="KHADIJAH" w:date="2016-04-26T14:06:00Z">
              <w:r w:rsidRPr="0088546C">
                <w:rPr>
                  <w:color w:val="auto"/>
                  <w:sz w:val="22"/>
                  <w:szCs w:val="22"/>
                  <w:rPrChange w:id="898" w:author="KHADIJAH" w:date="2016-04-26T15:11:00Z">
                    <w:rPr>
                      <w:color w:val="auto"/>
                    </w:rPr>
                  </w:rPrChange>
                </w:rPr>
                <w:delText xml:space="preserve"> </w:delText>
              </w:r>
            </w:del>
            <w:r w:rsidRPr="0088546C">
              <w:rPr>
                <w:color w:val="auto"/>
                <w:sz w:val="22"/>
                <w:szCs w:val="22"/>
                <w:rPrChange w:id="899" w:author="KHADIJAH" w:date="2016-04-26T15:11:00Z">
                  <w:rPr>
                    <w:color w:val="auto"/>
                  </w:rPr>
                </w:rPrChange>
              </w:rPr>
              <w:t>Minimizing</w:t>
            </w:r>
          </w:p>
          <w:p w:rsidR="004E4A7A" w:rsidRPr="00794BAE" w:rsidRDefault="004E4A7A" w:rsidP="0011235D">
            <w:pPr>
              <w:pStyle w:val="Default"/>
              <w:suppressAutoHyphens/>
              <w:ind w:left="765"/>
              <w:rPr>
                <w:color w:val="auto"/>
                <w:sz w:val="22"/>
                <w:szCs w:val="22"/>
                <w:rPrChange w:id="900" w:author="KHADIJAH" w:date="2016-04-26T15:11:00Z">
                  <w:rPr>
                    <w:color w:val="auto"/>
                    <w:lang w:eastAsia="ar-SA"/>
                  </w:rPr>
                </w:rPrChange>
              </w:rPr>
            </w:pPr>
          </w:p>
          <w:p w:rsidR="00000000" w:rsidRDefault="0016383A">
            <w:pPr>
              <w:pStyle w:val="Default"/>
              <w:numPr>
                <w:ilvl w:val="0"/>
                <w:numId w:val="37"/>
              </w:numPr>
              <w:spacing w:line="360" w:lineRule="auto"/>
              <w:rPr>
                <w:sz w:val="22"/>
                <w:szCs w:val="22"/>
                <w:rPrChange w:id="901" w:author="KHADIJAH" w:date="2016-04-26T15:11:00Z">
                  <w:rPr>
                    <w:sz w:val="22"/>
                    <w:szCs w:val="22"/>
                    <w:lang w:eastAsia="ar-SA"/>
                  </w:rPr>
                </w:rPrChange>
              </w:rPr>
              <w:pPrChange w:id="902" w:author="KHADIJAH" w:date="2016-04-26T14:26:00Z">
                <w:pPr>
                  <w:pStyle w:val="Default"/>
                  <w:numPr>
                    <w:numId w:val="2"/>
                  </w:numPr>
                  <w:suppressAutoHyphens/>
                  <w:ind w:left="360" w:hanging="360"/>
                </w:pPr>
              </w:pPrChange>
            </w:pPr>
            <w:r w:rsidRPr="00794BAE">
              <w:rPr>
                <w:sz w:val="22"/>
                <w:szCs w:val="22"/>
              </w:rPr>
              <w:t xml:space="preserve">Explain </w:t>
            </w:r>
            <w:r w:rsidR="00226471">
              <w:rPr>
                <w:sz w:val="22"/>
                <w:szCs w:val="22"/>
              </w:rPr>
              <w:t xml:space="preserve">face analysis method, such as: </w:t>
            </w:r>
          </w:p>
          <w:p w:rsidR="00000000" w:rsidRDefault="00226471">
            <w:pPr>
              <w:pStyle w:val="Default"/>
              <w:numPr>
                <w:ilvl w:val="1"/>
                <w:numId w:val="30"/>
              </w:numPr>
              <w:tabs>
                <w:tab w:val="left" w:pos="1065"/>
              </w:tabs>
              <w:spacing w:line="276" w:lineRule="auto"/>
              <w:ind w:left="1065" w:hanging="705"/>
              <w:rPr>
                <w:sz w:val="22"/>
                <w:szCs w:val="22"/>
                <w:rPrChange w:id="903" w:author="KHADIJAH" w:date="2016-04-26T15:11:00Z">
                  <w:rPr>
                    <w:sz w:val="22"/>
                    <w:szCs w:val="22"/>
                    <w:lang w:eastAsia="ar-SA"/>
                  </w:rPr>
                </w:rPrChange>
              </w:rPr>
              <w:pPrChange w:id="904" w:author="KHADIJAH" w:date="2016-04-26T16:41:00Z">
                <w:pPr>
                  <w:pStyle w:val="Default"/>
                  <w:numPr>
                    <w:ilvl w:val="1"/>
                    <w:numId w:val="30"/>
                  </w:numPr>
                  <w:suppressAutoHyphens/>
                  <w:ind w:left="720" w:hanging="360"/>
                </w:pPr>
              </w:pPrChange>
            </w:pPr>
            <w:r>
              <w:rPr>
                <w:sz w:val="22"/>
                <w:szCs w:val="22"/>
              </w:rPr>
              <w:t xml:space="preserve">Observation </w:t>
            </w:r>
          </w:p>
          <w:p w:rsidR="00000000" w:rsidRDefault="00226471">
            <w:pPr>
              <w:pStyle w:val="Default"/>
              <w:numPr>
                <w:ilvl w:val="1"/>
                <w:numId w:val="30"/>
              </w:numPr>
              <w:tabs>
                <w:tab w:val="left" w:pos="1065"/>
              </w:tabs>
              <w:spacing w:line="276" w:lineRule="auto"/>
              <w:ind w:left="1065" w:hanging="705"/>
              <w:rPr>
                <w:sz w:val="22"/>
                <w:szCs w:val="22"/>
                <w:rPrChange w:id="905" w:author="KHADIJAH" w:date="2016-04-26T15:11:00Z">
                  <w:rPr>
                    <w:sz w:val="22"/>
                    <w:szCs w:val="22"/>
                    <w:lang w:eastAsia="ar-SA"/>
                  </w:rPr>
                </w:rPrChange>
              </w:rPr>
              <w:pPrChange w:id="906" w:author="KHADIJAH" w:date="2016-04-26T16:41:00Z">
                <w:pPr>
                  <w:pStyle w:val="Default"/>
                  <w:numPr>
                    <w:ilvl w:val="1"/>
                    <w:numId w:val="30"/>
                  </w:numPr>
                  <w:suppressAutoHyphens/>
                  <w:ind w:left="720" w:hanging="360"/>
                </w:pPr>
              </w:pPrChange>
            </w:pPr>
            <w:r>
              <w:rPr>
                <w:sz w:val="22"/>
                <w:szCs w:val="22"/>
              </w:rPr>
              <w:t xml:space="preserve">Question and answer </w:t>
            </w:r>
          </w:p>
          <w:p w:rsidR="00000000" w:rsidRDefault="00226471">
            <w:pPr>
              <w:pStyle w:val="Default"/>
              <w:numPr>
                <w:ilvl w:val="1"/>
                <w:numId w:val="30"/>
              </w:numPr>
              <w:tabs>
                <w:tab w:val="left" w:pos="1065"/>
              </w:tabs>
              <w:spacing w:line="276" w:lineRule="auto"/>
              <w:ind w:left="1065" w:hanging="705"/>
              <w:rPr>
                <w:sz w:val="22"/>
                <w:szCs w:val="22"/>
                <w:rPrChange w:id="907" w:author="KHADIJAH" w:date="2016-04-26T15:11:00Z">
                  <w:rPr>
                    <w:sz w:val="22"/>
                    <w:szCs w:val="22"/>
                    <w:lang w:eastAsia="ar-SA"/>
                  </w:rPr>
                </w:rPrChange>
              </w:rPr>
              <w:pPrChange w:id="908" w:author="KHADIJAH" w:date="2016-04-26T16:41:00Z">
                <w:pPr>
                  <w:pStyle w:val="Default"/>
                  <w:numPr>
                    <w:ilvl w:val="1"/>
                    <w:numId w:val="30"/>
                  </w:numPr>
                  <w:suppressAutoHyphens/>
                  <w:ind w:left="720" w:hanging="360"/>
                </w:pPr>
              </w:pPrChange>
            </w:pPr>
            <w:r>
              <w:rPr>
                <w:sz w:val="22"/>
                <w:szCs w:val="22"/>
              </w:rPr>
              <w:t xml:space="preserve">Visual check-up </w:t>
            </w:r>
          </w:p>
          <w:p w:rsidR="00000000" w:rsidRDefault="00226471">
            <w:pPr>
              <w:pStyle w:val="Default"/>
              <w:numPr>
                <w:ilvl w:val="1"/>
                <w:numId w:val="30"/>
              </w:numPr>
              <w:tabs>
                <w:tab w:val="left" w:pos="1065"/>
              </w:tabs>
              <w:spacing w:line="276" w:lineRule="auto"/>
              <w:ind w:left="1065" w:hanging="705"/>
              <w:rPr>
                <w:sz w:val="22"/>
                <w:szCs w:val="22"/>
                <w:rPrChange w:id="909" w:author="KHADIJAH" w:date="2016-04-26T15:11:00Z">
                  <w:rPr>
                    <w:sz w:val="22"/>
                    <w:szCs w:val="22"/>
                    <w:lang w:eastAsia="ar-SA"/>
                  </w:rPr>
                </w:rPrChange>
              </w:rPr>
              <w:pPrChange w:id="910" w:author="KHADIJAH" w:date="2016-04-26T16:41:00Z">
                <w:pPr>
                  <w:pStyle w:val="Default"/>
                  <w:numPr>
                    <w:ilvl w:val="1"/>
                    <w:numId w:val="30"/>
                  </w:numPr>
                  <w:suppressAutoHyphens/>
                  <w:ind w:left="720" w:hanging="360"/>
                </w:pPr>
              </w:pPrChange>
            </w:pPr>
            <w:r>
              <w:rPr>
                <w:sz w:val="22"/>
                <w:szCs w:val="22"/>
              </w:rPr>
              <w:t>Etc.</w:t>
            </w:r>
          </w:p>
          <w:p w:rsidR="00630ACB" w:rsidRDefault="00630ACB" w:rsidP="00560B1B">
            <w:pPr>
              <w:pStyle w:val="Default"/>
              <w:suppressAutoHyphens/>
              <w:rPr>
                <w:ins w:id="911" w:author="KHADIJAH" w:date="2016-04-26T16:41:00Z"/>
                <w:sz w:val="22"/>
                <w:szCs w:val="22"/>
              </w:rPr>
            </w:pPr>
          </w:p>
          <w:p w:rsidR="00695370" w:rsidRDefault="00695370" w:rsidP="00560B1B">
            <w:pPr>
              <w:pStyle w:val="Default"/>
              <w:suppressAutoHyphens/>
              <w:rPr>
                <w:ins w:id="912" w:author="KHADIJAH" w:date="2016-04-26T16:41:00Z"/>
                <w:sz w:val="22"/>
                <w:szCs w:val="22"/>
              </w:rPr>
            </w:pPr>
          </w:p>
          <w:p w:rsidR="00695370" w:rsidRDefault="00695370" w:rsidP="00560B1B">
            <w:pPr>
              <w:pStyle w:val="Default"/>
              <w:suppressAutoHyphens/>
              <w:rPr>
                <w:ins w:id="913" w:author="KHADIJAH" w:date="2016-04-26T16:41:00Z"/>
                <w:sz w:val="22"/>
                <w:szCs w:val="22"/>
              </w:rPr>
            </w:pPr>
          </w:p>
          <w:p w:rsidR="00695370" w:rsidRDefault="00695370" w:rsidP="00560B1B">
            <w:pPr>
              <w:pStyle w:val="Default"/>
              <w:suppressAutoHyphens/>
              <w:rPr>
                <w:ins w:id="914" w:author="KHADIJAH" w:date="2016-04-26T16:41:00Z"/>
                <w:sz w:val="22"/>
                <w:szCs w:val="22"/>
              </w:rPr>
            </w:pPr>
          </w:p>
          <w:p w:rsidR="00695370" w:rsidRPr="00794BAE" w:rsidRDefault="00695370" w:rsidP="00560B1B">
            <w:pPr>
              <w:pStyle w:val="Default"/>
              <w:suppressAutoHyphens/>
              <w:rPr>
                <w:sz w:val="22"/>
                <w:szCs w:val="22"/>
                <w:rPrChange w:id="915" w:author="KHADIJAH" w:date="2016-04-26T15:11:00Z">
                  <w:rPr>
                    <w:sz w:val="22"/>
                    <w:szCs w:val="22"/>
                    <w:lang w:eastAsia="ar-SA"/>
                  </w:rPr>
                </w:rPrChange>
              </w:rPr>
            </w:pPr>
          </w:p>
          <w:p w:rsidR="00560B1B" w:rsidRPr="00794BAE" w:rsidRDefault="00226471" w:rsidP="0011235D">
            <w:pPr>
              <w:pStyle w:val="Default"/>
              <w:numPr>
                <w:ilvl w:val="0"/>
                <w:numId w:val="30"/>
              </w:numPr>
              <w:suppressAutoHyphens/>
              <w:rPr>
                <w:ins w:id="916" w:author="KHADIJAH" w:date="2016-04-26T14:08:00Z"/>
                <w:sz w:val="22"/>
                <w:szCs w:val="22"/>
                <w:rPrChange w:id="917" w:author="KHADIJAH" w:date="2016-04-26T15:11:00Z">
                  <w:rPr>
                    <w:ins w:id="918" w:author="KHADIJAH" w:date="2016-04-26T14:08:00Z"/>
                    <w:sz w:val="22"/>
                    <w:szCs w:val="22"/>
                    <w:lang w:eastAsia="ar-SA"/>
                  </w:rPr>
                </w:rPrChange>
              </w:rPr>
            </w:pPr>
            <w:r>
              <w:rPr>
                <w:sz w:val="22"/>
                <w:szCs w:val="22"/>
              </w:rPr>
              <w:lastRenderedPageBreak/>
              <w:t xml:space="preserve">Explain face structure, such as: </w:t>
            </w:r>
          </w:p>
          <w:p w:rsidR="00000000" w:rsidRDefault="004212E1">
            <w:pPr>
              <w:pStyle w:val="Default"/>
              <w:ind w:left="360"/>
              <w:rPr>
                <w:sz w:val="22"/>
                <w:szCs w:val="22"/>
                <w:rPrChange w:id="919" w:author="KHADIJAH" w:date="2016-04-26T15:11:00Z">
                  <w:rPr>
                    <w:sz w:val="22"/>
                    <w:szCs w:val="22"/>
                    <w:lang w:eastAsia="ar-SA"/>
                  </w:rPr>
                </w:rPrChange>
              </w:rPr>
              <w:pPrChange w:id="920" w:author="KHADIJAH" w:date="2016-04-26T14:08:00Z">
                <w:pPr>
                  <w:pStyle w:val="Default"/>
                  <w:numPr>
                    <w:numId w:val="30"/>
                  </w:numPr>
                  <w:suppressAutoHyphens/>
                  <w:ind w:left="360" w:hanging="360"/>
                </w:pPr>
              </w:pPrChange>
            </w:pPr>
          </w:p>
          <w:p w:rsidR="00000000" w:rsidRDefault="00226471">
            <w:pPr>
              <w:pStyle w:val="Default"/>
              <w:numPr>
                <w:ilvl w:val="1"/>
                <w:numId w:val="30"/>
              </w:numPr>
              <w:tabs>
                <w:tab w:val="left" w:pos="1065"/>
              </w:tabs>
              <w:spacing w:line="276" w:lineRule="auto"/>
              <w:ind w:left="1065" w:hanging="709"/>
              <w:rPr>
                <w:sz w:val="22"/>
                <w:szCs w:val="22"/>
                <w:rPrChange w:id="921" w:author="KHADIJAH" w:date="2016-04-26T15:11:00Z">
                  <w:rPr>
                    <w:sz w:val="22"/>
                    <w:szCs w:val="22"/>
                    <w:lang w:eastAsia="ar-SA"/>
                  </w:rPr>
                </w:rPrChange>
              </w:rPr>
              <w:pPrChange w:id="922" w:author="KHADIJAH" w:date="2016-04-26T16:41:00Z">
                <w:pPr>
                  <w:pStyle w:val="Default"/>
                  <w:numPr>
                    <w:ilvl w:val="1"/>
                    <w:numId w:val="30"/>
                  </w:numPr>
                  <w:suppressAutoHyphens/>
                  <w:ind w:left="720" w:hanging="360"/>
                </w:pPr>
              </w:pPrChange>
            </w:pPr>
            <w:r>
              <w:rPr>
                <w:sz w:val="22"/>
                <w:szCs w:val="22"/>
              </w:rPr>
              <w:t>Type of face (oval, square, diamond, heart shape, round, pear, oblong, triangle)</w:t>
            </w:r>
          </w:p>
          <w:p w:rsidR="00000000" w:rsidRDefault="00226471">
            <w:pPr>
              <w:pStyle w:val="Default"/>
              <w:numPr>
                <w:ilvl w:val="1"/>
                <w:numId w:val="30"/>
              </w:numPr>
              <w:tabs>
                <w:tab w:val="left" w:pos="1065"/>
              </w:tabs>
              <w:spacing w:line="276" w:lineRule="auto"/>
              <w:ind w:left="1065" w:hanging="709"/>
              <w:rPr>
                <w:sz w:val="22"/>
                <w:szCs w:val="22"/>
                <w:rPrChange w:id="923" w:author="KHADIJAH" w:date="2016-04-26T15:11:00Z">
                  <w:rPr>
                    <w:sz w:val="22"/>
                    <w:szCs w:val="22"/>
                    <w:lang w:eastAsia="ar-SA"/>
                  </w:rPr>
                </w:rPrChange>
              </w:rPr>
              <w:pPrChange w:id="924" w:author="KHADIJAH" w:date="2016-04-26T16:41:00Z">
                <w:pPr>
                  <w:pStyle w:val="Default"/>
                  <w:numPr>
                    <w:ilvl w:val="1"/>
                    <w:numId w:val="30"/>
                  </w:numPr>
                  <w:suppressAutoHyphens/>
                  <w:ind w:left="720" w:hanging="360"/>
                </w:pPr>
              </w:pPrChange>
            </w:pPr>
            <w:r>
              <w:rPr>
                <w:sz w:val="22"/>
                <w:szCs w:val="22"/>
              </w:rPr>
              <w:t xml:space="preserve">Type of forehead (protruding, broad, narrow). </w:t>
            </w:r>
          </w:p>
          <w:p w:rsidR="00000000" w:rsidRDefault="00226471">
            <w:pPr>
              <w:pStyle w:val="Default"/>
              <w:numPr>
                <w:ilvl w:val="1"/>
                <w:numId w:val="30"/>
              </w:numPr>
              <w:tabs>
                <w:tab w:val="left" w:pos="1065"/>
              </w:tabs>
              <w:spacing w:line="276" w:lineRule="auto"/>
              <w:ind w:left="1065" w:hanging="709"/>
              <w:rPr>
                <w:sz w:val="22"/>
                <w:szCs w:val="22"/>
                <w:rPrChange w:id="925" w:author="KHADIJAH" w:date="2016-04-26T15:11:00Z">
                  <w:rPr>
                    <w:sz w:val="22"/>
                    <w:szCs w:val="22"/>
                    <w:lang w:eastAsia="ar-SA"/>
                  </w:rPr>
                </w:rPrChange>
              </w:rPr>
              <w:pPrChange w:id="926" w:author="KHADIJAH" w:date="2016-04-26T16:41:00Z">
                <w:pPr>
                  <w:pStyle w:val="Default"/>
                  <w:numPr>
                    <w:ilvl w:val="1"/>
                    <w:numId w:val="30"/>
                  </w:numPr>
                  <w:suppressAutoHyphens/>
                  <w:ind w:left="720" w:hanging="360"/>
                </w:pPr>
              </w:pPrChange>
            </w:pPr>
            <w:r>
              <w:rPr>
                <w:sz w:val="22"/>
                <w:szCs w:val="22"/>
              </w:rPr>
              <w:t xml:space="preserve"> Type of eyebrows (oblique, natural, fine, angled, emphatic). </w:t>
            </w:r>
          </w:p>
          <w:p w:rsidR="00000000" w:rsidRDefault="00226471">
            <w:pPr>
              <w:pStyle w:val="Default"/>
              <w:numPr>
                <w:ilvl w:val="1"/>
                <w:numId w:val="30"/>
              </w:numPr>
              <w:tabs>
                <w:tab w:val="left" w:pos="1065"/>
              </w:tabs>
              <w:spacing w:line="276" w:lineRule="auto"/>
              <w:ind w:left="1065" w:hanging="709"/>
              <w:rPr>
                <w:sz w:val="22"/>
                <w:szCs w:val="22"/>
                <w:rPrChange w:id="927" w:author="KHADIJAH" w:date="2016-04-26T15:11:00Z">
                  <w:rPr>
                    <w:sz w:val="22"/>
                    <w:szCs w:val="22"/>
                    <w:lang w:eastAsia="ar-SA"/>
                  </w:rPr>
                </w:rPrChange>
              </w:rPr>
              <w:pPrChange w:id="928" w:author="KHADIJAH" w:date="2016-04-26T16:41:00Z">
                <w:pPr>
                  <w:pStyle w:val="Default"/>
                  <w:numPr>
                    <w:ilvl w:val="1"/>
                    <w:numId w:val="30"/>
                  </w:numPr>
                  <w:suppressAutoHyphens/>
                  <w:ind w:left="720" w:hanging="360"/>
                </w:pPr>
              </w:pPrChange>
            </w:pPr>
            <w:r>
              <w:rPr>
                <w:sz w:val="22"/>
                <w:szCs w:val="22"/>
              </w:rPr>
              <w:t xml:space="preserve">Type of eye shape (protruding eyes, deep set eyes, round, hooded/heavy lidded eyes, small eyes, wide set eyes, close set eyes, bulging eye, dark circle eyes, eye bag) </w:t>
            </w:r>
          </w:p>
          <w:p w:rsidR="00000000" w:rsidRDefault="00226471">
            <w:pPr>
              <w:pStyle w:val="Default"/>
              <w:numPr>
                <w:ilvl w:val="1"/>
                <w:numId w:val="30"/>
              </w:numPr>
              <w:tabs>
                <w:tab w:val="left" w:pos="1065"/>
              </w:tabs>
              <w:spacing w:line="276" w:lineRule="auto"/>
              <w:ind w:left="1065" w:hanging="709"/>
              <w:rPr>
                <w:sz w:val="22"/>
                <w:szCs w:val="22"/>
                <w:rPrChange w:id="929" w:author="KHADIJAH" w:date="2016-04-26T15:11:00Z">
                  <w:rPr>
                    <w:sz w:val="22"/>
                    <w:szCs w:val="22"/>
                    <w:lang w:eastAsia="ar-SA"/>
                  </w:rPr>
                </w:rPrChange>
              </w:rPr>
              <w:pPrChange w:id="930" w:author="KHADIJAH" w:date="2016-04-26T16:41:00Z">
                <w:pPr>
                  <w:pStyle w:val="Default"/>
                  <w:numPr>
                    <w:ilvl w:val="1"/>
                    <w:numId w:val="30"/>
                  </w:numPr>
                  <w:suppressAutoHyphens/>
                  <w:ind w:left="720" w:hanging="360"/>
                </w:pPr>
              </w:pPrChange>
            </w:pPr>
            <w:r>
              <w:rPr>
                <w:sz w:val="22"/>
                <w:szCs w:val="22"/>
              </w:rPr>
              <w:t>Type of nose (large /protruding nose, short flat nose, short nose, sharp nose, big nose, thin nose).</w:t>
            </w:r>
          </w:p>
          <w:p w:rsidR="00000000" w:rsidRDefault="00226471">
            <w:pPr>
              <w:pStyle w:val="Default"/>
              <w:numPr>
                <w:ilvl w:val="1"/>
                <w:numId w:val="30"/>
              </w:numPr>
              <w:tabs>
                <w:tab w:val="left" w:pos="1065"/>
              </w:tabs>
              <w:spacing w:line="276" w:lineRule="auto"/>
              <w:ind w:left="1065" w:hanging="709"/>
              <w:rPr>
                <w:sz w:val="22"/>
                <w:szCs w:val="22"/>
                <w:rPrChange w:id="931" w:author="KHADIJAH" w:date="2016-04-26T15:11:00Z">
                  <w:rPr>
                    <w:sz w:val="22"/>
                    <w:szCs w:val="22"/>
                    <w:lang w:eastAsia="ar-SA"/>
                  </w:rPr>
                </w:rPrChange>
              </w:rPr>
              <w:pPrChange w:id="932" w:author="KHADIJAH" w:date="2016-04-26T16:41:00Z">
                <w:pPr>
                  <w:pStyle w:val="Default"/>
                  <w:numPr>
                    <w:ilvl w:val="1"/>
                    <w:numId w:val="30"/>
                  </w:numPr>
                  <w:suppressAutoHyphens/>
                  <w:ind w:left="720" w:hanging="360"/>
                </w:pPr>
              </w:pPrChange>
            </w:pPr>
            <w:r>
              <w:rPr>
                <w:sz w:val="22"/>
                <w:szCs w:val="22"/>
              </w:rPr>
              <w:t xml:space="preserve"> Type of lips ( thin upper lip, thin lower lip, thin upper and lower lips, cupid bow pointed upper lip, dropping corners lips, uneven lips, straight upper lips, fine lines around the lips, sharp peaks, oval lips, large full lips) </w:t>
            </w:r>
          </w:p>
          <w:p w:rsidR="00630ACB" w:rsidRPr="00794BAE" w:rsidRDefault="00630ACB" w:rsidP="00630ACB">
            <w:pPr>
              <w:pStyle w:val="Default"/>
              <w:suppressAutoHyphens/>
              <w:rPr>
                <w:sz w:val="22"/>
                <w:szCs w:val="22"/>
                <w:rPrChange w:id="933" w:author="KHADIJAH" w:date="2016-04-26T15:11:00Z">
                  <w:rPr>
                    <w:sz w:val="22"/>
                    <w:szCs w:val="22"/>
                    <w:lang w:eastAsia="ar-SA"/>
                  </w:rPr>
                </w:rPrChange>
              </w:rPr>
            </w:pPr>
          </w:p>
          <w:p w:rsidR="00000000" w:rsidRDefault="00226471">
            <w:pPr>
              <w:pStyle w:val="Default"/>
              <w:numPr>
                <w:ilvl w:val="0"/>
                <w:numId w:val="30"/>
              </w:numPr>
              <w:spacing w:line="360" w:lineRule="auto"/>
              <w:rPr>
                <w:sz w:val="22"/>
                <w:szCs w:val="22"/>
                <w:rPrChange w:id="934" w:author="KHADIJAH" w:date="2016-04-26T15:11:00Z">
                  <w:rPr>
                    <w:sz w:val="22"/>
                    <w:szCs w:val="22"/>
                    <w:lang w:eastAsia="ar-SA"/>
                  </w:rPr>
                </w:rPrChange>
              </w:rPr>
              <w:pPrChange w:id="935" w:author="KHADIJAH" w:date="2016-04-26T14:09:00Z">
                <w:pPr>
                  <w:pStyle w:val="Default"/>
                  <w:numPr>
                    <w:numId w:val="30"/>
                  </w:numPr>
                  <w:suppressAutoHyphens/>
                  <w:ind w:left="360" w:hanging="360"/>
                </w:pPr>
              </w:pPrChange>
            </w:pPr>
            <w:r>
              <w:rPr>
                <w:sz w:val="22"/>
                <w:szCs w:val="22"/>
              </w:rPr>
              <w:t xml:space="preserve">Define basic types of skin &amp; their characteristic, such as: </w:t>
            </w:r>
          </w:p>
          <w:p w:rsidR="006E7F4B" w:rsidRPr="00794BAE" w:rsidRDefault="006E7F4B" w:rsidP="006E7F4B">
            <w:pPr>
              <w:pStyle w:val="ListParagraph"/>
              <w:numPr>
                <w:ilvl w:val="0"/>
                <w:numId w:val="8"/>
              </w:numPr>
              <w:suppressAutoHyphens w:val="0"/>
              <w:autoSpaceDE w:val="0"/>
              <w:autoSpaceDN w:val="0"/>
              <w:adjustRightInd w:val="0"/>
              <w:spacing w:line="360" w:lineRule="auto"/>
              <w:contextualSpacing w:val="0"/>
              <w:rPr>
                <w:ins w:id="936" w:author="KHADIJAH" w:date="2016-04-26T14:09:00Z"/>
                <w:rFonts w:ascii="Arial" w:hAnsi="Arial" w:cs="Arial"/>
                <w:vanish/>
                <w:color w:val="000000"/>
                <w:sz w:val="22"/>
                <w:szCs w:val="22"/>
                <w:lang w:val="en-US" w:eastAsia="en-US"/>
              </w:rPr>
            </w:pPr>
          </w:p>
          <w:p w:rsidR="006E7F4B" w:rsidRPr="00794BAE" w:rsidRDefault="006E7F4B" w:rsidP="006E7F4B">
            <w:pPr>
              <w:pStyle w:val="ListParagraph"/>
              <w:numPr>
                <w:ilvl w:val="0"/>
                <w:numId w:val="8"/>
              </w:numPr>
              <w:suppressAutoHyphens w:val="0"/>
              <w:autoSpaceDE w:val="0"/>
              <w:autoSpaceDN w:val="0"/>
              <w:adjustRightInd w:val="0"/>
              <w:spacing w:line="360" w:lineRule="auto"/>
              <w:contextualSpacing w:val="0"/>
              <w:rPr>
                <w:ins w:id="937" w:author="KHADIJAH" w:date="2016-04-26T14:09:00Z"/>
                <w:rFonts w:ascii="Arial" w:hAnsi="Arial" w:cs="Arial"/>
                <w:vanish/>
                <w:color w:val="000000"/>
                <w:sz w:val="22"/>
                <w:szCs w:val="22"/>
                <w:lang w:val="en-US" w:eastAsia="en-US"/>
              </w:rPr>
            </w:pPr>
          </w:p>
          <w:p w:rsidR="006E7F4B" w:rsidRPr="00794BAE" w:rsidRDefault="006E7F4B" w:rsidP="006E7F4B">
            <w:pPr>
              <w:pStyle w:val="ListParagraph"/>
              <w:numPr>
                <w:ilvl w:val="0"/>
                <w:numId w:val="8"/>
              </w:numPr>
              <w:suppressAutoHyphens w:val="0"/>
              <w:autoSpaceDE w:val="0"/>
              <w:autoSpaceDN w:val="0"/>
              <w:adjustRightInd w:val="0"/>
              <w:spacing w:line="360" w:lineRule="auto"/>
              <w:contextualSpacing w:val="0"/>
              <w:rPr>
                <w:ins w:id="938" w:author="KHADIJAH" w:date="2016-04-26T14:09:00Z"/>
                <w:rFonts w:ascii="Arial" w:hAnsi="Arial" w:cs="Arial"/>
                <w:vanish/>
                <w:color w:val="000000"/>
                <w:sz w:val="22"/>
                <w:szCs w:val="22"/>
                <w:lang w:val="en-US" w:eastAsia="en-US"/>
              </w:rPr>
            </w:pPr>
          </w:p>
          <w:p w:rsidR="006E7F4B" w:rsidRPr="00794BAE" w:rsidRDefault="006E7F4B" w:rsidP="006E7F4B">
            <w:pPr>
              <w:pStyle w:val="ListParagraph"/>
              <w:numPr>
                <w:ilvl w:val="0"/>
                <w:numId w:val="8"/>
              </w:numPr>
              <w:suppressAutoHyphens w:val="0"/>
              <w:autoSpaceDE w:val="0"/>
              <w:autoSpaceDN w:val="0"/>
              <w:adjustRightInd w:val="0"/>
              <w:spacing w:line="360" w:lineRule="auto"/>
              <w:contextualSpacing w:val="0"/>
              <w:rPr>
                <w:ins w:id="939" w:author="KHADIJAH" w:date="2016-04-26T14:09:00Z"/>
                <w:rFonts w:ascii="Arial" w:hAnsi="Arial" w:cs="Arial"/>
                <w:vanish/>
                <w:color w:val="000000"/>
                <w:sz w:val="22"/>
                <w:szCs w:val="22"/>
                <w:lang w:val="en-US" w:eastAsia="en-US"/>
              </w:rPr>
            </w:pPr>
          </w:p>
          <w:p w:rsidR="00000000" w:rsidRDefault="00226471">
            <w:pPr>
              <w:pStyle w:val="Default"/>
              <w:numPr>
                <w:ilvl w:val="1"/>
                <w:numId w:val="8"/>
              </w:numPr>
              <w:spacing w:line="276" w:lineRule="auto"/>
              <w:ind w:left="1065" w:hanging="705"/>
              <w:rPr>
                <w:sz w:val="22"/>
                <w:szCs w:val="22"/>
                <w:rPrChange w:id="940" w:author="KHADIJAH" w:date="2016-04-26T15:11:00Z">
                  <w:rPr>
                    <w:sz w:val="22"/>
                    <w:szCs w:val="22"/>
                    <w:lang w:eastAsia="ar-SA"/>
                  </w:rPr>
                </w:rPrChange>
              </w:rPr>
              <w:pPrChange w:id="941" w:author="KHADIJAH" w:date="2016-04-26T16:41:00Z">
                <w:pPr>
                  <w:pStyle w:val="Default"/>
                  <w:numPr>
                    <w:ilvl w:val="1"/>
                    <w:numId w:val="8"/>
                  </w:numPr>
                  <w:suppressAutoHyphens/>
                  <w:ind w:left="792" w:hanging="432"/>
                </w:pPr>
              </w:pPrChange>
            </w:pPr>
            <w:r>
              <w:rPr>
                <w:sz w:val="22"/>
                <w:szCs w:val="22"/>
              </w:rPr>
              <w:t xml:space="preserve">Normal skin </w:t>
            </w:r>
          </w:p>
          <w:p w:rsidR="00000000" w:rsidRDefault="00226471">
            <w:pPr>
              <w:pStyle w:val="Default"/>
              <w:numPr>
                <w:ilvl w:val="1"/>
                <w:numId w:val="8"/>
              </w:numPr>
              <w:spacing w:line="276" w:lineRule="auto"/>
              <w:ind w:left="1065" w:hanging="705"/>
              <w:rPr>
                <w:sz w:val="22"/>
                <w:szCs w:val="22"/>
                <w:rPrChange w:id="942" w:author="KHADIJAH" w:date="2016-04-26T15:11:00Z">
                  <w:rPr>
                    <w:sz w:val="22"/>
                    <w:szCs w:val="22"/>
                    <w:lang w:eastAsia="ar-SA"/>
                  </w:rPr>
                </w:rPrChange>
              </w:rPr>
              <w:pPrChange w:id="943" w:author="KHADIJAH" w:date="2016-04-26T16:41:00Z">
                <w:pPr>
                  <w:pStyle w:val="Default"/>
                  <w:numPr>
                    <w:ilvl w:val="1"/>
                    <w:numId w:val="8"/>
                  </w:numPr>
                  <w:suppressAutoHyphens/>
                  <w:ind w:left="792" w:hanging="432"/>
                </w:pPr>
              </w:pPrChange>
            </w:pPr>
            <w:r>
              <w:rPr>
                <w:sz w:val="22"/>
                <w:szCs w:val="22"/>
              </w:rPr>
              <w:t xml:space="preserve">Dry skin </w:t>
            </w:r>
          </w:p>
          <w:p w:rsidR="00000000" w:rsidRDefault="00226471">
            <w:pPr>
              <w:pStyle w:val="Default"/>
              <w:numPr>
                <w:ilvl w:val="1"/>
                <w:numId w:val="8"/>
              </w:numPr>
              <w:spacing w:line="276" w:lineRule="auto"/>
              <w:ind w:left="1065" w:hanging="705"/>
              <w:rPr>
                <w:sz w:val="22"/>
                <w:szCs w:val="22"/>
                <w:rPrChange w:id="944" w:author="KHADIJAH" w:date="2016-04-26T15:11:00Z">
                  <w:rPr>
                    <w:sz w:val="22"/>
                    <w:szCs w:val="22"/>
                    <w:lang w:eastAsia="ar-SA"/>
                  </w:rPr>
                </w:rPrChange>
              </w:rPr>
              <w:pPrChange w:id="945" w:author="KHADIJAH" w:date="2016-04-26T16:41:00Z">
                <w:pPr>
                  <w:pStyle w:val="Default"/>
                  <w:numPr>
                    <w:ilvl w:val="1"/>
                    <w:numId w:val="8"/>
                  </w:numPr>
                  <w:suppressAutoHyphens/>
                  <w:ind w:left="792" w:hanging="432"/>
                </w:pPr>
              </w:pPrChange>
            </w:pPr>
            <w:r>
              <w:rPr>
                <w:sz w:val="22"/>
                <w:szCs w:val="22"/>
              </w:rPr>
              <w:t xml:space="preserve">Combination skin </w:t>
            </w:r>
          </w:p>
          <w:p w:rsidR="00000000" w:rsidRDefault="00226471">
            <w:pPr>
              <w:pStyle w:val="Default"/>
              <w:numPr>
                <w:ilvl w:val="1"/>
                <w:numId w:val="8"/>
              </w:numPr>
              <w:spacing w:line="276" w:lineRule="auto"/>
              <w:ind w:left="1065" w:hanging="705"/>
              <w:rPr>
                <w:sz w:val="22"/>
                <w:szCs w:val="22"/>
                <w:rPrChange w:id="946" w:author="KHADIJAH" w:date="2016-04-26T15:11:00Z">
                  <w:rPr>
                    <w:sz w:val="22"/>
                    <w:szCs w:val="22"/>
                    <w:lang w:eastAsia="ar-SA"/>
                  </w:rPr>
                </w:rPrChange>
              </w:rPr>
              <w:pPrChange w:id="947" w:author="KHADIJAH" w:date="2016-04-26T16:41:00Z">
                <w:pPr>
                  <w:pStyle w:val="Default"/>
                  <w:numPr>
                    <w:ilvl w:val="1"/>
                    <w:numId w:val="8"/>
                  </w:numPr>
                  <w:suppressAutoHyphens/>
                  <w:ind w:left="792" w:hanging="432"/>
                </w:pPr>
              </w:pPrChange>
            </w:pPr>
            <w:r>
              <w:rPr>
                <w:sz w:val="22"/>
                <w:szCs w:val="22"/>
              </w:rPr>
              <w:t xml:space="preserve">Sensitive skin disease (Acne). </w:t>
            </w:r>
          </w:p>
          <w:p w:rsidR="00000000" w:rsidRDefault="00226471">
            <w:pPr>
              <w:pStyle w:val="Default"/>
              <w:numPr>
                <w:ilvl w:val="1"/>
                <w:numId w:val="8"/>
              </w:numPr>
              <w:spacing w:line="276" w:lineRule="auto"/>
              <w:ind w:left="1065" w:hanging="705"/>
              <w:rPr>
                <w:sz w:val="22"/>
                <w:szCs w:val="22"/>
                <w:rPrChange w:id="948" w:author="KHADIJAH" w:date="2016-04-26T15:11:00Z">
                  <w:rPr>
                    <w:sz w:val="22"/>
                    <w:szCs w:val="22"/>
                    <w:lang w:eastAsia="ar-SA"/>
                  </w:rPr>
                </w:rPrChange>
              </w:rPr>
              <w:pPrChange w:id="949" w:author="KHADIJAH" w:date="2016-04-26T16:41:00Z">
                <w:pPr>
                  <w:pStyle w:val="Default"/>
                  <w:numPr>
                    <w:ilvl w:val="1"/>
                    <w:numId w:val="8"/>
                  </w:numPr>
                  <w:suppressAutoHyphens/>
                  <w:ind w:left="792" w:hanging="432"/>
                </w:pPr>
              </w:pPrChange>
            </w:pPr>
            <w:r>
              <w:rPr>
                <w:sz w:val="22"/>
                <w:szCs w:val="22"/>
              </w:rPr>
              <w:t xml:space="preserve">Oily skin </w:t>
            </w:r>
          </w:p>
          <w:p w:rsidR="00630ACB" w:rsidRDefault="00630ACB" w:rsidP="00630ACB">
            <w:pPr>
              <w:pStyle w:val="Default"/>
              <w:rPr>
                <w:ins w:id="950" w:author="KHADIJAH" w:date="2016-04-26T15:12:00Z"/>
                <w:sz w:val="22"/>
                <w:szCs w:val="22"/>
              </w:rPr>
            </w:pPr>
          </w:p>
          <w:p w:rsidR="0022481D" w:rsidRPr="00794BAE" w:rsidRDefault="0022481D" w:rsidP="00630ACB">
            <w:pPr>
              <w:pStyle w:val="Default"/>
              <w:rPr>
                <w:sz w:val="22"/>
                <w:szCs w:val="22"/>
              </w:rPr>
            </w:pPr>
          </w:p>
          <w:p w:rsidR="00000000" w:rsidRDefault="00226471">
            <w:pPr>
              <w:pStyle w:val="Default"/>
              <w:numPr>
                <w:ilvl w:val="0"/>
                <w:numId w:val="8"/>
              </w:numPr>
              <w:spacing w:line="360" w:lineRule="auto"/>
              <w:rPr>
                <w:sz w:val="22"/>
                <w:szCs w:val="22"/>
                <w:rPrChange w:id="951" w:author="KHADIJAH" w:date="2016-04-26T15:11:00Z">
                  <w:rPr>
                    <w:sz w:val="22"/>
                    <w:szCs w:val="22"/>
                    <w:lang w:eastAsia="ar-SA"/>
                  </w:rPr>
                </w:rPrChange>
              </w:rPr>
              <w:pPrChange w:id="952" w:author="KHADIJAH" w:date="2016-04-26T14:09:00Z">
                <w:pPr>
                  <w:pStyle w:val="Default"/>
                  <w:numPr>
                    <w:numId w:val="8"/>
                  </w:numPr>
                  <w:suppressAutoHyphens/>
                  <w:ind w:left="360" w:hanging="360"/>
                </w:pPr>
              </w:pPrChange>
            </w:pPr>
            <w:r>
              <w:rPr>
                <w:sz w:val="22"/>
                <w:szCs w:val="22"/>
              </w:rPr>
              <w:t xml:space="preserve">Define types of contra indication, such as: </w:t>
            </w:r>
          </w:p>
          <w:p w:rsidR="006E7F4B" w:rsidRPr="00794BAE" w:rsidRDefault="006E7F4B" w:rsidP="006E7F4B">
            <w:pPr>
              <w:pStyle w:val="ListParagraph"/>
              <w:numPr>
                <w:ilvl w:val="0"/>
                <w:numId w:val="9"/>
              </w:numPr>
              <w:suppressAutoHyphens w:val="0"/>
              <w:autoSpaceDE w:val="0"/>
              <w:autoSpaceDN w:val="0"/>
              <w:adjustRightInd w:val="0"/>
              <w:spacing w:line="360" w:lineRule="auto"/>
              <w:contextualSpacing w:val="0"/>
              <w:rPr>
                <w:ins w:id="953" w:author="KHADIJAH" w:date="2016-04-26T14:09:00Z"/>
                <w:rFonts w:ascii="Arial" w:hAnsi="Arial" w:cs="Arial"/>
                <w:vanish/>
                <w:color w:val="000000"/>
                <w:sz w:val="22"/>
                <w:szCs w:val="22"/>
                <w:lang w:val="en-US" w:eastAsia="en-US"/>
              </w:rPr>
            </w:pPr>
          </w:p>
          <w:p w:rsidR="006E7F4B" w:rsidRPr="00794BAE" w:rsidRDefault="006E7F4B" w:rsidP="006E7F4B">
            <w:pPr>
              <w:pStyle w:val="ListParagraph"/>
              <w:numPr>
                <w:ilvl w:val="0"/>
                <w:numId w:val="9"/>
              </w:numPr>
              <w:suppressAutoHyphens w:val="0"/>
              <w:autoSpaceDE w:val="0"/>
              <w:autoSpaceDN w:val="0"/>
              <w:adjustRightInd w:val="0"/>
              <w:spacing w:line="360" w:lineRule="auto"/>
              <w:contextualSpacing w:val="0"/>
              <w:rPr>
                <w:ins w:id="954" w:author="KHADIJAH" w:date="2016-04-26T14:09:00Z"/>
                <w:rFonts w:ascii="Arial" w:hAnsi="Arial" w:cs="Arial"/>
                <w:vanish/>
                <w:color w:val="000000"/>
                <w:sz w:val="22"/>
                <w:szCs w:val="22"/>
                <w:lang w:val="en-US" w:eastAsia="en-US"/>
              </w:rPr>
            </w:pPr>
          </w:p>
          <w:p w:rsidR="006E7F4B" w:rsidRPr="00794BAE" w:rsidRDefault="006E7F4B" w:rsidP="006E7F4B">
            <w:pPr>
              <w:pStyle w:val="ListParagraph"/>
              <w:numPr>
                <w:ilvl w:val="0"/>
                <w:numId w:val="9"/>
              </w:numPr>
              <w:suppressAutoHyphens w:val="0"/>
              <w:autoSpaceDE w:val="0"/>
              <w:autoSpaceDN w:val="0"/>
              <w:adjustRightInd w:val="0"/>
              <w:spacing w:line="360" w:lineRule="auto"/>
              <w:contextualSpacing w:val="0"/>
              <w:rPr>
                <w:ins w:id="955" w:author="KHADIJAH" w:date="2016-04-26T14:09:00Z"/>
                <w:rFonts w:ascii="Arial" w:hAnsi="Arial" w:cs="Arial"/>
                <w:vanish/>
                <w:color w:val="000000"/>
                <w:sz w:val="22"/>
                <w:szCs w:val="22"/>
                <w:lang w:val="en-US" w:eastAsia="en-US"/>
              </w:rPr>
            </w:pPr>
          </w:p>
          <w:p w:rsidR="006E7F4B" w:rsidRPr="00794BAE" w:rsidRDefault="006E7F4B" w:rsidP="006E7F4B">
            <w:pPr>
              <w:pStyle w:val="ListParagraph"/>
              <w:numPr>
                <w:ilvl w:val="0"/>
                <w:numId w:val="9"/>
              </w:numPr>
              <w:suppressAutoHyphens w:val="0"/>
              <w:autoSpaceDE w:val="0"/>
              <w:autoSpaceDN w:val="0"/>
              <w:adjustRightInd w:val="0"/>
              <w:spacing w:line="360" w:lineRule="auto"/>
              <w:contextualSpacing w:val="0"/>
              <w:rPr>
                <w:ins w:id="956" w:author="KHADIJAH" w:date="2016-04-26T14:09:00Z"/>
                <w:rFonts w:ascii="Arial" w:hAnsi="Arial" w:cs="Arial"/>
                <w:vanish/>
                <w:color w:val="000000"/>
                <w:sz w:val="22"/>
                <w:szCs w:val="22"/>
                <w:lang w:val="en-US" w:eastAsia="en-US"/>
              </w:rPr>
            </w:pPr>
          </w:p>
          <w:p w:rsidR="006E7F4B" w:rsidRPr="00794BAE" w:rsidRDefault="006E7F4B" w:rsidP="006E7F4B">
            <w:pPr>
              <w:pStyle w:val="ListParagraph"/>
              <w:numPr>
                <w:ilvl w:val="0"/>
                <w:numId w:val="9"/>
              </w:numPr>
              <w:suppressAutoHyphens w:val="0"/>
              <w:autoSpaceDE w:val="0"/>
              <w:autoSpaceDN w:val="0"/>
              <w:adjustRightInd w:val="0"/>
              <w:spacing w:line="360" w:lineRule="auto"/>
              <w:contextualSpacing w:val="0"/>
              <w:rPr>
                <w:ins w:id="957" w:author="KHADIJAH" w:date="2016-04-26T14:09:00Z"/>
                <w:rFonts w:ascii="Arial" w:hAnsi="Arial" w:cs="Arial"/>
                <w:vanish/>
                <w:color w:val="000000"/>
                <w:sz w:val="22"/>
                <w:szCs w:val="22"/>
                <w:lang w:val="en-US" w:eastAsia="en-US"/>
              </w:rPr>
            </w:pPr>
          </w:p>
          <w:p w:rsidR="00000000" w:rsidRDefault="00226471">
            <w:pPr>
              <w:pStyle w:val="Default"/>
              <w:numPr>
                <w:ilvl w:val="1"/>
                <w:numId w:val="9"/>
              </w:numPr>
              <w:spacing w:line="276" w:lineRule="auto"/>
              <w:ind w:left="1065" w:hanging="705"/>
              <w:rPr>
                <w:sz w:val="22"/>
                <w:szCs w:val="22"/>
                <w:rPrChange w:id="958" w:author="KHADIJAH" w:date="2016-04-26T15:11:00Z">
                  <w:rPr>
                    <w:sz w:val="22"/>
                    <w:szCs w:val="22"/>
                    <w:lang w:eastAsia="ar-SA"/>
                  </w:rPr>
                </w:rPrChange>
              </w:rPr>
              <w:pPrChange w:id="959" w:author="KHADIJAH" w:date="2016-04-26T16:41:00Z">
                <w:pPr>
                  <w:pStyle w:val="Default"/>
                  <w:numPr>
                    <w:ilvl w:val="1"/>
                    <w:numId w:val="9"/>
                  </w:numPr>
                  <w:suppressAutoHyphens/>
                  <w:ind w:left="792" w:hanging="432"/>
                </w:pPr>
              </w:pPrChange>
            </w:pPr>
            <w:r>
              <w:rPr>
                <w:sz w:val="22"/>
                <w:szCs w:val="22"/>
              </w:rPr>
              <w:t xml:space="preserve">Skin diseases </w:t>
            </w:r>
          </w:p>
          <w:p w:rsidR="00000000" w:rsidRDefault="00226471">
            <w:pPr>
              <w:pStyle w:val="Default"/>
              <w:numPr>
                <w:ilvl w:val="1"/>
                <w:numId w:val="9"/>
              </w:numPr>
              <w:spacing w:line="276" w:lineRule="auto"/>
              <w:ind w:left="1065" w:hanging="705"/>
              <w:rPr>
                <w:sz w:val="22"/>
                <w:szCs w:val="22"/>
                <w:rPrChange w:id="960" w:author="KHADIJAH" w:date="2016-04-26T15:11:00Z">
                  <w:rPr>
                    <w:sz w:val="22"/>
                    <w:szCs w:val="22"/>
                    <w:lang w:eastAsia="ar-SA"/>
                  </w:rPr>
                </w:rPrChange>
              </w:rPr>
              <w:pPrChange w:id="961" w:author="KHADIJAH" w:date="2016-04-26T16:41:00Z">
                <w:pPr>
                  <w:pStyle w:val="Default"/>
                  <w:numPr>
                    <w:ilvl w:val="1"/>
                    <w:numId w:val="9"/>
                  </w:numPr>
                  <w:suppressAutoHyphens/>
                  <w:ind w:left="792" w:hanging="432"/>
                </w:pPr>
              </w:pPrChange>
            </w:pPr>
            <w:r>
              <w:rPr>
                <w:sz w:val="22"/>
                <w:szCs w:val="22"/>
              </w:rPr>
              <w:t xml:space="preserve">Allergy to make-up </w:t>
            </w:r>
          </w:p>
          <w:p w:rsidR="00000000" w:rsidRDefault="00226471">
            <w:pPr>
              <w:pStyle w:val="Default"/>
              <w:numPr>
                <w:ilvl w:val="1"/>
                <w:numId w:val="9"/>
              </w:numPr>
              <w:spacing w:line="276" w:lineRule="auto"/>
              <w:ind w:left="1065" w:hanging="705"/>
              <w:rPr>
                <w:sz w:val="22"/>
                <w:szCs w:val="22"/>
                <w:rPrChange w:id="962" w:author="KHADIJAH" w:date="2016-04-26T15:11:00Z">
                  <w:rPr>
                    <w:sz w:val="22"/>
                    <w:szCs w:val="22"/>
                    <w:lang w:eastAsia="ar-SA"/>
                  </w:rPr>
                </w:rPrChange>
              </w:rPr>
              <w:pPrChange w:id="963" w:author="KHADIJAH" w:date="2016-04-26T16:41:00Z">
                <w:pPr>
                  <w:pStyle w:val="Default"/>
                  <w:numPr>
                    <w:ilvl w:val="1"/>
                    <w:numId w:val="9"/>
                  </w:numPr>
                  <w:suppressAutoHyphens/>
                  <w:ind w:left="792" w:hanging="432"/>
                </w:pPr>
              </w:pPrChange>
            </w:pPr>
            <w:r>
              <w:rPr>
                <w:sz w:val="22"/>
                <w:szCs w:val="22"/>
              </w:rPr>
              <w:t xml:space="preserve">Cut or graze skin </w:t>
            </w:r>
          </w:p>
          <w:p w:rsidR="00560B1B" w:rsidRPr="00794BAE" w:rsidRDefault="00560B1B" w:rsidP="00560B1B">
            <w:pPr>
              <w:pStyle w:val="Default"/>
              <w:suppressAutoHyphens/>
              <w:rPr>
                <w:sz w:val="22"/>
                <w:szCs w:val="22"/>
                <w:rPrChange w:id="964" w:author="KHADIJAH" w:date="2016-04-26T15:11:00Z">
                  <w:rPr>
                    <w:sz w:val="22"/>
                    <w:szCs w:val="22"/>
                    <w:lang w:eastAsia="ar-SA"/>
                  </w:rPr>
                </w:rPrChange>
              </w:rPr>
            </w:pPr>
          </w:p>
          <w:p w:rsidR="00A033DD" w:rsidRPr="00794BAE" w:rsidDel="006E7F4B" w:rsidRDefault="00A033DD" w:rsidP="00560B1B">
            <w:pPr>
              <w:pStyle w:val="ListParagraph"/>
              <w:suppressAutoHyphens w:val="0"/>
              <w:rPr>
                <w:del w:id="965" w:author="KHADIJAH" w:date="2016-04-26T14:10:00Z"/>
                <w:rFonts w:ascii="Arial" w:hAnsi="Arial" w:cs="Arial"/>
                <w:sz w:val="22"/>
                <w:szCs w:val="22"/>
                <w:rPrChange w:id="966" w:author="KHADIJAH" w:date="2016-04-26T15:11:00Z">
                  <w:rPr>
                    <w:del w:id="967" w:author="KHADIJAH" w:date="2016-04-26T14:10:00Z"/>
                    <w:rFonts w:ascii="Arial" w:hAnsi="Arial" w:cs="Arial"/>
                  </w:rPr>
                </w:rPrChange>
              </w:rPr>
            </w:pPr>
          </w:p>
          <w:p w:rsidR="00B02A90" w:rsidRPr="00794BAE" w:rsidDel="006E7F4B" w:rsidRDefault="00B02A90" w:rsidP="00560B1B">
            <w:pPr>
              <w:pStyle w:val="ListParagraph"/>
              <w:suppressAutoHyphens w:val="0"/>
              <w:rPr>
                <w:del w:id="968" w:author="KHADIJAH" w:date="2016-04-26T14:10:00Z"/>
                <w:rFonts w:ascii="Arial" w:hAnsi="Arial" w:cs="Arial"/>
                <w:sz w:val="22"/>
                <w:szCs w:val="22"/>
                <w:rPrChange w:id="969" w:author="KHADIJAH" w:date="2016-04-26T15:11:00Z">
                  <w:rPr>
                    <w:del w:id="970" w:author="KHADIJAH" w:date="2016-04-26T14:10:00Z"/>
                    <w:rFonts w:ascii="Arial" w:hAnsi="Arial" w:cs="Arial"/>
                  </w:rPr>
                </w:rPrChange>
              </w:rPr>
            </w:pPr>
          </w:p>
          <w:p w:rsidR="00B02A90" w:rsidRPr="00794BAE" w:rsidDel="006E7F4B" w:rsidRDefault="00B02A90" w:rsidP="00560B1B">
            <w:pPr>
              <w:pStyle w:val="ListParagraph"/>
              <w:suppressAutoHyphens w:val="0"/>
              <w:rPr>
                <w:del w:id="971" w:author="KHADIJAH" w:date="2016-04-26T14:10:00Z"/>
                <w:rFonts w:ascii="Arial" w:hAnsi="Arial" w:cs="Arial"/>
                <w:sz w:val="22"/>
                <w:szCs w:val="22"/>
                <w:rPrChange w:id="972" w:author="KHADIJAH" w:date="2016-04-26T15:11:00Z">
                  <w:rPr>
                    <w:del w:id="973" w:author="KHADIJAH" w:date="2016-04-26T14:10:00Z"/>
                    <w:rFonts w:ascii="Arial" w:hAnsi="Arial" w:cs="Arial"/>
                  </w:rPr>
                </w:rPrChange>
              </w:rPr>
            </w:pPr>
          </w:p>
          <w:p w:rsidR="00B02A90" w:rsidRPr="00794BAE" w:rsidDel="006E7F4B" w:rsidRDefault="00B02A90" w:rsidP="00560B1B">
            <w:pPr>
              <w:pStyle w:val="ListParagraph"/>
              <w:suppressAutoHyphens w:val="0"/>
              <w:rPr>
                <w:del w:id="974" w:author="KHADIJAH" w:date="2016-04-26T14:10:00Z"/>
                <w:rFonts w:ascii="Arial" w:hAnsi="Arial" w:cs="Arial"/>
                <w:sz w:val="22"/>
                <w:szCs w:val="22"/>
                <w:rPrChange w:id="975" w:author="KHADIJAH" w:date="2016-04-26T15:11:00Z">
                  <w:rPr>
                    <w:del w:id="976" w:author="KHADIJAH" w:date="2016-04-26T14:10:00Z"/>
                    <w:rFonts w:ascii="Arial" w:hAnsi="Arial" w:cs="Arial"/>
                  </w:rPr>
                </w:rPrChange>
              </w:rPr>
            </w:pPr>
          </w:p>
          <w:p w:rsidR="00B02A90" w:rsidRPr="00794BAE" w:rsidDel="006E7F4B" w:rsidRDefault="00B02A90" w:rsidP="00560B1B">
            <w:pPr>
              <w:pStyle w:val="ListParagraph"/>
              <w:suppressAutoHyphens w:val="0"/>
              <w:rPr>
                <w:del w:id="977" w:author="KHADIJAH" w:date="2016-04-26T14:10:00Z"/>
                <w:rFonts w:ascii="Arial" w:hAnsi="Arial" w:cs="Arial"/>
                <w:sz w:val="22"/>
                <w:szCs w:val="22"/>
                <w:rPrChange w:id="978" w:author="KHADIJAH" w:date="2016-04-26T15:11:00Z">
                  <w:rPr>
                    <w:del w:id="979" w:author="KHADIJAH" w:date="2016-04-26T14:10:00Z"/>
                    <w:rFonts w:ascii="Arial" w:hAnsi="Arial" w:cs="Arial"/>
                  </w:rPr>
                </w:rPrChange>
              </w:rPr>
            </w:pPr>
          </w:p>
          <w:p w:rsidR="00B02A90" w:rsidRPr="00794BAE" w:rsidDel="006E7F4B" w:rsidRDefault="00B02A90" w:rsidP="00560B1B">
            <w:pPr>
              <w:pStyle w:val="ListParagraph"/>
              <w:suppressAutoHyphens w:val="0"/>
              <w:rPr>
                <w:del w:id="980" w:author="KHADIJAH" w:date="2016-04-26T14:10:00Z"/>
                <w:rFonts w:ascii="Arial" w:hAnsi="Arial" w:cs="Arial"/>
                <w:sz w:val="22"/>
                <w:szCs w:val="22"/>
                <w:rPrChange w:id="981" w:author="KHADIJAH" w:date="2016-04-26T15:11:00Z">
                  <w:rPr>
                    <w:del w:id="982" w:author="KHADIJAH" w:date="2016-04-26T14:10:00Z"/>
                    <w:rFonts w:ascii="Arial" w:hAnsi="Arial" w:cs="Arial"/>
                  </w:rPr>
                </w:rPrChange>
              </w:rPr>
            </w:pPr>
          </w:p>
          <w:p w:rsidR="00560B1B" w:rsidRPr="00794BAE" w:rsidRDefault="00560B1B" w:rsidP="00560B1B">
            <w:pPr>
              <w:pStyle w:val="ListParagraph"/>
              <w:suppressAutoHyphens w:val="0"/>
              <w:rPr>
                <w:rFonts w:ascii="Arial" w:hAnsi="Arial" w:cs="Arial"/>
                <w:sz w:val="22"/>
                <w:szCs w:val="22"/>
                <w:rPrChange w:id="983" w:author="KHADIJAH" w:date="2016-04-26T15:11:00Z">
                  <w:rPr>
                    <w:rFonts w:ascii="Arial" w:hAnsi="Arial" w:cs="Arial"/>
                  </w:rPr>
                </w:rPrChange>
              </w:rPr>
            </w:pPr>
          </w:p>
        </w:tc>
      </w:tr>
      <w:tr w:rsidR="00630ACB" w:rsidRPr="00794BAE" w:rsidTr="00515D53">
        <w:trPr>
          <w:trHeight w:val="567"/>
        </w:trPr>
        <w:tc>
          <w:tcPr>
            <w:tcW w:w="6981" w:type="dxa"/>
            <w:gridSpan w:val="2"/>
            <w:tcBorders>
              <w:top w:val="single" w:sz="4" w:space="0" w:color="auto"/>
              <w:left w:val="single" w:sz="4" w:space="0" w:color="auto"/>
              <w:bottom w:val="single" w:sz="4" w:space="0" w:color="auto"/>
              <w:right w:val="single" w:sz="4" w:space="0" w:color="auto"/>
            </w:tcBorders>
            <w:vAlign w:val="center"/>
          </w:tcPr>
          <w:p w:rsidR="00630ACB" w:rsidRPr="00794BAE" w:rsidRDefault="0088546C" w:rsidP="00630ACB">
            <w:pPr>
              <w:pStyle w:val="ListParagraph"/>
              <w:ind w:left="0"/>
              <w:rPr>
                <w:rFonts w:ascii="Arial" w:hAnsi="Arial" w:cs="Arial"/>
                <w:b/>
                <w:sz w:val="22"/>
                <w:szCs w:val="22"/>
                <w:rPrChange w:id="984" w:author="KHADIJAH" w:date="2016-04-26T15:11:00Z">
                  <w:rPr>
                    <w:rFonts w:ascii="Arial" w:hAnsi="Arial" w:cs="Arial"/>
                    <w:b/>
                  </w:rPr>
                </w:rPrChange>
              </w:rPr>
            </w:pPr>
            <w:r w:rsidRPr="0088546C">
              <w:rPr>
                <w:rFonts w:ascii="Arial" w:hAnsi="Arial" w:cs="Arial"/>
                <w:b/>
                <w:sz w:val="22"/>
                <w:szCs w:val="22"/>
                <w:rPrChange w:id="985" w:author="KHADIJAH" w:date="2016-04-26T15:11:00Z">
                  <w:rPr>
                    <w:rFonts w:ascii="Arial" w:hAnsi="Arial" w:cs="Arial"/>
                    <w:b/>
                    <w:color w:val="000000"/>
                    <w:lang w:val="en-US" w:eastAsia="en-US"/>
                  </w:rPr>
                </w:rPrChange>
              </w:rPr>
              <w:lastRenderedPageBreak/>
              <w:t xml:space="preserve">Work Activity  4  : Perform face cleansing </w:t>
            </w:r>
          </w:p>
        </w:tc>
        <w:tc>
          <w:tcPr>
            <w:tcW w:w="2559" w:type="dxa"/>
            <w:gridSpan w:val="2"/>
            <w:tcBorders>
              <w:top w:val="single" w:sz="4" w:space="0" w:color="auto"/>
              <w:left w:val="single" w:sz="4" w:space="0" w:color="auto"/>
              <w:bottom w:val="single" w:sz="4" w:space="0" w:color="auto"/>
              <w:right w:val="single" w:sz="4" w:space="0" w:color="auto"/>
            </w:tcBorders>
            <w:vAlign w:val="center"/>
          </w:tcPr>
          <w:p w:rsidR="00630ACB" w:rsidRPr="00794BAE" w:rsidRDefault="0088546C" w:rsidP="00FC0209">
            <w:pPr>
              <w:jc w:val="center"/>
              <w:rPr>
                <w:b/>
                <w:sz w:val="22"/>
                <w:szCs w:val="22"/>
                <w:lang w:eastAsia="en-US"/>
                <w:rPrChange w:id="986" w:author="KHADIJAH" w:date="2016-04-26T15:11:00Z">
                  <w:rPr>
                    <w:b/>
                    <w:lang w:eastAsia="en-US"/>
                  </w:rPr>
                </w:rPrChange>
              </w:rPr>
            </w:pPr>
            <w:r w:rsidRPr="0088546C">
              <w:rPr>
                <w:b/>
                <w:sz w:val="22"/>
                <w:szCs w:val="22"/>
                <w:lang w:eastAsia="en-US"/>
                <w:rPrChange w:id="987" w:author="KHADIJAH" w:date="2016-04-26T15:11:00Z">
                  <w:rPr>
                    <w:b/>
                    <w:color w:val="000000"/>
                    <w:lang w:eastAsia="en-US"/>
                  </w:rPr>
                </w:rPrChange>
              </w:rPr>
              <w:t>3</w:t>
            </w:r>
          </w:p>
        </w:tc>
      </w:tr>
      <w:tr w:rsidR="00560B1B" w:rsidRPr="00794BAE" w:rsidTr="00560B1B">
        <w:trPr>
          <w:trHeight w:val="1070"/>
        </w:trPr>
        <w:tc>
          <w:tcPr>
            <w:tcW w:w="9540" w:type="dxa"/>
            <w:gridSpan w:val="4"/>
            <w:tcBorders>
              <w:top w:val="single" w:sz="4" w:space="0" w:color="auto"/>
              <w:left w:val="single" w:sz="4" w:space="0" w:color="auto"/>
              <w:bottom w:val="single" w:sz="4" w:space="0" w:color="auto"/>
              <w:right w:val="single" w:sz="4" w:space="0" w:color="auto"/>
            </w:tcBorders>
          </w:tcPr>
          <w:p w:rsidR="00560B1B" w:rsidRPr="00794BAE" w:rsidDel="004B306E" w:rsidRDefault="00560B1B" w:rsidP="00FC548A">
            <w:pPr>
              <w:pStyle w:val="ColorfulList-Accent11"/>
              <w:keepNext/>
              <w:keepLines/>
              <w:suppressAutoHyphens w:val="0"/>
              <w:spacing w:before="480"/>
              <w:ind w:left="0"/>
              <w:outlineLvl w:val="0"/>
              <w:rPr>
                <w:del w:id="988" w:author="KHADIJAH" w:date="2016-04-26T15:46:00Z"/>
                <w:rFonts w:ascii="Arial" w:hAnsi="Arial" w:cs="Arial"/>
                <w:sz w:val="22"/>
                <w:szCs w:val="22"/>
                <w:rPrChange w:id="989" w:author="KHADIJAH" w:date="2016-04-26T15:11:00Z">
                  <w:rPr>
                    <w:del w:id="990" w:author="KHADIJAH" w:date="2016-04-26T15:46:00Z"/>
                    <w:rFonts w:ascii="Arial" w:eastAsiaTheme="majorEastAsia" w:hAnsi="Arial" w:cs="Arial"/>
                    <w:b/>
                    <w:bCs/>
                    <w:color w:val="365F91" w:themeColor="accent1" w:themeShade="BF"/>
                    <w:sz w:val="28"/>
                    <w:szCs w:val="28"/>
                  </w:rPr>
                </w:rPrChange>
              </w:rPr>
            </w:pPr>
          </w:p>
          <w:p w:rsidR="00630ACB" w:rsidRPr="00794BAE" w:rsidRDefault="0088546C" w:rsidP="00630ACB">
            <w:pPr>
              <w:rPr>
                <w:b/>
                <w:sz w:val="22"/>
                <w:szCs w:val="22"/>
                <w:u w:val="single"/>
                <w:rPrChange w:id="991" w:author="KHADIJAH" w:date="2016-04-26T15:11:00Z">
                  <w:rPr>
                    <w:b/>
                    <w:u w:val="single"/>
                  </w:rPr>
                </w:rPrChange>
              </w:rPr>
            </w:pPr>
            <w:r w:rsidRPr="0088546C">
              <w:rPr>
                <w:b/>
                <w:sz w:val="22"/>
                <w:szCs w:val="22"/>
                <w:u w:val="single"/>
                <w:rPrChange w:id="992" w:author="KHADIJAH" w:date="2016-04-26T15:11:00Z">
                  <w:rPr>
                    <w:b/>
                    <w:color w:val="000000"/>
                    <w:u w:val="single"/>
                    <w:lang w:eastAsia="en-US"/>
                  </w:rPr>
                </w:rPrChange>
              </w:rPr>
              <w:t>Learning objectives</w:t>
            </w:r>
          </w:p>
          <w:p w:rsidR="00630ACB" w:rsidRPr="00794BAE" w:rsidRDefault="00630ACB" w:rsidP="00630ACB">
            <w:pPr>
              <w:rPr>
                <w:sz w:val="22"/>
                <w:szCs w:val="22"/>
                <w:rPrChange w:id="993" w:author="KHADIJAH" w:date="2016-04-26T15:11:00Z">
                  <w:rPr/>
                </w:rPrChange>
              </w:rPr>
            </w:pPr>
          </w:p>
          <w:p w:rsidR="00630ACB" w:rsidRPr="00794BAE" w:rsidRDefault="0088546C" w:rsidP="00630ACB">
            <w:pPr>
              <w:rPr>
                <w:sz w:val="22"/>
                <w:szCs w:val="22"/>
                <w:rPrChange w:id="994" w:author="KHADIJAH" w:date="2016-04-26T15:11:00Z">
                  <w:rPr/>
                </w:rPrChange>
              </w:rPr>
            </w:pPr>
            <w:r w:rsidRPr="0088546C">
              <w:rPr>
                <w:sz w:val="22"/>
                <w:szCs w:val="22"/>
                <w:rPrChange w:id="995" w:author="KHADIJAH" w:date="2016-04-26T15:11:00Z">
                  <w:rPr>
                    <w:color w:val="000000"/>
                    <w:lang w:eastAsia="en-US"/>
                  </w:rPr>
                </w:rPrChange>
              </w:rPr>
              <w:t>At the end of learning session the apprentice will be able to</w:t>
            </w:r>
          </w:p>
          <w:p w:rsidR="00630ACB" w:rsidRPr="00794BAE" w:rsidRDefault="00630ACB" w:rsidP="00FC548A">
            <w:pPr>
              <w:pStyle w:val="ColorfulList-Accent11"/>
              <w:suppressAutoHyphens w:val="0"/>
              <w:ind w:left="0"/>
              <w:rPr>
                <w:rFonts w:ascii="Arial" w:hAnsi="Arial" w:cs="Arial"/>
                <w:b/>
                <w:sz w:val="22"/>
                <w:szCs w:val="22"/>
                <w:rPrChange w:id="996" w:author="KHADIJAH" w:date="2016-04-26T15:11:00Z">
                  <w:rPr>
                    <w:rFonts w:ascii="Arial" w:hAnsi="Arial" w:cs="Arial"/>
                    <w:b/>
                  </w:rPr>
                </w:rPrChange>
              </w:rPr>
            </w:pPr>
          </w:p>
          <w:p w:rsidR="00630ACB" w:rsidRPr="00794BAE" w:rsidDel="008225DC" w:rsidRDefault="00630ACB" w:rsidP="00630ACB">
            <w:pPr>
              <w:pStyle w:val="Default"/>
              <w:suppressAutoHyphens/>
              <w:rPr>
                <w:del w:id="997" w:author="KHADIJAH" w:date="2016-04-26T14:40:00Z"/>
                <w:color w:val="auto"/>
                <w:sz w:val="22"/>
                <w:szCs w:val="22"/>
                <w:rPrChange w:id="998" w:author="KHADIJAH" w:date="2016-04-26T15:11:00Z">
                  <w:rPr>
                    <w:del w:id="999" w:author="KHADIJAH" w:date="2016-04-26T14:40:00Z"/>
                    <w:color w:val="auto"/>
                    <w:lang w:eastAsia="ar-SA"/>
                  </w:rPr>
                </w:rPrChange>
              </w:rPr>
            </w:pPr>
          </w:p>
          <w:p w:rsidR="00000000" w:rsidRDefault="003679EC">
            <w:pPr>
              <w:pStyle w:val="Default"/>
              <w:numPr>
                <w:ilvl w:val="0"/>
                <w:numId w:val="11"/>
              </w:numPr>
              <w:spacing w:line="360" w:lineRule="auto"/>
              <w:ind w:left="356" w:hanging="356"/>
              <w:rPr>
                <w:sz w:val="22"/>
                <w:szCs w:val="22"/>
                <w:rPrChange w:id="1000" w:author="KHADIJAH" w:date="2016-04-26T15:11:00Z">
                  <w:rPr>
                    <w:sz w:val="22"/>
                    <w:szCs w:val="22"/>
                    <w:lang w:eastAsia="ar-SA"/>
                  </w:rPr>
                </w:rPrChange>
              </w:rPr>
              <w:pPrChange w:id="1001" w:author="KHADIJAH" w:date="2016-04-26T14:30:00Z">
                <w:pPr>
                  <w:pStyle w:val="Default"/>
                  <w:numPr>
                    <w:numId w:val="11"/>
                  </w:numPr>
                  <w:suppressAutoHyphens/>
                  <w:ind w:left="356" w:hanging="356"/>
                </w:pPr>
              </w:pPrChange>
            </w:pPr>
            <w:r w:rsidRPr="00794BAE">
              <w:rPr>
                <w:sz w:val="22"/>
                <w:szCs w:val="22"/>
              </w:rPr>
              <w:t xml:space="preserve">Explain </w:t>
            </w:r>
            <w:r w:rsidR="00226471">
              <w:rPr>
                <w:sz w:val="22"/>
                <w:szCs w:val="22"/>
              </w:rPr>
              <w:t>basic face cleansing technique.</w:t>
            </w:r>
          </w:p>
          <w:p w:rsidR="00000000" w:rsidRDefault="00226471">
            <w:pPr>
              <w:pStyle w:val="Default"/>
              <w:numPr>
                <w:ilvl w:val="1"/>
                <w:numId w:val="80"/>
              </w:numPr>
              <w:spacing w:line="276" w:lineRule="auto"/>
              <w:rPr>
                <w:ins w:id="1002" w:author="KHADIJAH" w:date="2016-04-26T14:11:00Z"/>
                <w:sz w:val="22"/>
                <w:szCs w:val="22"/>
                <w:rPrChange w:id="1003" w:author="KHADIJAH" w:date="2016-04-26T15:11:00Z">
                  <w:rPr>
                    <w:ins w:id="1004" w:author="KHADIJAH" w:date="2016-04-26T14:11:00Z"/>
                    <w:sz w:val="22"/>
                    <w:szCs w:val="22"/>
                    <w:lang w:eastAsia="ar-SA"/>
                  </w:rPr>
                </w:rPrChange>
              </w:rPr>
              <w:pPrChange w:id="1005" w:author="KHADIJAH" w:date="2016-04-26T16:41:00Z">
                <w:pPr>
                  <w:pStyle w:val="Default"/>
                  <w:numPr>
                    <w:numId w:val="70"/>
                  </w:numPr>
                  <w:suppressAutoHyphens/>
                  <w:ind w:left="1080" w:hanging="360"/>
                </w:pPr>
              </w:pPrChange>
            </w:pPr>
            <w:ins w:id="1006" w:author="KHADIJAH" w:date="2016-04-26T14:11:00Z">
              <w:r>
                <w:rPr>
                  <w:sz w:val="22"/>
                  <w:szCs w:val="22"/>
                </w:rPr>
                <w:t>Wash</w:t>
              </w:r>
            </w:ins>
          </w:p>
          <w:p w:rsidR="00000000" w:rsidRDefault="00226471">
            <w:pPr>
              <w:pStyle w:val="Default"/>
              <w:numPr>
                <w:ilvl w:val="1"/>
                <w:numId w:val="80"/>
              </w:numPr>
              <w:spacing w:line="276" w:lineRule="auto"/>
              <w:rPr>
                <w:ins w:id="1007" w:author="KHADIJAH" w:date="2016-04-26T14:11:00Z"/>
                <w:sz w:val="22"/>
                <w:szCs w:val="22"/>
                <w:rPrChange w:id="1008" w:author="KHADIJAH" w:date="2016-04-26T15:11:00Z">
                  <w:rPr>
                    <w:ins w:id="1009" w:author="KHADIJAH" w:date="2016-04-26T14:11:00Z"/>
                    <w:sz w:val="22"/>
                    <w:szCs w:val="22"/>
                    <w:lang w:eastAsia="ar-SA"/>
                  </w:rPr>
                </w:rPrChange>
              </w:rPr>
              <w:pPrChange w:id="1010" w:author="KHADIJAH" w:date="2016-04-26T16:41:00Z">
                <w:pPr>
                  <w:pStyle w:val="Default"/>
                  <w:numPr>
                    <w:numId w:val="70"/>
                  </w:numPr>
                  <w:suppressAutoHyphens/>
                  <w:ind w:left="1080" w:hanging="360"/>
                </w:pPr>
              </w:pPrChange>
            </w:pPr>
            <w:ins w:id="1011" w:author="KHADIJAH" w:date="2016-04-26T14:11:00Z">
              <w:r>
                <w:rPr>
                  <w:sz w:val="22"/>
                  <w:szCs w:val="22"/>
                </w:rPr>
                <w:t>Wipes</w:t>
              </w:r>
            </w:ins>
          </w:p>
          <w:p w:rsidR="00000000" w:rsidRDefault="00226471">
            <w:pPr>
              <w:pStyle w:val="Default"/>
              <w:numPr>
                <w:ilvl w:val="1"/>
                <w:numId w:val="80"/>
              </w:numPr>
              <w:spacing w:line="276" w:lineRule="auto"/>
              <w:rPr>
                <w:ins w:id="1012" w:author="KHADIJAH" w:date="2016-04-26T14:11:00Z"/>
                <w:sz w:val="22"/>
                <w:szCs w:val="22"/>
                <w:rPrChange w:id="1013" w:author="KHADIJAH" w:date="2016-04-26T15:11:00Z">
                  <w:rPr>
                    <w:ins w:id="1014" w:author="KHADIJAH" w:date="2016-04-26T14:11:00Z"/>
                    <w:sz w:val="22"/>
                    <w:szCs w:val="22"/>
                    <w:lang w:eastAsia="ar-SA"/>
                  </w:rPr>
                </w:rPrChange>
              </w:rPr>
              <w:pPrChange w:id="1015" w:author="KHADIJAH" w:date="2016-04-26T16:41:00Z">
                <w:pPr>
                  <w:pStyle w:val="Default"/>
                  <w:numPr>
                    <w:numId w:val="70"/>
                  </w:numPr>
                  <w:suppressAutoHyphens/>
                  <w:ind w:left="1080" w:hanging="360"/>
                </w:pPr>
              </w:pPrChange>
            </w:pPr>
            <w:ins w:id="1016" w:author="KHADIJAH" w:date="2016-04-26T14:11:00Z">
              <w:r>
                <w:rPr>
                  <w:sz w:val="22"/>
                  <w:szCs w:val="22"/>
                </w:rPr>
                <w:t>Sponging</w:t>
              </w:r>
            </w:ins>
          </w:p>
          <w:p w:rsidR="00000000" w:rsidRDefault="00226471">
            <w:pPr>
              <w:pStyle w:val="Default"/>
              <w:numPr>
                <w:ilvl w:val="1"/>
                <w:numId w:val="80"/>
              </w:numPr>
              <w:spacing w:line="276" w:lineRule="auto"/>
              <w:rPr>
                <w:ins w:id="1017" w:author="KHADIJAH" w:date="2016-04-26T14:11:00Z"/>
                <w:sz w:val="22"/>
                <w:szCs w:val="22"/>
                <w:rPrChange w:id="1018" w:author="KHADIJAH" w:date="2016-04-26T15:11:00Z">
                  <w:rPr>
                    <w:ins w:id="1019" w:author="KHADIJAH" w:date="2016-04-26T14:11:00Z"/>
                    <w:sz w:val="22"/>
                    <w:szCs w:val="22"/>
                    <w:lang w:eastAsia="ar-SA"/>
                  </w:rPr>
                </w:rPrChange>
              </w:rPr>
              <w:pPrChange w:id="1020" w:author="KHADIJAH" w:date="2016-04-26T16:41:00Z">
                <w:pPr>
                  <w:pStyle w:val="Default"/>
                  <w:numPr>
                    <w:numId w:val="70"/>
                  </w:numPr>
                  <w:suppressAutoHyphens/>
                  <w:ind w:left="1080" w:hanging="360"/>
                </w:pPr>
              </w:pPrChange>
            </w:pPr>
            <w:ins w:id="1021" w:author="KHADIJAH" w:date="2016-04-26T14:11:00Z">
              <w:r>
                <w:rPr>
                  <w:sz w:val="22"/>
                  <w:szCs w:val="22"/>
                </w:rPr>
                <w:t>Etc</w:t>
              </w:r>
            </w:ins>
          </w:p>
          <w:p w:rsidR="00630ACB" w:rsidRPr="00794BAE" w:rsidDel="00812FA9" w:rsidRDefault="00630ACB" w:rsidP="00EF0E41">
            <w:pPr>
              <w:pStyle w:val="Default"/>
              <w:suppressAutoHyphens/>
              <w:ind w:left="360"/>
              <w:rPr>
                <w:del w:id="1022" w:author="KHADIJAH" w:date="2016-04-26T14:27:00Z"/>
                <w:strike/>
                <w:sz w:val="22"/>
                <w:szCs w:val="22"/>
                <w:rPrChange w:id="1023" w:author="KHADIJAH" w:date="2016-04-26T15:11:00Z">
                  <w:rPr>
                    <w:del w:id="1024" w:author="KHADIJAH" w:date="2016-04-26T14:27:00Z"/>
                    <w:strike/>
                    <w:sz w:val="22"/>
                    <w:szCs w:val="22"/>
                    <w:lang w:eastAsia="ar-SA"/>
                  </w:rPr>
                </w:rPrChange>
              </w:rPr>
            </w:pPr>
          </w:p>
          <w:p w:rsidR="00630ACB" w:rsidRPr="00794BAE" w:rsidRDefault="00630ACB" w:rsidP="00630ACB">
            <w:pPr>
              <w:pStyle w:val="Default"/>
              <w:suppressAutoHyphens/>
              <w:rPr>
                <w:sz w:val="22"/>
                <w:szCs w:val="22"/>
                <w:rPrChange w:id="1025" w:author="KHADIJAH" w:date="2016-04-26T15:11:00Z">
                  <w:rPr>
                    <w:sz w:val="22"/>
                    <w:szCs w:val="22"/>
                    <w:lang w:eastAsia="ar-SA"/>
                  </w:rPr>
                </w:rPrChange>
              </w:rPr>
            </w:pPr>
          </w:p>
          <w:p w:rsidR="00000000" w:rsidRDefault="00226471">
            <w:pPr>
              <w:pStyle w:val="Default"/>
              <w:numPr>
                <w:ilvl w:val="0"/>
                <w:numId w:val="11"/>
              </w:numPr>
              <w:spacing w:line="360" w:lineRule="auto"/>
              <w:ind w:left="0" w:hanging="356"/>
              <w:rPr>
                <w:del w:id="1026" w:author="KHADIJAH" w:date="2016-04-26T14:11:00Z"/>
                <w:strike/>
                <w:sz w:val="22"/>
                <w:szCs w:val="22"/>
                <w:rPrChange w:id="1027" w:author="KHADIJAH" w:date="2016-04-26T15:11:00Z">
                  <w:rPr>
                    <w:del w:id="1028" w:author="KHADIJAH" w:date="2016-04-26T14:11:00Z"/>
                    <w:strike/>
                    <w:sz w:val="22"/>
                    <w:szCs w:val="22"/>
                    <w:lang w:eastAsia="ar-SA"/>
                  </w:rPr>
                </w:rPrChange>
              </w:rPr>
              <w:pPrChange w:id="1029" w:author="KHADIJAH" w:date="2016-04-26T14:27:00Z">
                <w:pPr>
                  <w:pStyle w:val="Default"/>
                  <w:numPr>
                    <w:numId w:val="11"/>
                  </w:numPr>
                  <w:tabs>
                    <w:tab w:val="center" w:pos="4680"/>
                    <w:tab w:val="right" w:pos="9360"/>
                  </w:tabs>
                  <w:suppressAutoHyphens/>
                  <w:ind w:left="356" w:hanging="356"/>
                </w:pPr>
              </w:pPrChange>
            </w:pPr>
            <w:del w:id="1030" w:author="KHADIJAH" w:date="2016-04-26T14:11:00Z">
              <w:r>
                <w:rPr>
                  <w:strike/>
                  <w:sz w:val="22"/>
                  <w:szCs w:val="22"/>
                </w:rPr>
                <w:delText xml:space="preserve">Unwanted hair removal </w:delText>
              </w:r>
            </w:del>
          </w:p>
          <w:p w:rsidR="00000000" w:rsidRDefault="004212E1">
            <w:pPr>
              <w:pStyle w:val="Default"/>
              <w:spacing w:line="360" w:lineRule="auto"/>
              <w:rPr>
                <w:del w:id="1031" w:author="KHADIJAH" w:date="2016-04-26T14:11:00Z"/>
                <w:sz w:val="22"/>
                <w:szCs w:val="22"/>
                <w:rPrChange w:id="1032" w:author="KHADIJAH" w:date="2016-04-26T15:11:00Z">
                  <w:rPr>
                    <w:del w:id="1033" w:author="KHADIJAH" w:date="2016-04-26T14:11:00Z"/>
                    <w:sz w:val="22"/>
                    <w:szCs w:val="22"/>
                    <w:lang w:eastAsia="ar-SA"/>
                  </w:rPr>
                </w:rPrChange>
              </w:rPr>
              <w:pPrChange w:id="1034" w:author="KHADIJAH" w:date="2016-04-26T14:27:00Z">
                <w:pPr>
                  <w:pStyle w:val="Default"/>
                  <w:suppressAutoHyphens/>
                  <w:ind w:left="356"/>
                </w:pPr>
              </w:pPrChange>
            </w:pPr>
          </w:p>
          <w:p w:rsidR="00000000" w:rsidRDefault="00226471">
            <w:pPr>
              <w:pStyle w:val="Default"/>
              <w:numPr>
                <w:ilvl w:val="0"/>
                <w:numId w:val="11"/>
              </w:numPr>
              <w:spacing w:line="360" w:lineRule="auto"/>
              <w:ind w:left="356" w:hanging="356"/>
              <w:rPr>
                <w:sz w:val="22"/>
                <w:szCs w:val="22"/>
                <w:rPrChange w:id="1035" w:author="KHADIJAH" w:date="2016-04-26T15:11:00Z">
                  <w:rPr>
                    <w:sz w:val="22"/>
                    <w:szCs w:val="22"/>
                    <w:lang w:eastAsia="ar-SA"/>
                  </w:rPr>
                </w:rPrChange>
              </w:rPr>
              <w:pPrChange w:id="1036" w:author="KHADIJAH" w:date="2016-04-26T14:27:00Z">
                <w:pPr>
                  <w:pStyle w:val="Default"/>
                  <w:numPr>
                    <w:numId w:val="11"/>
                  </w:numPr>
                  <w:suppressAutoHyphens/>
                  <w:ind w:left="356" w:hanging="356"/>
                </w:pPr>
              </w:pPrChange>
            </w:pPr>
            <w:r>
              <w:rPr>
                <w:sz w:val="22"/>
                <w:szCs w:val="22"/>
              </w:rPr>
              <w:t xml:space="preserve">Explain eyebrow shaping method below: </w:t>
            </w:r>
          </w:p>
          <w:p w:rsidR="00000000" w:rsidRDefault="004212E1">
            <w:pPr>
              <w:pStyle w:val="ListParagraph"/>
              <w:numPr>
                <w:ilvl w:val="0"/>
                <w:numId w:val="12"/>
              </w:numPr>
              <w:suppressAutoHyphens w:val="0"/>
              <w:autoSpaceDE w:val="0"/>
              <w:autoSpaceDN w:val="0"/>
              <w:adjustRightInd w:val="0"/>
              <w:spacing w:line="360" w:lineRule="auto"/>
              <w:contextualSpacing w:val="0"/>
              <w:rPr>
                <w:rFonts w:ascii="Arial" w:hAnsi="Arial" w:cs="Arial"/>
                <w:vanish/>
                <w:color w:val="000000"/>
                <w:sz w:val="22"/>
                <w:szCs w:val="22"/>
                <w:lang w:val="en-US" w:eastAsia="en-US"/>
              </w:rPr>
              <w:pPrChange w:id="1037" w:author="KHADIJAH" w:date="2016-04-26T14:27:00Z">
                <w:pPr>
                  <w:pStyle w:val="ListParagraph"/>
                  <w:numPr>
                    <w:numId w:val="12"/>
                  </w:numPr>
                  <w:suppressAutoHyphens w:val="0"/>
                  <w:autoSpaceDE w:val="0"/>
                  <w:autoSpaceDN w:val="0"/>
                  <w:adjustRightInd w:val="0"/>
                  <w:ind w:left="360" w:hanging="360"/>
                  <w:contextualSpacing w:val="0"/>
                </w:pPr>
              </w:pPrChange>
            </w:pPr>
          </w:p>
          <w:p w:rsidR="00000000" w:rsidRDefault="004212E1">
            <w:pPr>
              <w:pStyle w:val="ListParagraph"/>
              <w:numPr>
                <w:ilvl w:val="0"/>
                <w:numId w:val="12"/>
              </w:numPr>
              <w:suppressAutoHyphens w:val="0"/>
              <w:autoSpaceDE w:val="0"/>
              <w:autoSpaceDN w:val="0"/>
              <w:adjustRightInd w:val="0"/>
              <w:spacing w:line="360" w:lineRule="auto"/>
              <w:contextualSpacing w:val="0"/>
              <w:rPr>
                <w:rFonts w:ascii="Arial" w:hAnsi="Arial" w:cs="Arial"/>
                <w:vanish/>
                <w:color w:val="000000"/>
                <w:sz w:val="22"/>
                <w:szCs w:val="22"/>
                <w:lang w:val="en-US" w:eastAsia="en-US"/>
              </w:rPr>
              <w:pPrChange w:id="1038" w:author="KHADIJAH" w:date="2016-04-26T14:27:00Z">
                <w:pPr>
                  <w:pStyle w:val="ListParagraph"/>
                  <w:numPr>
                    <w:numId w:val="12"/>
                  </w:numPr>
                  <w:suppressAutoHyphens w:val="0"/>
                  <w:autoSpaceDE w:val="0"/>
                  <w:autoSpaceDN w:val="0"/>
                  <w:adjustRightInd w:val="0"/>
                  <w:ind w:left="360" w:hanging="360"/>
                  <w:contextualSpacing w:val="0"/>
                </w:pPr>
              </w:pPrChange>
            </w:pPr>
          </w:p>
          <w:p w:rsidR="00000000" w:rsidRDefault="004212E1">
            <w:pPr>
              <w:pStyle w:val="ListParagraph"/>
              <w:numPr>
                <w:ilvl w:val="0"/>
                <w:numId w:val="12"/>
              </w:numPr>
              <w:suppressAutoHyphens w:val="0"/>
              <w:autoSpaceDE w:val="0"/>
              <w:autoSpaceDN w:val="0"/>
              <w:adjustRightInd w:val="0"/>
              <w:spacing w:line="360" w:lineRule="auto"/>
              <w:contextualSpacing w:val="0"/>
              <w:rPr>
                <w:rFonts w:ascii="Arial" w:hAnsi="Arial" w:cs="Arial"/>
                <w:vanish/>
                <w:color w:val="000000"/>
                <w:sz w:val="22"/>
                <w:szCs w:val="22"/>
                <w:lang w:val="en-US" w:eastAsia="en-US"/>
              </w:rPr>
              <w:pPrChange w:id="1039" w:author="KHADIJAH" w:date="2016-04-26T14:27:00Z">
                <w:pPr>
                  <w:pStyle w:val="ListParagraph"/>
                  <w:numPr>
                    <w:numId w:val="12"/>
                  </w:numPr>
                  <w:suppressAutoHyphens w:val="0"/>
                  <w:autoSpaceDE w:val="0"/>
                  <w:autoSpaceDN w:val="0"/>
                  <w:adjustRightInd w:val="0"/>
                  <w:ind w:left="360" w:hanging="360"/>
                  <w:contextualSpacing w:val="0"/>
                </w:pPr>
              </w:pPrChange>
            </w:pPr>
          </w:p>
          <w:p w:rsidR="00000000" w:rsidRDefault="00226471">
            <w:pPr>
              <w:pStyle w:val="Default"/>
              <w:numPr>
                <w:ilvl w:val="1"/>
                <w:numId w:val="12"/>
              </w:numPr>
              <w:spacing w:line="276" w:lineRule="auto"/>
              <w:rPr>
                <w:sz w:val="22"/>
                <w:szCs w:val="22"/>
                <w:rPrChange w:id="1040" w:author="KHADIJAH" w:date="2016-04-26T15:11:00Z">
                  <w:rPr>
                    <w:sz w:val="22"/>
                    <w:szCs w:val="22"/>
                    <w:lang w:eastAsia="ar-SA"/>
                  </w:rPr>
                </w:rPrChange>
              </w:rPr>
              <w:pPrChange w:id="1041" w:author="KHADIJAH" w:date="2016-04-26T16:41:00Z">
                <w:pPr>
                  <w:pStyle w:val="Default"/>
                  <w:numPr>
                    <w:ilvl w:val="1"/>
                    <w:numId w:val="12"/>
                  </w:numPr>
                  <w:suppressAutoHyphens/>
                  <w:ind w:left="792" w:hanging="432"/>
                </w:pPr>
              </w:pPrChange>
            </w:pPr>
            <w:r>
              <w:rPr>
                <w:sz w:val="22"/>
                <w:szCs w:val="22"/>
              </w:rPr>
              <w:t>Draw</w:t>
            </w:r>
          </w:p>
          <w:p w:rsidR="00000000" w:rsidRDefault="00226471">
            <w:pPr>
              <w:pStyle w:val="Default"/>
              <w:numPr>
                <w:ilvl w:val="1"/>
                <w:numId w:val="12"/>
              </w:numPr>
              <w:spacing w:line="276" w:lineRule="auto"/>
              <w:rPr>
                <w:sz w:val="22"/>
                <w:szCs w:val="22"/>
                <w:rPrChange w:id="1042" w:author="KHADIJAH" w:date="2016-04-26T15:11:00Z">
                  <w:rPr>
                    <w:sz w:val="22"/>
                    <w:szCs w:val="22"/>
                    <w:lang w:eastAsia="ar-SA"/>
                  </w:rPr>
                </w:rPrChange>
              </w:rPr>
              <w:pPrChange w:id="1043" w:author="KHADIJAH" w:date="2016-04-26T16:41:00Z">
                <w:pPr>
                  <w:pStyle w:val="Default"/>
                  <w:numPr>
                    <w:ilvl w:val="1"/>
                    <w:numId w:val="12"/>
                  </w:numPr>
                  <w:suppressAutoHyphens/>
                  <w:ind w:left="792" w:hanging="432"/>
                </w:pPr>
              </w:pPrChange>
            </w:pPr>
            <w:r>
              <w:rPr>
                <w:sz w:val="22"/>
                <w:szCs w:val="22"/>
              </w:rPr>
              <w:t>Trim</w:t>
            </w:r>
          </w:p>
          <w:p w:rsidR="00000000" w:rsidRDefault="00226471">
            <w:pPr>
              <w:pStyle w:val="Default"/>
              <w:numPr>
                <w:ilvl w:val="1"/>
                <w:numId w:val="12"/>
              </w:numPr>
              <w:tabs>
                <w:tab w:val="left" w:pos="781"/>
              </w:tabs>
              <w:spacing w:line="276" w:lineRule="auto"/>
              <w:ind w:hanging="4"/>
              <w:rPr>
                <w:del w:id="1044" w:author="KHADIJAH" w:date="2016-04-26T14:40:00Z"/>
                <w:sz w:val="22"/>
                <w:szCs w:val="22"/>
                <w:rPrChange w:id="1045" w:author="KHADIJAH" w:date="2016-04-26T15:11:00Z">
                  <w:rPr>
                    <w:del w:id="1046" w:author="KHADIJAH" w:date="2016-04-26T14:40:00Z"/>
                    <w:sz w:val="22"/>
                    <w:szCs w:val="22"/>
                    <w:lang w:eastAsia="ar-SA"/>
                  </w:rPr>
                </w:rPrChange>
              </w:rPr>
              <w:pPrChange w:id="1047" w:author="KHADIJAH" w:date="2016-04-26T16:41:00Z">
                <w:pPr>
                  <w:pStyle w:val="Default"/>
                  <w:numPr>
                    <w:ilvl w:val="1"/>
                    <w:numId w:val="12"/>
                  </w:numPr>
                  <w:suppressAutoHyphens/>
                  <w:ind w:left="792" w:hanging="432"/>
                </w:pPr>
              </w:pPrChange>
            </w:pPr>
            <w:r>
              <w:rPr>
                <w:sz w:val="22"/>
                <w:szCs w:val="22"/>
              </w:rPr>
              <w:t>Conceal</w:t>
            </w:r>
          </w:p>
          <w:p w:rsidR="00000000" w:rsidRDefault="004212E1">
            <w:pPr>
              <w:pStyle w:val="Default"/>
              <w:numPr>
                <w:ilvl w:val="1"/>
                <w:numId w:val="12"/>
              </w:numPr>
              <w:tabs>
                <w:tab w:val="left" w:pos="781"/>
              </w:tabs>
              <w:spacing w:line="276" w:lineRule="auto"/>
              <w:ind w:left="360" w:hanging="4"/>
              <w:rPr>
                <w:strike/>
                <w:sz w:val="22"/>
                <w:szCs w:val="22"/>
                <w:rPrChange w:id="1048" w:author="KHADIJAH" w:date="2016-04-26T15:11:00Z">
                  <w:rPr>
                    <w:strike/>
                    <w:sz w:val="22"/>
                    <w:szCs w:val="22"/>
                    <w:lang w:eastAsia="ar-SA"/>
                  </w:rPr>
                </w:rPrChange>
              </w:rPr>
              <w:pPrChange w:id="1049" w:author="KHADIJAH" w:date="2016-04-26T16:41:00Z">
                <w:pPr>
                  <w:pStyle w:val="Default"/>
                  <w:suppressAutoHyphens/>
                  <w:ind w:left="360"/>
                </w:pPr>
              </w:pPrChange>
            </w:pPr>
          </w:p>
          <w:p w:rsidR="00630ACB" w:rsidRPr="00794BAE" w:rsidDel="00812FA9" w:rsidRDefault="00630ACB" w:rsidP="00630ACB">
            <w:pPr>
              <w:pStyle w:val="Default"/>
              <w:suppressAutoHyphens/>
              <w:rPr>
                <w:del w:id="1050" w:author="KHADIJAH" w:date="2016-04-26T14:27:00Z"/>
                <w:sz w:val="22"/>
                <w:szCs w:val="22"/>
                <w:rPrChange w:id="1051" w:author="KHADIJAH" w:date="2016-04-26T15:11:00Z">
                  <w:rPr>
                    <w:del w:id="1052" w:author="KHADIJAH" w:date="2016-04-26T14:27:00Z"/>
                    <w:sz w:val="22"/>
                    <w:szCs w:val="22"/>
                    <w:lang w:eastAsia="ar-SA"/>
                  </w:rPr>
                </w:rPrChange>
              </w:rPr>
            </w:pPr>
          </w:p>
          <w:p w:rsidR="00812FA9" w:rsidRPr="00794BAE" w:rsidRDefault="00812FA9" w:rsidP="006E7F4B">
            <w:pPr>
              <w:pStyle w:val="ListParagraph"/>
              <w:numPr>
                <w:ilvl w:val="0"/>
                <w:numId w:val="71"/>
              </w:numPr>
              <w:suppressAutoHyphens w:val="0"/>
              <w:autoSpaceDE w:val="0"/>
              <w:autoSpaceDN w:val="0"/>
              <w:adjustRightInd w:val="0"/>
              <w:contextualSpacing w:val="0"/>
              <w:rPr>
                <w:ins w:id="1053" w:author="KHADIJAH" w:date="2016-04-26T14:27:00Z"/>
                <w:rFonts w:ascii="Arial" w:hAnsi="Arial" w:cs="Arial"/>
                <w:vanish/>
                <w:color w:val="000000"/>
                <w:sz w:val="22"/>
                <w:szCs w:val="22"/>
                <w:lang w:val="en-US" w:eastAsia="en-US"/>
              </w:rPr>
            </w:pPr>
          </w:p>
          <w:p w:rsidR="00812FA9" w:rsidRPr="00794BAE" w:rsidRDefault="00812FA9" w:rsidP="006E7F4B">
            <w:pPr>
              <w:pStyle w:val="ListParagraph"/>
              <w:numPr>
                <w:ilvl w:val="0"/>
                <w:numId w:val="71"/>
              </w:numPr>
              <w:suppressAutoHyphens w:val="0"/>
              <w:autoSpaceDE w:val="0"/>
              <w:autoSpaceDN w:val="0"/>
              <w:adjustRightInd w:val="0"/>
              <w:contextualSpacing w:val="0"/>
              <w:rPr>
                <w:ins w:id="1054" w:author="KHADIJAH" w:date="2016-04-26T14:27:00Z"/>
                <w:rFonts w:ascii="Arial" w:hAnsi="Arial" w:cs="Arial"/>
                <w:vanish/>
                <w:color w:val="000000"/>
                <w:sz w:val="22"/>
                <w:szCs w:val="22"/>
                <w:lang w:val="en-US" w:eastAsia="en-US"/>
              </w:rPr>
            </w:pPr>
          </w:p>
          <w:p w:rsidR="006E7F4B" w:rsidRPr="00794BAE" w:rsidRDefault="006E7F4B" w:rsidP="006E7F4B">
            <w:pPr>
              <w:pStyle w:val="Default"/>
              <w:suppressAutoHyphens/>
              <w:ind w:left="360"/>
              <w:rPr>
                <w:ins w:id="1055" w:author="KHADIJAH" w:date="2016-04-26T14:15:00Z"/>
                <w:sz w:val="22"/>
                <w:szCs w:val="22"/>
                <w:rPrChange w:id="1056" w:author="KHADIJAH" w:date="2016-04-26T15:11:00Z">
                  <w:rPr>
                    <w:ins w:id="1057" w:author="KHADIJAH" w:date="2016-04-26T14:15:00Z"/>
                    <w:sz w:val="22"/>
                    <w:szCs w:val="22"/>
                    <w:lang w:eastAsia="ar-SA"/>
                  </w:rPr>
                </w:rPrChange>
              </w:rPr>
            </w:pPr>
          </w:p>
          <w:p w:rsidR="00000000" w:rsidRDefault="00226471">
            <w:pPr>
              <w:pStyle w:val="Default"/>
              <w:numPr>
                <w:ilvl w:val="0"/>
                <w:numId w:val="71"/>
              </w:numPr>
              <w:spacing w:line="360" w:lineRule="auto"/>
              <w:rPr>
                <w:ins w:id="1058" w:author="KHADIJAH" w:date="2016-04-26T14:15:00Z"/>
                <w:sz w:val="22"/>
                <w:szCs w:val="22"/>
                <w:lang w:eastAsia="ar-SA"/>
              </w:rPr>
              <w:pPrChange w:id="1059" w:author="KHADIJAH" w:date="2016-04-26T14:27:00Z">
                <w:pPr>
                  <w:pStyle w:val="Default"/>
                  <w:numPr>
                    <w:numId w:val="71"/>
                  </w:numPr>
                  <w:suppressAutoHyphens/>
                  <w:ind w:left="360" w:hanging="360"/>
                </w:pPr>
              </w:pPrChange>
            </w:pPr>
            <w:ins w:id="1060" w:author="KHADIJAH" w:date="2016-04-26T14:15:00Z">
              <w:r>
                <w:rPr>
                  <w:sz w:val="22"/>
                  <w:szCs w:val="22"/>
                </w:rPr>
                <w:t>Ex</w:t>
              </w:r>
              <w:r w:rsidR="0088546C" w:rsidRPr="0088546C">
                <w:rPr>
                  <w:strike/>
                  <w:sz w:val="22"/>
                  <w:szCs w:val="22"/>
                  <w:rPrChange w:id="1061" w:author="KHADIJAH" w:date="2016-04-26T15:11:00Z">
                    <w:rPr>
                      <w:sz w:val="22"/>
                      <w:szCs w:val="22"/>
                    </w:rPr>
                  </w:rPrChange>
                </w:rPr>
                <w:t>p</w:t>
              </w:r>
              <w:r w:rsidR="006E7F4B" w:rsidRPr="00794BAE">
                <w:rPr>
                  <w:sz w:val="22"/>
                  <w:szCs w:val="22"/>
                </w:rPr>
                <w:t>lain work place safety, cleanliness and hygiene practices, such as :</w:t>
              </w:r>
            </w:ins>
          </w:p>
          <w:p w:rsidR="00000000" w:rsidRDefault="00226471">
            <w:pPr>
              <w:pStyle w:val="ListParagraph"/>
              <w:spacing w:line="276" w:lineRule="auto"/>
              <w:ind w:hanging="378"/>
              <w:rPr>
                <w:ins w:id="1062" w:author="KHADIJAH" w:date="2016-04-26T14:15:00Z"/>
                <w:rFonts w:ascii="Arial" w:hAnsi="Arial" w:cs="Arial"/>
                <w:sz w:val="22"/>
                <w:szCs w:val="22"/>
              </w:rPr>
              <w:pPrChange w:id="1063" w:author="KHADIJAH" w:date="2016-04-26T16:41:00Z">
                <w:pPr>
                  <w:pStyle w:val="ListParagraph"/>
                  <w:ind w:hanging="378"/>
                </w:pPr>
              </w:pPrChange>
            </w:pPr>
            <w:ins w:id="1064" w:author="KHADIJAH" w:date="2016-04-26T14:15:00Z">
              <w:r>
                <w:rPr>
                  <w:rFonts w:ascii="Arial" w:hAnsi="Arial" w:cs="Arial"/>
                  <w:sz w:val="22"/>
                  <w:szCs w:val="22"/>
                </w:rPr>
                <w:t>4.1  Methods of sterilizing and sanitizing tools, equipment &amp; material and work area</w:t>
              </w:r>
            </w:ins>
          </w:p>
          <w:p w:rsidR="00000000" w:rsidRDefault="00226471">
            <w:pPr>
              <w:pStyle w:val="ListParagraph"/>
              <w:spacing w:line="276" w:lineRule="auto"/>
              <w:ind w:hanging="378"/>
              <w:rPr>
                <w:ins w:id="1065" w:author="KHADIJAH" w:date="2016-04-26T14:15:00Z"/>
                <w:rFonts w:ascii="Arial" w:hAnsi="Arial" w:cs="Arial"/>
                <w:sz w:val="22"/>
                <w:szCs w:val="22"/>
              </w:rPr>
              <w:pPrChange w:id="1066" w:author="KHADIJAH" w:date="2016-04-26T16:41:00Z">
                <w:pPr>
                  <w:pStyle w:val="ListParagraph"/>
                  <w:ind w:hanging="378"/>
                </w:pPr>
              </w:pPrChange>
            </w:pPr>
            <w:ins w:id="1067" w:author="KHADIJAH" w:date="2016-04-26T14:15:00Z">
              <w:r>
                <w:rPr>
                  <w:rFonts w:ascii="Arial" w:hAnsi="Arial" w:cs="Arial"/>
                  <w:sz w:val="22"/>
                  <w:szCs w:val="22"/>
                </w:rPr>
                <w:t>4.2  Method of storage for tools, equipment &amp; material</w:t>
              </w:r>
            </w:ins>
          </w:p>
          <w:p w:rsidR="00000000" w:rsidRDefault="00226471">
            <w:pPr>
              <w:pStyle w:val="ListParagraph"/>
              <w:spacing w:line="276" w:lineRule="auto"/>
              <w:ind w:hanging="378"/>
              <w:rPr>
                <w:ins w:id="1068" w:author="KHADIJAH" w:date="2016-04-26T14:15:00Z"/>
                <w:rFonts w:ascii="Arial" w:hAnsi="Arial" w:cs="Arial"/>
                <w:sz w:val="22"/>
                <w:szCs w:val="22"/>
              </w:rPr>
              <w:pPrChange w:id="1069" w:author="KHADIJAH" w:date="2016-04-26T16:41:00Z">
                <w:pPr>
                  <w:pStyle w:val="ListParagraph"/>
                  <w:ind w:hanging="378"/>
                </w:pPr>
              </w:pPrChange>
            </w:pPr>
            <w:ins w:id="1070" w:author="KHADIJAH" w:date="2016-04-26T14:15:00Z">
              <w:r>
                <w:rPr>
                  <w:rFonts w:ascii="Arial" w:hAnsi="Arial" w:cs="Arial"/>
                  <w:sz w:val="22"/>
                  <w:szCs w:val="22"/>
                </w:rPr>
                <w:t>4.3  Personal Protective Equipment (PPE)</w:t>
              </w:r>
            </w:ins>
          </w:p>
          <w:p w:rsidR="00000000" w:rsidRDefault="00226471">
            <w:pPr>
              <w:pStyle w:val="ListParagraph"/>
              <w:spacing w:line="276" w:lineRule="auto"/>
              <w:ind w:hanging="378"/>
              <w:rPr>
                <w:ins w:id="1071" w:author="KHADIJAH" w:date="2016-04-26T14:15:00Z"/>
                <w:rFonts w:ascii="Arial" w:hAnsi="Arial" w:cs="Arial"/>
                <w:sz w:val="22"/>
                <w:szCs w:val="22"/>
              </w:rPr>
              <w:pPrChange w:id="1072" w:author="KHADIJAH" w:date="2016-04-26T16:41:00Z">
                <w:pPr>
                  <w:pStyle w:val="ListParagraph"/>
                  <w:ind w:hanging="378"/>
                </w:pPr>
              </w:pPrChange>
            </w:pPr>
            <w:ins w:id="1073" w:author="KHADIJAH" w:date="2016-04-26T14:15:00Z">
              <w:r>
                <w:rPr>
                  <w:rFonts w:ascii="Arial" w:hAnsi="Arial" w:cs="Arial"/>
                  <w:sz w:val="22"/>
                  <w:szCs w:val="22"/>
                </w:rPr>
                <w:t>4.4  Waste disposal</w:t>
              </w:r>
            </w:ins>
          </w:p>
          <w:p w:rsidR="00000000" w:rsidRDefault="00226471">
            <w:pPr>
              <w:pStyle w:val="Default"/>
              <w:spacing w:line="360" w:lineRule="auto"/>
              <w:ind w:left="360"/>
              <w:rPr>
                <w:del w:id="1074" w:author="KHADIJAH" w:date="2016-04-26T14:15:00Z"/>
                <w:sz w:val="22"/>
                <w:szCs w:val="22"/>
                <w:highlight w:val="yellow"/>
                <w:rPrChange w:id="1075" w:author="KHADIJAH" w:date="2016-04-26T15:11:00Z">
                  <w:rPr>
                    <w:del w:id="1076" w:author="KHADIJAH" w:date="2016-04-26T14:15:00Z"/>
                    <w:sz w:val="22"/>
                    <w:szCs w:val="22"/>
                    <w:highlight w:val="yellow"/>
                    <w:lang w:eastAsia="ar-SA"/>
                  </w:rPr>
                </w:rPrChange>
              </w:rPr>
              <w:pPrChange w:id="1077" w:author="KHADIJAH" w:date="2016-04-26T14:27:00Z">
                <w:pPr>
                  <w:pStyle w:val="Default"/>
                  <w:numPr>
                    <w:numId w:val="12"/>
                  </w:numPr>
                  <w:suppressAutoHyphens/>
                  <w:ind w:left="360" w:hanging="360"/>
                </w:pPr>
              </w:pPrChange>
            </w:pPr>
            <w:del w:id="1078" w:author="KHADIJAH" w:date="2016-04-26T14:15:00Z">
              <w:r>
                <w:rPr>
                  <w:sz w:val="22"/>
                  <w:szCs w:val="22"/>
                </w:rPr>
                <w:delText xml:space="preserve"> </w:delText>
              </w:r>
              <w:r>
                <w:rPr>
                  <w:sz w:val="22"/>
                  <w:szCs w:val="22"/>
                  <w:highlight w:val="yellow"/>
                </w:rPr>
                <w:delText>Explain safety practice – to ensure safety technique applicable during the makeup process</w:delText>
              </w:r>
            </w:del>
          </w:p>
          <w:p w:rsidR="00000000" w:rsidRDefault="004212E1">
            <w:pPr>
              <w:pStyle w:val="Default"/>
              <w:rPr>
                <w:del w:id="1079" w:author="KHADIJAH" w:date="2016-04-26T14:15:00Z"/>
                <w:sz w:val="22"/>
                <w:szCs w:val="22"/>
                <w:highlight w:val="yellow"/>
                <w:rPrChange w:id="1080" w:author="KHADIJAH" w:date="2016-04-26T15:11:00Z">
                  <w:rPr>
                    <w:del w:id="1081" w:author="KHADIJAH" w:date="2016-04-26T14:15:00Z"/>
                    <w:sz w:val="22"/>
                    <w:szCs w:val="22"/>
                    <w:highlight w:val="yellow"/>
                    <w:lang w:eastAsia="ar-SA"/>
                  </w:rPr>
                </w:rPrChange>
              </w:rPr>
              <w:pPrChange w:id="1082" w:author="KHADIJAH" w:date="2016-04-26T14:27:00Z">
                <w:pPr>
                  <w:pStyle w:val="Default"/>
                  <w:suppressAutoHyphens/>
                  <w:ind w:left="360"/>
                </w:pPr>
              </w:pPrChange>
            </w:pPr>
          </w:p>
          <w:p w:rsidR="00000000" w:rsidRDefault="004212E1">
            <w:pPr>
              <w:pStyle w:val="Default"/>
              <w:rPr>
                <w:del w:id="1083" w:author="KHADIJAH" w:date="2016-04-26T14:15:00Z"/>
                <w:sz w:val="22"/>
                <w:szCs w:val="22"/>
                <w:highlight w:val="yellow"/>
                <w:rPrChange w:id="1084" w:author="KHADIJAH" w:date="2016-04-26T15:11:00Z">
                  <w:rPr>
                    <w:del w:id="1085" w:author="KHADIJAH" w:date="2016-04-26T14:15:00Z"/>
                    <w:sz w:val="22"/>
                    <w:szCs w:val="22"/>
                    <w:highlight w:val="yellow"/>
                    <w:lang w:eastAsia="ar-SA"/>
                  </w:rPr>
                </w:rPrChange>
              </w:rPr>
              <w:pPrChange w:id="1086" w:author="KHADIJAH" w:date="2016-04-26T14:27:00Z">
                <w:pPr>
                  <w:pStyle w:val="Default"/>
                  <w:suppressAutoHyphens/>
                  <w:ind w:left="360"/>
                </w:pPr>
              </w:pPrChange>
            </w:pPr>
          </w:p>
          <w:p w:rsidR="00000000" w:rsidRDefault="00226471">
            <w:pPr>
              <w:pStyle w:val="Default"/>
              <w:rPr>
                <w:del w:id="1087" w:author="KHADIJAH" w:date="2016-04-26T14:15:00Z"/>
                <w:sz w:val="22"/>
                <w:szCs w:val="22"/>
                <w:highlight w:val="yellow"/>
                <w:rPrChange w:id="1088" w:author="KHADIJAH" w:date="2016-04-26T15:11:00Z">
                  <w:rPr>
                    <w:del w:id="1089" w:author="KHADIJAH" w:date="2016-04-26T14:15:00Z"/>
                    <w:highlight w:val="yellow"/>
                    <w:lang w:eastAsia="ar-SA"/>
                  </w:rPr>
                </w:rPrChange>
              </w:rPr>
              <w:pPrChange w:id="1090" w:author="KHADIJAH" w:date="2016-04-26T14:27:00Z">
                <w:pPr>
                  <w:pStyle w:val="Default"/>
                  <w:numPr>
                    <w:numId w:val="12"/>
                  </w:numPr>
                  <w:suppressAutoHyphens/>
                  <w:ind w:left="360" w:hanging="360"/>
                </w:pPr>
              </w:pPrChange>
            </w:pPr>
            <w:del w:id="1091" w:author="KHADIJAH" w:date="2016-04-26T14:15:00Z">
              <w:r>
                <w:rPr>
                  <w:sz w:val="22"/>
                  <w:szCs w:val="22"/>
                  <w:highlight w:val="yellow"/>
                </w:rPr>
                <w:delText xml:space="preserve"> Explain hygiene practice –for all items used</w:delText>
              </w:r>
            </w:del>
          </w:p>
          <w:p w:rsidR="00000000" w:rsidRDefault="0088546C">
            <w:pPr>
              <w:pStyle w:val="Default"/>
              <w:rPr>
                <w:del w:id="1092" w:author="KHADIJAH" w:date="2016-04-26T14:15:00Z"/>
                <w:rFonts w:ascii="Times New Roman" w:hAnsi="Times New Roman" w:cs="Times New Roman"/>
                <w:color w:val="auto"/>
                <w:sz w:val="22"/>
                <w:szCs w:val="22"/>
                <w:highlight w:val="yellow"/>
                <w:lang w:val="en-GB" w:eastAsia="ar-SA"/>
                <w:rPrChange w:id="1093" w:author="KHADIJAH" w:date="2016-04-26T15:11:00Z">
                  <w:rPr>
                    <w:del w:id="1094" w:author="KHADIJAH" w:date="2016-04-26T14:15:00Z"/>
                    <w:rFonts w:ascii="Times New Roman" w:hAnsi="Times New Roman" w:cs="Times New Roman"/>
                    <w:color w:val="auto"/>
                    <w:highlight w:val="yellow"/>
                    <w:lang w:val="en-GB" w:eastAsia="ar-SA"/>
                  </w:rPr>
                </w:rPrChange>
              </w:rPr>
              <w:pPrChange w:id="1095" w:author="KHADIJAH" w:date="2016-04-26T14:27:00Z">
                <w:pPr>
                  <w:pStyle w:val="Default"/>
                  <w:suppressAutoHyphens/>
                  <w:ind w:left="360"/>
                </w:pPr>
              </w:pPrChange>
            </w:pPr>
            <w:del w:id="1096" w:author="KHADIJAH" w:date="2016-04-26T14:15:00Z">
              <w:r w:rsidRPr="0088546C">
                <w:rPr>
                  <w:rFonts w:ascii="Times New Roman" w:hAnsi="Times New Roman" w:cs="Times New Roman"/>
                  <w:sz w:val="22"/>
                  <w:szCs w:val="22"/>
                  <w:highlight w:val="yellow"/>
                  <w:lang w:val="en-GB"/>
                  <w:rPrChange w:id="1097" w:author="KHADIJAH" w:date="2016-04-26T15:11:00Z">
                    <w:rPr>
                      <w:rFonts w:ascii="Times New Roman" w:hAnsi="Times New Roman" w:cs="Times New Roman"/>
                      <w:highlight w:val="yellow"/>
                      <w:lang w:val="en-GB"/>
                    </w:rPr>
                  </w:rPrChange>
                </w:rPr>
                <w:delText>5.1 Application or after touching and object unrelated to the procedure</w:delText>
              </w:r>
            </w:del>
          </w:p>
          <w:p w:rsidR="00000000" w:rsidRDefault="0088546C">
            <w:pPr>
              <w:pStyle w:val="Default"/>
              <w:rPr>
                <w:del w:id="1098" w:author="KHADIJAH" w:date="2016-04-26T14:15:00Z"/>
                <w:rFonts w:ascii="Times New Roman" w:hAnsi="Times New Roman" w:cs="Times New Roman"/>
                <w:color w:val="auto"/>
                <w:sz w:val="22"/>
                <w:szCs w:val="22"/>
                <w:highlight w:val="yellow"/>
                <w:lang w:val="en-GB" w:eastAsia="ar-SA"/>
                <w:rPrChange w:id="1099" w:author="KHADIJAH" w:date="2016-04-26T15:11:00Z">
                  <w:rPr>
                    <w:del w:id="1100" w:author="KHADIJAH" w:date="2016-04-26T14:15:00Z"/>
                    <w:rFonts w:ascii="Times New Roman" w:hAnsi="Times New Roman" w:cs="Times New Roman"/>
                    <w:color w:val="auto"/>
                    <w:highlight w:val="yellow"/>
                    <w:lang w:val="en-GB" w:eastAsia="ar-SA"/>
                  </w:rPr>
                </w:rPrChange>
              </w:rPr>
              <w:pPrChange w:id="1101" w:author="KHADIJAH" w:date="2016-04-26T14:27:00Z">
                <w:pPr>
                  <w:pStyle w:val="Default"/>
                  <w:suppressAutoHyphens/>
                  <w:ind w:left="360"/>
                </w:pPr>
              </w:pPrChange>
            </w:pPr>
            <w:del w:id="1102" w:author="KHADIJAH" w:date="2016-04-26T14:15:00Z">
              <w:r w:rsidRPr="0088546C">
                <w:rPr>
                  <w:rFonts w:ascii="Times New Roman" w:hAnsi="Times New Roman" w:cs="Times New Roman"/>
                  <w:sz w:val="22"/>
                  <w:szCs w:val="22"/>
                  <w:highlight w:val="yellow"/>
                  <w:lang w:val="en-GB"/>
                  <w:rPrChange w:id="1103" w:author="KHADIJAH" w:date="2016-04-26T15:11:00Z">
                    <w:rPr>
                      <w:rFonts w:ascii="Times New Roman" w:hAnsi="Times New Roman" w:cs="Times New Roman"/>
                      <w:highlight w:val="yellow"/>
                      <w:lang w:val="en-GB"/>
                    </w:rPr>
                  </w:rPrChange>
                </w:rPr>
                <w:delText>5.2 Properly drape the client to protect her clothing and use hairline strip during the makeup procedure</w:delText>
              </w:r>
            </w:del>
          </w:p>
          <w:p w:rsidR="00000000" w:rsidRDefault="0088546C">
            <w:pPr>
              <w:pStyle w:val="Default"/>
              <w:rPr>
                <w:del w:id="1104" w:author="KHADIJAH" w:date="2016-04-26T14:15:00Z"/>
                <w:rFonts w:ascii="Times New Roman" w:hAnsi="Times New Roman" w:cs="Times New Roman"/>
                <w:color w:val="auto"/>
                <w:sz w:val="22"/>
                <w:szCs w:val="22"/>
                <w:highlight w:val="yellow"/>
                <w:lang w:val="en-GB" w:eastAsia="ar-SA"/>
                <w:rPrChange w:id="1105" w:author="KHADIJAH" w:date="2016-04-26T15:11:00Z">
                  <w:rPr>
                    <w:del w:id="1106" w:author="KHADIJAH" w:date="2016-04-26T14:15:00Z"/>
                    <w:rFonts w:ascii="Times New Roman" w:hAnsi="Times New Roman" w:cs="Times New Roman"/>
                    <w:color w:val="auto"/>
                    <w:highlight w:val="yellow"/>
                    <w:lang w:val="en-GB" w:eastAsia="ar-SA"/>
                  </w:rPr>
                </w:rPrChange>
              </w:rPr>
              <w:pPrChange w:id="1107" w:author="KHADIJAH" w:date="2016-04-26T14:27:00Z">
                <w:pPr>
                  <w:pStyle w:val="Default"/>
                  <w:suppressAutoHyphens/>
                  <w:ind w:left="360"/>
                </w:pPr>
              </w:pPrChange>
            </w:pPr>
            <w:del w:id="1108" w:author="KHADIJAH" w:date="2016-04-26T14:15:00Z">
              <w:r w:rsidRPr="0088546C">
                <w:rPr>
                  <w:rFonts w:ascii="Times New Roman" w:hAnsi="Times New Roman" w:cs="Times New Roman"/>
                  <w:sz w:val="22"/>
                  <w:szCs w:val="22"/>
                  <w:highlight w:val="yellow"/>
                  <w:lang w:val="en-GB"/>
                  <w:rPrChange w:id="1109" w:author="KHADIJAH" w:date="2016-04-26T15:11:00Z">
                    <w:rPr>
                      <w:rFonts w:ascii="Times New Roman" w:hAnsi="Times New Roman" w:cs="Times New Roman"/>
                      <w:highlight w:val="yellow"/>
                      <w:lang w:val="en-GB"/>
                    </w:rPr>
                  </w:rPrChange>
                </w:rPr>
                <w:delText>5.3 Protect the clients hair and skin from direct contact with the facial chair</w:delText>
              </w:r>
            </w:del>
          </w:p>
          <w:p w:rsidR="00000000" w:rsidRDefault="0088546C">
            <w:pPr>
              <w:pStyle w:val="Default"/>
              <w:rPr>
                <w:del w:id="1110" w:author="KHADIJAH" w:date="2016-04-26T14:15:00Z"/>
                <w:rFonts w:ascii="Times New Roman" w:hAnsi="Times New Roman" w:cs="Times New Roman"/>
                <w:color w:val="auto"/>
                <w:sz w:val="22"/>
                <w:szCs w:val="22"/>
                <w:highlight w:val="yellow"/>
                <w:lang w:val="en-GB" w:eastAsia="ar-SA"/>
                <w:rPrChange w:id="1111" w:author="KHADIJAH" w:date="2016-04-26T15:11:00Z">
                  <w:rPr>
                    <w:del w:id="1112" w:author="KHADIJAH" w:date="2016-04-26T14:15:00Z"/>
                    <w:rFonts w:ascii="Times New Roman" w:hAnsi="Times New Roman" w:cs="Times New Roman"/>
                    <w:color w:val="auto"/>
                    <w:highlight w:val="yellow"/>
                    <w:lang w:val="en-GB" w:eastAsia="ar-SA"/>
                  </w:rPr>
                </w:rPrChange>
              </w:rPr>
              <w:pPrChange w:id="1113" w:author="KHADIJAH" w:date="2016-04-26T14:27:00Z">
                <w:pPr>
                  <w:pStyle w:val="Default"/>
                  <w:suppressAutoHyphens/>
                  <w:ind w:left="360"/>
                </w:pPr>
              </w:pPrChange>
            </w:pPr>
            <w:del w:id="1114" w:author="KHADIJAH" w:date="2016-04-26T14:15:00Z">
              <w:r w:rsidRPr="0088546C">
                <w:rPr>
                  <w:rFonts w:ascii="Times New Roman" w:hAnsi="Times New Roman" w:cs="Times New Roman"/>
                  <w:sz w:val="22"/>
                  <w:szCs w:val="22"/>
                  <w:highlight w:val="yellow"/>
                  <w:lang w:val="en-GB"/>
                  <w:rPrChange w:id="1115" w:author="KHADIJAH" w:date="2016-04-26T15:11:00Z">
                    <w:rPr>
                      <w:rFonts w:ascii="Times New Roman" w:hAnsi="Times New Roman" w:cs="Times New Roman"/>
                      <w:highlight w:val="yellow"/>
                      <w:lang w:val="en-GB"/>
                    </w:rPr>
                  </w:rPrChange>
                </w:rPr>
                <w:delText>5.4 Keep your fingernails smooth to avoid scratching the client skin</w:delText>
              </w:r>
            </w:del>
          </w:p>
          <w:p w:rsidR="00000000" w:rsidRDefault="0088546C">
            <w:pPr>
              <w:pStyle w:val="Default"/>
              <w:rPr>
                <w:del w:id="1116" w:author="KHADIJAH" w:date="2016-04-26T14:15:00Z"/>
                <w:rFonts w:ascii="Times New Roman" w:hAnsi="Times New Roman" w:cs="Times New Roman"/>
                <w:color w:val="auto"/>
                <w:sz w:val="22"/>
                <w:szCs w:val="22"/>
                <w:highlight w:val="yellow"/>
                <w:lang w:val="en-GB" w:eastAsia="ar-SA"/>
                <w:rPrChange w:id="1117" w:author="KHADIJAH" w:date="2016-04-26T15:11:00Z">
                  <w:rPr>
                    <w:del w:id="1118" w:author="KHADIJAH" w:date="2016-04-26T14:15:00Z"/>
                    <w:rFonts w:ascii="Times New Roman" w:hAnsi="Times New Roman" w:cs="Times New Roman"/>
                    <w:color w:val="auto"/>
                    <w:highlight w:val="yellow"/>
                    <w:lang w:val="en-GB" w:eastAsia="ar-SA"/>
                  </w:rPr>
                </w:rPrChange>
              </w:rPr>
              <w:pPrChange w:id="1119" w:author="KHADIJAH" w:date="2016-04-26T14:27:00Z">
                <w:pPr>
                  <w:pStyle w:val="Default"/>
                  <w:suppressAutoHyphens/>
                  <w:ind w:left="360"/>
                </w:pPr>
              </w:pPrChange>
            </w:pPr>
            <w:del w:id="1120" w:author="KHADIJAH" w:date="2016-04-26T14:15:00Z">
              <w:r w:rsidRPr="0088546C">
                <w:rPr>
                  <w:rFonts w:ascii="Times New Roman" w:hAnsi="Times New Roman" w:cs="Times New Roman"/>
                  <w:sz w:val="22"/>
                  <w:szCs w:val="22"/>
                  <w:highlight w:val="yellow"/>
                  <w:lang w:val="en-GB"/>
                  <w:rPrChange w:id="1121" w:author="KHADIJAH" w:date="2016-04-26T15:11:00Z">
                    <w:rPr>
                      <w:rFonts w:ascii="Times New Roman" w:hAnsi="Times New Roman" w:cs="Times New Roman"/>
                      <w:highlight w:val="yellow"/>
                      <w:lang w:val="en-GB"/>
                    </w:rPr>
                  </w:rPrChange>
                </w:rPr>
                <w:delText>5.5 Use only sanitizer brushes and implements</w:delText>
              </w:r>
            </w:del>
          </w:p>
          <w:p w:rsidR="00000000" w:rsidRDefault="0088546C">
            <w:pPr>
              <w:pStyle w:val="Default"/>
              <w:rPr>
                <w:del w:id="1122" w:author="KHADIJAH" w:date="2016-04-26T14:15:00Z"/>
                <w:rFonts w:ascii="Times New Roman" w:hAnsi="Times New Roman" w:cs="Times New Roman"/>
                <w:color w:val="auto"/>
                <w:sz w:val="22"/>
                <w:szCs w:val="22"/>
                <w:highlight w:val="yellow"/>
                <w:lang w:val="en-GB" w:eastAsia="ar-SA"/>
                <w:rPrChange w:id="1123" w:author="KHADIJAH" w:date="2016-04-26T15:11:00Z">
                  <w:rPr>
                    <w:del w:id="1124" w:author="KHADIJAH" w:date="2016-04-26T14:15:00Z"/>
                    <w:rFonts w:ascii="Times New Roman" w:hAnsi="Times New Roman" w:cs="Times New Roman"/>
                    <w:color w:val="auto"/>
                    <w:highlight w:val="yellow"/>
                    <w:lang w:val="en-GB" w:eastAsia="ar-SA"/>
                  </w:rPr>
                </w:rPrChange>
              </w:rPr>
              <w:pPrChange w:id="1125" w:author="KHADIJAH" w:date="2016-04-26T14:27:00Z">
                <w:pPr>
                  <w:pStyle w:val="Default"/>
                  <w:suppressAutoHyphens/>
                  <w:ind w:left="360"/>
                </w:pPr>
              </w:pPrChange>
            </w:pPr>
            <w:del w:id="1126" w:author="KHADIJAH" w:date="2016-04-26T14:15:00Z">
              <w:r w:rsidRPr="0088546C">
                <w:rPr>
                  <w:rFonts w:ascii="Times New Roman" w:hAnsi="Times New Roman" w:cs="Times New Roman"/>
                  <w:sz w:val="22"/>
                  <w:szCs w:val="22"/>
                  <w:highlight w:val="yellow"/>
                  <w:lang w:val="en-GB"/>
                  <w:rPrChange w:id="1127" w:author="KHADIJAH" w:date="2016-04-26T15:11:00Z">
                    <w:rPr>
                      <w:rFonts w:ascii="Times New Roman" w:hAnsi="Times New Roman" w:cs="Times New Roman"/>
                      <w:highlight w:val="yellow"/>
                      <w:lang w:val="en-GB"/>
                    </w:rPr>
                  </w:rPrChange>
                </w:rPr>
                <w:delText>5.6 Use a shaker-type container for loose powder</w:delText>
              </w:r>
            </w:del>
          </w:p>
          <w:p w:rsidR="00000000" w:rsidRDefault="0088546C">
            <w:pPr>
              <w:pStyle w:val="Default"/>
              <w:rPr>
                <w:del w:id="1128" w:author="KHADIJAH" w:date="2016-04-26T14:15:00Z"/>
                <w:rFonts w:ascii="Times New Roman" w:hAnsi="Times New Roman" w:cs="Times New Roman"/>
                <w:color w:val="auto"/>
                <w:sz w:val="22"/>
                <w:szCs w:val="22"/>
                <w:highlight w:val="yellow"/>
                <w:lang w:val="en-GB" w:eastAsia="ar-SA"/>
                <w:rPrChange w:id="1129" w:author="KHADIJAH" w:date="2016-04-26T15:11:00Z">
                  <w:rPr>
                    <w:del w:id="1130" w:author="KHADIJAH" w:date="2016-04-26T14:15:00Z"/>
                    <w:rFonts w:ascii="Times New Roman" w:hAnsi="Times New Roman" w:cs="Times New Roman"/>
                    <w:color w:val="auto"/>
                    <w:highlight w:val="yellow"/>
                    <w:lang w:val="en-GB" w:eastAsia="ar-SA"/>
                  </w:rPr>
                </w:rPrChange>
              </w:rPr>
              <w:pPrChange w:id="1131" w:author="KHADIJAH" w:date="2016-04-26T14:27:00Z">
                <w:pPr>
                  <w:pStyle w:val="Default"/>
                  <w:suppressAutoHyphens/>
                  <w:ind w:left="360"/>
                </w:pPr>
              </w:pPrChange>
            </w:pPr>
            <w:del w:id="1132" w:author="KHADIJAH" w:date="2016-04-26T14:15:00Z">
              <w:r w:rsidRPr="0088546C">
                <w:rPr>
                  <w:rFonts w:ascii="Times New Roman" w:hAnsi="Times New Roman" w:cs="Times New Roman"/>
                  <w:sz w:val="22"/>
                  <w:szCs w:val="22"/>
                  <w:highlight w:val="yellow"/>
                  <w:lang w:val="en-GB"/>
                  <w:rPrChange w:id="1133" w:author="KHADIJAH" w:date="2016-04-26T15:11:00Z">
                    <w:rPr>
                      <w:rFonts w:ascii="Times New Roman" w:hAnsi="Times New Roman" w:cs="Times New Roman"/>
                      <w:highlight w:val="yellow"/>
                      <w:lang w:val="en-GB"/>
                    </w:rPr>
                  </w:rPrChange>
                </w:rPr>
                <w:delText>5.7 Pour all lotions from bottle containers</w:delText>
              </w:r>
            </w:del>
          </w:p>
          <w:p w:rsidR="007007C6" w:rsidRPr="00794BAE" w:rsidDel="006E7F4B" w:rsidRDefault="0088546C" w:rsidP="00812FA9">
            <w:pPr>
              <w:pStyle w:val="Default"/>
              <w:suppressAutoHyphens/>
              <w:rPr>
                <w:del w:id="1134" w:author="KHADIJAH" w:date="2016-04-26T14:15:00Z"/>
                <w:rFonts w:ascii="Times New Roman" w:hAnsi="Times New Roman" w:cs="Times New Roman"/>
                <w:color w:val="auto"/>
                <w:sz w:val="22"/>
                <w:szCs w:val="22"/>
                <w:highlight w:val="yellow"/>
                <w:lang w:val="en-GB" w:eastAsia="ar-SA"/>
                <w:rPrChange w:id="1135" w:author="KHADIJAH" w:date="2016-04-26T15:11:00Z">
                  <w:rPr>
                    <w:del w:id="1136" w:author="KHADIJAH" w:date="2016-04-26T14:15:00Z"/>
                    <w:rFonts w:ascii="Times New Roman" w:hAnsi="Times New Roman" w:cs="Times New Roman"/>
                    <w:color w:val="auto"/>
                    <w:highlight w:val="yellow"/>
                    <w:lang w:val="en-GB" w:eastAsia="ar-SA"/>
                  </w:rPr>
                </w:rPrChange>
              </w:rPr>
            </w:pPr>
            <w:del w:id="1137" w:author="KHADIJAH" w:date="2016-04-26T14:15:00Z">
              <w:r w:rsidRPr="0088546C">
                <w:rPr>
                  <w:rFonts w:ascii="Times New Roman" w:hAnsi="Times New Roman" w:cs="Times New Roman"/>
                  <w:sz w:val="22"/>
                  <w:szCs w:val="22"/>
                  <w:highlight w:val="yellow"/>
                  <w:lang w:val="en-GB"/>
                  <w:rPrChange w:id="1138" w:author="KHADIJAH" w:date="2016-04-26T15:11:00Z">
                    <w:rPr>
                      <w:rFonts w:ascii="Times New Roman" w:hAnsi="Times New Roman" w:cs="Times New Roman"/>
                      <w:highlight w:val="yellow"/>
                      <w:lang w:val="en-GB"/>
                    </w:rPr>
                  </w:rPrChange>
                </w:rPr>
                <w:delText xml:space="preserve">      5.8 Always use a clean spatula or cosmetic applicator to remover cosmetics from their      </w:delText>
              </w:r>
            </w:del>
          </w:p>
          <w:p w:rsidR="00000000" w:rsidRDefault="0088546C">
            <w:pPr>
              <w:pStyle w:val="Default"/>
              <w:rPr>
                <w:del w:id="1139" w:author="KHADIJAH" w:date="2016-04-26T14:15:00Z"/>
                <w:rFonts w:ascii="Times New Roman" w:hAnsi="Times New Roman" w:cs="Times New Roman"/>
                <w:color w:val="auto"/>
                <w:sz w:val="22"/>
                <w:szCs w:val="22"/>
                <w:highlight w:val="yellow"/>
                <w:lang w:val="en-GB" w:eastAsia="ar-SA"/>
                <w:rPrChange w:id="1140" w:author="KHADIJAH" w:date="2016-04-26T15:11:00Z">
                  <w:rPr>
                    <w:del w:id="1141" w:author="KHADIJAH" w:date="2016-04-26T14:15:00Z"/>
                    <w:rFonts w:ascii="Times New Roman" w:hAnsi="Times New Roman" w:cs="Times New Roman"/>
                    <w:color w:val="auto"/>
                    <w:highlight w:val="yellow"/>
                    <w:lang w:val="en-GB" w:eastAsia="ar-SA"/>
                  </w:rPr>
                </w:rPrChange>
              </w:rPr>
              <w:pPrChange w:id="1142" w:author="KHADIJAH" w:date="2016-04-26T14:27:00Z">
                <w:pPr>
                  <w:pStyle w:val="Default"/>
                  <w:suppressAutoHyphens/>
                </w:pPr>
              </w:pPrChange>
            </w:pPr>
            <w:del w:id="1143" w:author="KHADIJAH" w:date="2016-04-26T14:15:00Z">
              <w:r w:rsidRPr="0088546C">
                <w:rPr>
                  <w:rFonts w:ascii="Times New Roman" w:hAnsi="Times New Roman" w:cs="Times New Roman"/>
                  <w:sz w:val="22"/>
                  <w:szCs w:val="22"/>
                  <w:highlight w:val="yellow"/>
                  <w:lang w:val="en-GB"/>
                  <w:rPrChange w:id="1144" w:author="KHADIJAH" w:date="2016-04-26T15:11:00Z">
                    <w:rPr>
                      <w:rFonts w:ascii="Times New Roman" w:hAnsi="Times New Roman" w:cs="Times New Roman"/>
                      <w:highlight w:val="yellow"/>
                      <w:lang w:val="en-GB"/>
                    </w:rPr>
                  </w:rPrChange>
                </w:rPr>
                <w:delText xml:space="preserve">      containers</w:delText>
              </w:r>
            </w:del>
          </w:p>
          <w:p w:rsidR="00000000" w:rsidRDefault="0088546C">
            <w:pPr>
              <w:pStyle w:val="Default"/>
              <w:rPr>
                <w:del w:id="1145" w:author="KHADIJAH" w:date="2016-04-26T14:15:00Z"/>
                <w:rFonts w:ascii="Times New Roman" w:hAnsi="Times New Roman" w:cs="Times New Roman"/>
                <w:color w:val="auto"/>
                <w:sz w:val="22"/>
                <w:szCs w:val="22"/>
                <w:highlight w:val="yellow"/>
                <w:lang w:val="en-GB" w:eastAsia="ar-SA"/>
                <w:rPrChange w:id="1146" w:author="KHADIJAH" w:date="2016-04-26T15:11:00Z">
                  <w:rPr>
                    <w:del w:id="1147" w:author="KHADIJAH" w:date="2016-04-26T14:15:00Z"/>
                    <w:rFonts w:ascii="Times New Roman" w:hAnsi="Times New Roman" w:cs="Times New Roman"/>
                    <w:color w:val="auto"/>
                    <w:highlight w:val="yellow"/>
                    <w:lang w:val="en-GB" w:eastAsia="ar-SA"/>
                  </w:rPr>
                </w:rPrChange>
              </w:rPr>
              <w:pPrChange w:id="1148" w:author="KHADIJAH" w:date="2016-04-26T14:27:00Z">
                <w:pPr>
                  <w:pStyle w:val="Default"/>
                  <w:suppressAutoHyphens/>
                  <w:ind w:left="360"/>
                </w:pPr>
              </w:pPrChange>
            </w:pPr>
            <w:del w:id="1149" w:author="KHADIJAH" w:date="2016-04-26T14:15:00Z">
              <w:r w:rsidRPr="0088546C">
                <w:rPr>
                  <w:rFonts w:ascii="Times New Roman" w:hAnsi="Times New Roman" w:cs="Times New Roman"/>
                  <w:sz w:val="22"/>
                  <w:szCs w:val="22"/>
                  <w:highlight w:val="yellow"/>
                  <w:lang w:val="en-GB"/>
                  <w:rPrChange w:id="1150" w:author="KHADIJAH" w:date="2016-04-26T15:11:00Z">
                    <w:rPr>
                      <w:rFonts w:ascii="Times New Roman" w:hAnsi="Times New Roman" w:cs="Times New Roman"/>
                      <w:highlight w:val="yellow"/>
                      <w:lang w:val="en-GB"/>
                    </w:rPr>
                  </w:rPrChange>
                </w:rPr>
                <w:delText>5.9 Never apply lip color directly from the container to the client lips.Use a spatula or special applicator to remove the product from the container then use a brush to apply</w:delText>
              </w:r>
            </w:del>
          </w:p>
          <w:p w:rsidR="00000000" w:rsidRDefault="0088546C">
            <w:pPr>
              <w:pStyle w:val="Default"/>
              <w:rPr>
                <w:del w:id="1151" w:author="KHADIJAH" w:date="2016-04-26T14:15:00Z"/>
                <w:rFonts w:ascii="Times New Roman" w:hAnsi="Times New Roman" w:cs="Times New Roman"/>
                <w:color w:val="auto"/>
                <w:sz w:val="22"/>
                <w:szCs w:val="22"/>
                <w:highlight w:val="yellow"/>
                <w:lang w:val="en-GB" w:eastAsia="ar-SA"/>
                <w:rPrChange w:id="1152" w:author="KHADIJAH" w:date="2016-04-26T15:11:00Z">
                  <w:rPr>
                    <w:del w:id="1153" w:author="KHADIJAH" w:date="2016-04-26T14:15:00Z"/>
                    <w:rFonts w:ascii="Times New Roman" w:hAnsi="Times New Roman" w:cs="Times New Roman"/>
                    <w:color w:val="auto"/>
                    <w:highlight w:val="yellow"/>
                    <w:lang w:val="en-GB" w:eastAsia="ar-SA"/>
                  </w:rPr>
                </w:rPrChange>
              </w:rPr>
              <w:pPrChange w:id="1154" w:author="KHADIJAH" w:date="2016-04-26T14:27:00Z">
                <w:pPr>
                  <w:pStyle w:val="Default"/>
                  <w:suppressAutoHyphens/>
                  <w:ind w:left="360"/>
                </w:pPr>
              </w:pPrChange>
            </w:pPr>
            <w:del w:id="1155" w:author="KHADIJAH" w:date="2016-04-26T14:15:00Z">
              <w:r w:rsidRPr="0088546C">
                <w:rPr>
                  <w:rFonts w:ascii="Times New Roman" w:hAnsi="Times New Roman" w:cs="Times New Roman"/>
                  <w:sz w:val="22"/>
                  <w:szCs w:val="22"/>
                  <w:highlight w:val="yellow"/>
                  <w:lang w:val="en-GB"/>
                  <w:rPrChange w:id="1156" w:author="KHADIJAH" w:date="2016-04-26T15:11:00Z">
                    <w:rPr>
                      <w:rFonts w:ascii="Times New Roman" w:hAnsi="Times New Roman" w:cs="Times New Roman"/>
                      <w:highlight w:val="yellow"/>
                      <w:lang w:val="en-GB"/>
                    </w:rPr>
                  </w:rPrChange>
                </w:rPr>
                <w:delText>5.10 Use an antiseptic on tweezed areas of the eyebrow to avoid infection</w:delText>
              </w:r>
            </w:del>
          </w:p>
          <w:p w:rsidR="00000000" w:rsidRDefault="0088546C">
            <w:pPr>
              <w:pStyle w:val="Default"/>
              <w:rPr>
                <w:del w:id="1157" w:author="KHADIJAH" w:date="2016-04-26T14:15:00Z"/>
                <w:rFonts w:ascii="Times New Roman" w:hAnsi="Times New Roman" w:cs="Times New Roman"/>
                <w:color w:val="auto"/>
                <w:sz w:val="22"/>
                <w:szCs w:val="22"/>
                <w:highlight w:val="yellow"/>
                <w:lang w:val="en-GB" w:eastAsia="ar-SA"/>
                <w:rPrChange w:id="1158" w:author="KHADIJAH" w:date="2016-04-26T15:11:00Z">
                  <w:rPr>
                    <w:del w:id="1159" w:author="KHADIJAH" w:date="2016-04-26T14:15:00Z"/>
                    <w:rFonts w:ascii="Times New Roman" w:hAnsi="Times New Roman" w:cs="Times New Roman"/>
                    <w:color w:val="auto"/>
                    <w:highlight w:val="yellow"/>
                    <w:lang w:val="en-GB" w:eastAsia="ar-SA"/>
                  </w:rPr>
                </w:rPrChange>
              </w:rPr>
              <w:pPrChange w:id="1160" w:author="KHADIJAH" w:date="2016-04-26T14:27:00Z">
                <w:pPr>
                  <w:pStyle w:val="Default"/>
                  <w:suppressAutoHyphens/>
                  <w:ind w:left="360"/>
                </w:pPr>
              </w:pPrChange>
            </w:pPr>
            <w:del w:id="1161" w:author="KHADIJAH" w:date="2016-04-26T14:15:00Z">
              <w:r w:rsidRPr="0088546C">
                <w:rPr>
                  <w:rFonts w:ascii="Times New Roman" w:hAnsi="Times New Roman" w:cs="Times New Roman"/>
                  <w:sz w:val="22"/>
                  <w:szCs w:val="22"/>
                  <w:highlight w:val="yellow"/>
                  <w:lang w:val="en-GB"/>
                  <w:rPrChange w:id="1162" w:author="KHADIJAH" w:date="2016-04-26T15:11:00Z">
                    <w:rPr>
                      <w:rFonts w:ascii="Times New Roman" w:hAnsi="Times New Roman" w:cs="Times New Roman"/>
                      <w:highlight w:val="yellow"/>
                      <w:lang w:val="en-GB"/>
                    </w:rPr>
                  </w:rPrChange>
                </w:rPr>
                <w:delText>5.11 Place all used items that can be properly sanitized in a container until they can be sanitized</w:delText>
              </w:r>
            </w:del>
          </w:p>
          <w:p w:rsidR="00000000" w:rsidRDefault="0088546C">
            <w:pPr>
              <w:pStyle w:val="Default"/>
              <w:rPr>
                <w:del w:id="1163" w:author="KHADIJAH" w:date="2016-04-26T14:15:00Z"/>
                <w:rFonts w:ascii="Times New Roman" w:hAnsi="Times New Roman" w:cs="Times New Roman"/>
                <w:color w:val="auto"/>
                <w:sz w:val="22"/>
                <w:szCs w:val="22"/>
                <w:highlight w:val="yellow"/>
                <w:lang w:val="en-GB" w:eastAsia="ar-SA"/>
                <w:rPrChange w:id="1164" w:author="KHADIJAH" w:date="2016-04-26T15:11:00Z">
                  <w:rPr>
                    <w:del w:id="1165" w:author="KHADIJAH" w:date="2016-04-26T14:15:00Z"/>
                    <w:rFonts w:ascii="Times New Roman" w:hAnsi="Times New Roman" w:cs="Times New Roman"/>
                    <w:color w:val="auto"/>
                    <w:highlight w:val="yellow"/>
                    <w:lang w:val="en-GB" w:eastAsia="ar-SA"/>
                  </w:rPr>
                </w:rPrChange>
              </w:rPr>
              <w:pPrChange w:id="1166" w:author="KHADIJAH" w:date="2016-04-26T14:27:00Z">
                <w:pPr>
                  <w:pStyle w:val="Default"/>
                  <w:suppressAutoHyphens/>
                  <w:ind w:left="360"/>
                </w:pPr>
              </w:pPrChange>
            </w:pPr>
            <w:del w:id="1167" w:author="KHADIJAH" w:date="2016-04-26T14:15:00Z">
              <w:r w:rsidRPr="0088546C">
                <w:rPr>
                  <w:rFonts w:ascii="Times New Roman" w:hAnsi="Times New Roman" w:cs="Times New Roman"/>
                  <w:sz w:val="22"/>
                  <w:szCs w:val="22"/>
                  <w:highlight w:val="yellow"/>
                  <w:lang w:val="en-GB"/>
                  <w:rPrChange w:id="1168" w:author="KHADIJAH" w:date="2016-04-26T15:11:00Z">
                    <w:rPr>
                      <w:rFonts w:ascii="Times New Roman" w:hAnsi="Times New Roman" w:cs="Times New Roman"/>
                      <w:highlight w:val="yellow"/>
                      <w:lang w:val="en-GB"/>
                    </w:rPr>
                  </w:rPrChange>
                </w:rPr>
                <w:delText>5.12 Discard all disposable items, such as sponges ,pads, spatula and applicators after use</w:delText>
              </w:r>
            </w:del>
          </w:p>
          <w:p w:rsidR="00000000" w:rsidRDefault="0088546C">
            <w:pPr>
              <w:pStyle w:val="Default"/>
              <w:rPr>
                <w:del w:id="1169" w:author="KHADIJAH" w:date="2016-04-26T14:15:00Z"/>
                <w:rFonts w:ascii="Times New Roman" w:hAnsi="Times New Roman" w:cs="Times New Roman"/>
                <w:color w:val="auto"/>
                <w:sz w:val="22"/>
                <w:szCs w:val="22"/>
                <w:highlight w:val="yellow"/>
                <w:lang w:val="en-GB" w:eastAsia="ar-SA"/>
                <w:rPrChange w:id="1170" w:author="KHADIJAH" w:date="2016-04-26T15:11:00Z">
                  <w:rPr>
                    <w:del w:id="1171" w:author="KHADIJAH" w:date="2016-04-26T14:15:00Z"/>
                    <w:rFonts w:ascii="Times New Roman" w:hAnsi="Times New Roman" w:cs="Times New Roman"/>
                    <w:color w:val="auto"/>
                    <w:highlight w:val="yellow"/>
                    <w:lang w:val="en-GB" w:eastAsia="ar-SA"/>
                  </w:rPr>
                </w:rPrChange>
              </w:rPr>
              <w:pPrChange w:id="1172" w:author="KHADIJAH" w:date="2016-04-26T14:27:00Z">
                <w:pPr>
                  <w:pStyle w:val="Default"/>
                  <w:suppressAutoHyphens/>
                  <w:ind w:left="360"/>
                </w:pPr>
              </w:pPrChange>
            </w:pPr>
            <w:del w:id="1173" w:author="KHADIJAH" w:date="2016-04-26T14:15:00Z">
              <w:r w:rsidRPr="0088546C">
                <w:rPr>
                  <w:rFonts w:ascii="Times New Roman" w:hAnsi="Times New Roman" w:cs="Times New Roman"/>
                  <w:sz w:val="22"/>
                  <w:szCs w:val="22"/>
                  <w:highlight w:val="yellow"/>
                  <w:lang w:val="en-GB"/>
                  <w:rPrChange w:id="1174" w:author="KHADIJAH" w:date="2016-04-26T15:11:00Z">
                    <w:rPr>
                      <w:rFonts w:ascii="Times New Roman" w:hAnsi="Times New Roman" w:cs="Times New Roman"/>
                      <w:highlight w:val="yellow"/>
                      <w:lang w:val="en-GB"/>
                    </w:rPr>
                  </w:rPrChange>
                </w:rPr>
                <w:delText>5.13 Discard used pencils or applicators immediately following the makeup application so that they are not used on another client</w:delText>
              </w:r>
            </w:del>
          </w:p>
          <w:p w:rsidR="00000000" w:rsidRDefault="0088546C">
            <w:pPr>
              <w:pStyle w:val="Default"/>
              <w:rPr>
                <w:del w:id="1175" w:author="KHADIJAH" w:date="2016-04-26T14:15:00Z"/>
                <w:rFonts w:ascii="Times New Roman" w:hAnsi="Times New Roman" w:cs="Times New Roman"/>
                <w:color w:val="auto"/>
                <w:sz w:val="22"/>
                <w:szCs w:val="22"/>
                <w:highlight w:val="yellow"/>
                <w:lang w:val="en-GB" w:eastAsia="ar-SA"/>
                <w:rPrChange w:id="1176" w:author="KHADIJAH" w:date="2016-04-26T15:11:00Z">
                  <w:rPr>
                    <w:del w:id="1177" w:author="KHADIJAH" w:date="2016-04-26T14:15:00Z"/>
                    <w:rFonts w:ascii="Times New Roman" w:hAnsi="Times New Roman" w:cs="Times New Roman"/>
                    <w:color w:val="auto"/>
                    <w:highlight w:val="yellow"/>
                    <w:lang w:val="en-GB" w:eastAsia="ar-SA"/>
                  </w:rPr>
                </w:rPrChange>
              </w:rPr>
              <w:pPrChange w:id="1178" w:author="KHADIJAH" w:date="2016-04-26T14:27:00Z">
                <w:pPr>
                  <w:pStyle w:val="Default"/>
                  <w:suppressAutoHyphens/>
                  <w:ind w:left="360"/>
                </w:pPr>
              </w:pPrChange>
            </w:pPr>
            <w:del w:id="1179" w:author="KHADIJAH" w:date="2016-04-26T14:15:00Z">
              <w:r w:rsidRPr="0088546C">
                <w:rPr>
                  <w:rFonts w:ascii="Times New Roman" w:hAnsi="Times New Roman" w:cs="Times New Roman"/>
                  <w:sz w:val="22"/>
                  <w:szCs w:val="22"/>
                  <w:highlight w:val="yellow"/>
                  <w:lang w:val="en-GB"/>
                  <w:rPrChange w:id="1180" w:author="KHADIJAH" w:date="2016-04-26T15:11:00Z">
                    <w:rPr>
                      <w:rFonts w:ascii="Times New Roman" w:hAnsi="Times New Roman" w:cs="Times New Roman"/>
                      <w:highlight w:val="yellow"/>
                      <w:lang w:val="en-GB"/>
                    </w:rPr>
                  </w:rPrChange>
                </w:rPr>
                <w:delText>5.14 Place all towels, linens, makeup cape, or other washable items in the proper container until they can be washed and sanitized</w:delText>
              </w:r>
            </w:del>
          </w:p>
          <w:p w:rsidR="00000000" w:rsidRDefault="0088546C">
            <w:pPr>
              <w:pStyle w:val="Default"/>
              <w:rPr>
                <w:del w:id="1181" w:author="KHADIJAH" w:date="2016-04-26T14:15:00Z"/>
                <w:sz w:val="22"/>
                <w:szCs w:val="22"/>
                <w:rPrChange w:id="1182" w:author="KHADIJAH" w:date="2016-04-26T15:11:00Z">
                  <w:rPr>
                    <w:del w:id="1183" w:author="KHADIJAH" w:date="2016-04-26T14:15:00Z"/>
                    <w:lang w:eastAsia="ar-SA"/>
                  </w:rPr>
                </w:rPrChange>
              </w:rPr>
              <w:pPrChange w:id="1184" w:author="KHADIJAH" w:date="2016-04-26T14:27:00Z">
                <w:pPr>
                  <w:pStyle w:val="Default"/>
                  <w:suppressAutoHyphens/>
                  <w:ind w:left="360"/>
                </w:pPr>
              </w:pPrChange>
            </w:pPr>
            <w:del w:id="1185" w:author="KHADIJAH" w:date="2016-04-26T14:15:00Z">
              <w:r w:rsidRPr="0088546C">
                <w:rPr>
                  <w:rFonts w:ascii="Times New Roman" w:hAnsi="Times New Roman" w:cs="Times New Roman"/>
                  <w:sz w:val="22"/>
                  <w:szCs w:val="22"/>
                  <w:highlight w:val="yellow"/>
                  <w:lang w:val="en-GB"/>
                  <w:rPrChange w:id="1186" w:author="KHADIJAH" w:date="2016-04-26T15:11:00Z">
                    <w:rPr>
                      <w:rFonts w:ascii="Times New Roman" w:hAnsi="Times New Roman" w:cs="Times New Roman"/>
                      <w:highlight w:val="yellow"/>
                      <w:lang w:val="en-GB"/>
                    </w:rPr>
                  </w:rPrChange>
                </w:rPr>
                <w:delText>5.15 Keep your work area clean, neat, and well organized</w:delText>
              </w:r>
            </w:del>
          </w:p>
          <w:p w:rsidR="00000000" w:rsidRDefault="004212E1">
            <w:pPr>
              <w:pStyle w:val="Default"/>
              <w:rPr>
                <w:del w:id="1187" w:author="KHADIJAH" w:date="2016-04-26T14:27:00Z"/>
                <w:sz w:val="22"/>
                <w:szCs w:val="22"/>
                <w:rPrChange w:id="1188" w:author="KHADIJAH" w:date="2016-04-26T15:11:00Z">
                  <w:rPr>
                    <w:del w:id="1189" w:author="KHADIJAH" w:date="2016-04-26T14:27:00Z"/>
                    <w:rFonts w:ascii="Arial" w:hAnsi="Arial" w:cs="Arial"/>
                  </w:rPr>
                </w:rPrChange>
              </w:rPr>
              <w:pPrChange w:id="1190" w:author="KHADIJAH" w:date="2016-04-26T14:27:00Z">
                <w:pPr>
                  <w:pStyle w:val="ColorfulList-Accent11"/>
                  <w:suppressAutoHyphens w:val="0"/>
                  <w:ind w:left="0"/>
                </w:pPr>
              </w:pPrChange>
            </w:pPr>
          </w:p>
          <w:p w:rsidR="00000000" w:rsidRDefault="004212E1">
            <w:pPr>
              <w:pStyle w:val="Default"/>
              <w:rPr>
                <w:del w:id="1191" w:author="KHADIJAH" w:date="2016-04-26T14:27:00Z"/>
                <w:b/>
                <w:sz w:val="22"/>
                <w:szCs w:val="22"/>
                <w:rPrChange w:id="1192" w:author="KHADIJAH" w:date="2016-04-26T15:11:00Z">
                  <w:rPr>
                    <w:del w:id="1193" w:author="KHADIJAH" w:date="2016-04-26T14:27:00Z"/>
                    <w:rFonts w:ascii="Arial" w:hAnsi="Arial" w:cs="Arial"/>
                    <w:b/>
                  </w:rPr>
                </w:rPrChange>
              </w:rPr>
              <w:pPrChange w:id="1194" w:author="KHADIJAH" w:date="2016-04-26T14:27:00Z">
                <w:pPr>
                  <w:pStyle w:val="ColorfulList-Accent11"/>
                  <w:suppressAutoHyphens w:val="0"/>
                  <w:ind w:left="0"/>
                </w:pPr>
              </w:pPrChange>
            </w:pPr>
          </w:p>
          <w:p w:rsidR="00000000" w:rsidRDefault="004212E1">
            <w:pPr>
              <w:pStyle w:val="Default"/>
              <w:rPr>
                <w:del w:id="1195" w:author="KHADIJAH" w:date="2016-04-26T14:27:00Z"/>
                <w:b/>
                <w:sz w:val="22"/>
                <w:szCs w:val="22"/>
                <w:rPrChange w:id="1196" w:author="KHADIJAH" w:date="2016-04-26T15:11:00Z">
                  <w:rPr>
                    <w:del w:id="1197" w:author="KHADIJAH" w:date="2016-04-26T14:27:00Z"/>
                    <w:rFonts w:ascii="Arial" w:hAnsi="Arial" w:cs="Arial"/>
                    <w:b/>
                  </w:rPr>
                </w:rPrChange>
              </w:rPr>
              <w:pPrChange w:id="1198" w:author="KHADIJAH" w:date="2016-04-26T14:27:00Z">
                <w:pPr>
                  <w:pStyle w:val="ColorfulList-Accent11"/>
                  <w:suppressAutoHyphens w:val="0"/>
                  <w:ind w:left="0"/>
                </w:pPr>
              </w:pPrChange>
            </w:pPr>
          </w:p>
          <w:p w:rsidR="00000000" w:rsidRDefault="004212E1">
            <w:pPr>
              <w:pStyle w:val="Default"/>
              <w:rPr>
                <w:del w:id="1199" w:author="KHADIJAH" w:date="2016-04-26T14:27:00Z"/>
                <w:b/>
                <w:sz w:val="22"/>
                <w:szCs w:val="22"/>
                <w:rPrChange w:id="1200" w:author="KHADIJAH" w:date="2016-04-26T15:11:00Z">
                  <w:rPr>
                    <w:del w:id="1201" w:author="KHADIJAH" w:date="2016-04-26T14:27:00Z"/>
                    <w:rFonts w:ascii="Arial" w:hAnsi="Arial" w:cs="Arial"/>
                    <w:b/>
                  </w:rPr>
                </w:rPrChange>
              </w:rPr>
              <w:pPrChange w:id="1202" w:author="KHADIJAH" w:date="2016-04-26T14:27:00Z">
                <w:pPr>
                  <w:pStyle w:val="ColorfulList-Accent11"/>
                  <w:suppressAutoHyphens w:val="0"/>
                  <w:ind w:left="0"/>
                </w:pPr>
              </w:pPrChange>
            </w:pPr>
          </w:p>
          <w:p w:rsidR="00000000" w:rsidRDefault="004212E1">
            <w:pPr>
              <w:pStyle w:val="Default"/>
              <w:rPr>
                <w:del w:id="1203" w:author="KHADIJAH" w:date="2016-04-26T14:27:00Z"/>
                <w:b/>
                <w:sz w:val="22"/>
                <w:szCs w:val="22"/>
                <w:rPrChange w:id="1204" w:author="KHADIJAH" w:date="2016-04-26T15:11:00Z">
                  <w:rPr>
                    <w:del w:id="1205" w:author="KHADIJAH" w:date="2016-04-26T14:27:00Z"/>
                    <w:rFonts w:ascii="Arial" w:hAnsi="Arial" w:cs="Arial"/>
                    <w:b/>
                  </w:rPr>
                </w:rPrChange>
              </w:rPr>
              <w:pPrChange w:id="1206" w:author="KHADIJAH" w:date="2016-04-26T14:27:00Z">
                <w:pPr>
                  <w:pStyle w:val="ColorfulList-Accent11"/>
                  <w:suppressAutoHyphens w:val="0"/>
                  <w:ind w:left="0"/>
                </w:pPr>
              </w:pPrChange>
            </w:pPr>
          </w:p>
          <w:p w:rsidR="00000000" w:rsidRDefault="004212E1">
            <w:pPr>
              <w:pStyle w:val="Default"/>
              <w:rPr>
                <w:del w:id="1207" w:author="KHADIJAH" w:date="2016-04-26T16:41:00Z"/>
                <w:b/>
                <w:sz w:val="22"/>
                <w:szCs w:val="22"/>
                <w:rPrChange w:id="1208" w:author="KHADIJAH" w:date="2016-04-26T15:11:00Z">
                  <w:rPr>
                    <w:del w:id="1209" w:author="KHADIJAH" w:date="2016-04-26T16:41:00Z"/>
                    <w:rFonts w:ascii="Arial" w:hAnsi="Arial" w:cs="Arial"/>
                    <w:b/>
                  </w:rPr>
                </w:rPrChange>
              </w:rPr>
              <w:pPrChange w:id="1210" w:author="KHADIJAH" w:date="2016-04-26T14:27:00Z">
                <w:pPr>
                  <w:pStyle w:val="ColorfulList-Accent11"/>
                  <w:suppressAutoHyphens w:val="0"/>
                  <w:ind w:left="0"/>
                </w:pPr>
              </w:pPrChange>
            </w:pPr>
          </w:p>
          <w:p w:rsidR="00515D53" w:rsidRPr="00794BAE" w:rsidDel="00695370" w:rsidRDefault="00515D53" w:rsidP="00FC548A">
            <w:pPr>
              <w:pStyle w:val="ColorfulList-Accent11"/>
              <w:suppressAutoHyphens w:val="0"/>
              <w:ind w:left="0"/>
              <w:rPr>
                <w:del w:id="1211" w:author="KHADIJAH" w:date="2016-04-26T16:41:00Z"/>
                <w:rFonts w:ascii="Arial" w:hAnsi="Arial" w:cs="Arial"/>
                <w:b/>
                <w:sz w:val="22"/>
                <w:szCs w:val="22"/>
                <w:rPrChange w:id="1212" w:author="KHADIJAH" w:date="2016-04-26T15:11:00Z">
                  <w:rPr>
                    <w:del w:id="1213" w:author="KHADIJAH" w:date="2016-04-26T16:41:00Z"/>
                    <w:rFonts w:ascii="Arial" w:hAnsi="Arial" w:cs="Arial"/>
                    <w:b/>
                  </w:rPr>
                </w:rPrChange>
              </w:rPr>
            </w:pPr>
          </w:p>
          <w:p w:rsidR="00812FA9" w:rsidRPr="00794BAE" w:rsidRDefault="00812FA9" w:rsidP="00FC548A">
            <w:pPr>
              <w:pStyle w:val="ColorfulList-Accent11"/>
              <w:suppressAutoHyphens w:val="0"/>
              <w:ind w:left="0"/>
              <w:rPr>
                <w:ins w:id="1214" w:author="KHADIJAH" w:date="2016-04-26T14:36:00Z"/>
                <w:rFonts w:ascii="Arial" w:hAnsi="Arial" w:cs="Arial"/>
                <w:b/>
                <w:sz w:val="22"/>
                <w:szCs w:val="22"/>
                <w:rPrChange w:id="1215" w:author="KHADIJAH" w:date="2016-04-26T15:11:00Z">
                  <w:rPr>
                    <w:ins w:id="1216" w:author="KHADIJAH" w:date="2016-04-26T14:36:00Z"/>
                    <w:rFonts w:ascii="Arial" w:hAnsi="Arial" w:cs="Arial"/>
                    <w:b/>
                  </w:rPr>
                </w:rPrChange>
              </w:rPr>
            </w:pPr>
          </w:p>
          <w:p w:rsidR="00812FA9" w:rsidRPr="00794BAE" w:rsidRDefault="00812FA9" w:rsidP="00FC548A">
            <w:pPr>
              <w:pStyle w:val="ColorfulList-Accent11"/>
              <w:suppressAutoHyphens w:val="0"/>
              <w:ind w:left="0"/>
              <w:rPr>
                <w:rFonts w:ascii="Arial" w:hAnsi="Arial" w:cs="Arial"/>
                <w:b/>
                <w:sz w:val="22"/>
                <w:szCs w:val="22"/>
                <w:rPrChange w:id="1217" w:author="KHADIJAH" w:date="2016-04-26T15:11:00Z">
                  <w:rPr>
                    <w:rFonts w:ascii="Arial" w:hAnsi="Arial" w:cs="Arial"/>
                    <w:b/>
                  </w:rPr>
                </w:rPrChange>
              </w:rPr>
            </w:pPr>
          </w:p>
        </w:tc>
      </w:tr>
      <w:tr w:rsidR="00630ACB" w:rsidRPr="00794BAE" w:rsidTr="00515D53">
        <w:trPr>
          <w:trHeight w:hRule="exact" w:val="567"/>
        </w:trPr>
        <w:tc>
          <w:tcPr>
            <w:tcW w:w="6981" w:type="dxa"/>
            <w:gridSpan w:val="2"/>
            <w:tcBorders>
              <w:top w:val="single" w:sz="4" w:space="0" w:color="auto"/>
              <w:left w:val="single" w:sz="4" w:space="0" w:color="auto"/>
              <w:bottom w:val="single" w:sz="4" w:space="0" w:color="auto"/>
              <w:right w:val="single" w:sz="4" w:space="0" w:color="auto"/>
            </w:tcBorders>
            <w:vAlign w:val="center"/>
          </w:tcPr>
          <w:p w:rsidR="00630ACB" w:rsidRPr="00794BAE" w:rsidRDefault="0088546C" w:rsidP="00515D53">
            <w:pPr>
              <w:pStyle w:val="ListParagraph"/>
              <w:ind w:left="0"/>
              <w:rPr>
                <w:rFonts w:ascii="Arial" w:hAnsi="Arial" w:cs="Arial"/>
                <w:b/>
                <w:sz w:val="22"/>
                <w:szCs w:val="22"/>
                <w:rPrChange w:id="1218" w:author="KHADIJAH" w:date="2016-04-26T15:11:00Z">
                  <w:rPr>
                    <w:rFonts w:ascii="Arial" w:hAnsi="Arial" w:cs="Arial"/>
                    <w:b/>
                  </w:rPr>
                </w:rPrChange>
              </w:rPr>
            </w:pPr>
            <w:r w:rsidRPr="0088546C">
              <w:rPr>
                <w:rFonts w:ascii="Arial" w:hAnsi="Arial" w:cs="Arial"/>
                <w:b/>
                <w:sz w:val="22"/>
                <w:szCs w:val="22"/>
                <w:rPrChange w:id="1219" w:author="KHADIJAH" w:date="2016-04-26T15:11:00Z">
                  <w:rPr>
                    <w:rFonts w:ascii="Arial" w:hAnsi="Arial" w:cs="Arial"/>
                    <w:b/>
                  </w:rPr>
                </w:rPrChange>
              </w:rPr>
              <w:lastRenderedPageBreak/>
              <w:t>Work Activity  5  : Apply base product on client’s face</w:t>
            </w:r>
          </w:p>
        </w:tc>
        <w:tc>
          <w:tcPr>
            <w:tcW w:w="2559" w:type="dxa"/>
            <w:gridSpan w:val="2"/>
            <w:tcBorders>
              <w:top w:val="single" w:sz="4" w:space="0" w:color="auto"/>
              <w:left w:val="single" w:sz="4" w:space="0" w:color="auto"/>
              <w:bottom w:val="single" w:sz="4" w:space="0" w:color="auto"/>
              <w:right w:val="single" w:sz="4" w:space="0" w:color="auto"/>
            </w:tcBorders>
            <w:vAlign w:val="center"/>
          </w:tcPr>
          <w:p w:rsidR="00630ACB" w:rsidRPr="00794BAE" w:rsidRDefault="0088546C" w:rsidP="00FC0209">
            <w:pPr>
              <w:jc w:val="center"/>
              <w:rPr>
                <w:b/>
                <w:sz w:val="22"/>
                <w:szCs w:val="22"/>
                <w:lang w:eastAsia="en-US"/>
                <w:rPrChange w:id="1220" w:author="KHADIJAH" w:date="2016-04-26T15:11:00Z">
                  <w:rPr>
                    <w:b/>
                    <w:lang w:eastAsia="en-US"/>
                  </w:rPr>
                </w:rPrChange>
              </w:rPr>
            </w:pPr>
            <w:r w:rsidRPr="0088546C">
              <w:rPr>
                <w:b/>
                <w:sz w:val="22"/>
                <w:szCs w:val="22"/>
                <w:lang w:eastAsia="en-US"/>
                <w:rPrChange w:id="1221" w:author="KHADIJAH" w:date="2016-04-26T15:11:00Z">
                  <w:rPr>
                    <w:rFonts w:ascii="Times New Roman" w:hAnsi="Times New Roman" w:cs="Times New Roman"/>
                    <w:b/>
                    <w:lang w:val="en-GB" w:eastAsia="en-US"/>
                  </w:rPr>
                </w:rPrChange>
              </w:rPr>
              <w:t>2</w:t>
            </w:r>
          </w:p>
        </w:tc>
      </w:tr>
      <w:tr w:rsidR="00560B1B" w:rsidRPr="00794BAE" w:rsidTr="00560B1B">
        <w:trPr>
          <w:trHeight w:val="1070"/>
        </w:trPr>
        <w:tc>
          <w:tcPr>
            <w:tcW w:w="9540" w:type="dxa"/>
            <w:gridSpan w:val="4"/>
            <w:tcBorders>
              <w:top w:val="single" w:sz="4" w:space="0" w:color="auto"/>
              <w:left w:val="single" w:sz="4" w:space="0" w:color="auto"/>
              <w:bottom w:val="single" w:sz="4" w:space="0" w:color="auto"/>
              <w:right w:val="single" w:sz="4" w:space="0" w:color="auto"/>
            </w:tcBorders>
          </w:tcPr>
          <w:p w:rsidR="00560B1B" w:rsidRPr="00794BAE" w:rsidDel="00695370" w:rsidRDefault="00560B1B" w:rsidP="00FC548A">
            <w:pPr>
              <w:pStyle w:val="ColorfulList-Accent11"/>
              <w:keepNext/>
              <w:keepLines/>
              <w:suppressAutoHyphens w:val="0"/>
              <w:spacing w:before="480"/>
              <w:ind w:left="0"/>
              <w:outlineLvl w:val="0"/>
              <w:rPr>
                <w:del w:id="1222" w:author="KHADIJAH" w:date="2016-04-26T16:41:00Z"/>
                <w:rFonts w:ascii="Arial" w:hAnsi="Arial" w:cs="Arial"/>
                <w:sz w:val="22"/>
                <w:szCs w:val="22"/>
                <w:rPrChange w:id="1223" w:author="KHADIJAH" w:date="2016-04-26T15:11:00Z">
                  <w:rPr>
                    <w:del w:id="1224" w:author="KHADIJAH" w:date="2016-04-26T16:41:00Z"/>
                    <w:rFonts w:ascii="Arial" w:eastAsiaTheme="majorEastAsia" w:hAnsi="Arial" w:cs="Arial"/>
                    <w:b/>
                    <w:bCs/>
                    <w:color w:val="365F91" w:themeColor="accent1" w:themeShade="BF"/>
                    <w:sz w:val="28"/>
                    <w:szCs w:val="28"/>
                  </w:rPr>
                </w:rPrChange>
              </w:rPr>
            </w:pPr>
          </w:p>
          <w:p w:rsidR="00695370" w:rsidRDefault="00695370" w:rsidP="00515D53">
            <w:pPr>
              <w:rPr>
                <w:ins w:id="1225" w:author="KHADIJAH" w:date="2016-04-26T16:41:00Z"/>
                <w:b/>
                <w:sz w:val="22"/>
                <w:szCs w:val="22"/>
                <w:u w:val="single"/>
              </w:rPr>
            </w:pPr>
          </w:p>
          <w:p w:rsidR="00515D53" w:rsidRPr="00794BAE" w:rsidRDefault="0088546C" w:rsidP="00515D53">
            <w:pPr>
              <w:rPr>
                <w:b/>
                <w:sz w:val="22"/>
                <w:szCs w:val="22"/>
                <w:u w:val="single"/>
                <w:rPrChange w:id="1226" w:author="KHADIJAH" w:date="2016-04-26T15:11:00Z">
                  <w:rPr>
                    <w:b/>
                    <w:u w:val="single"/>
                  </w:rPr>
                </w:rPrChange>
              </w:rPr>
            </w:pPr>
            <w:r w:rsidRPr="0088546C">
              <w:rPr>
                <w:b/>
                <w:sz w:val="22"/>
                <w:szCs w:val="22"/>
                <w:u w:val="single"/>
                <w:rPrChange w:id="1227" w:author="KHADIJAH" w:date="2016-04-26T15:11:00Z">
                  <w:rPr>
                    <w:rFonts w:ascii="Times New Roman" w:hAnsi="Times New Roman" w:cs="Times New Roman"/>
                    <w:b/>
                    <w:u w:val="single"/>
                    <w:lang w:val="en-GB"/>
                  </w:rPr>
                </w:rPrChange>
              </w:rPr>
              <w:t>Learning objectives</w:t>
            </w:r>
          </w:p>
          <w:p w:rsidR="00515D53" w:rsidRPr="00794BAE" w:rsidRDefault="00515D53" w:rsidP="00515D53">
            <w:pPr>
              <w:rPr>
                <w:sz w:val="22"/>
                <w:szCs w:val="22"/>
                <w:rPrChange w:id="1228" w:author="KHADIJAH" w:date="2016-04-26T15:11:00Z">
                  <w:rPr/>
                </w:rPrChange>
              </w:rPr>
            </w:pPr>
          </w:p>
          <w:p w:rsidR="00515D53" w:rsidRPr="00794BAE" w:rsidRDefault="0088546C" w:rsidP="00515D53">
            <w:pPr>
              <w:rPr>
                <w:sz w:val="22"/>
                <w:szCs w:val="22"/>
                <w:rPrChange w:id="1229" w:author="KHADIJAH" w:date="2016-04-26T15:11:00Z">
                  <w:rPr/>
                </w:rPrChange>
              </w:rPr>
            </w:pPr>
            <w:r w:rsidRPr="0088546C">
              <w:rPr>
                <w:sz w:val="22"/>
                <w:szCs w:val="22"/>
                <w:rPrChange w:id="1230" w:author="KHADIJAH" w:date="2016-04-26T15:11:00Z">
                  <w:rPr>
                    <w:rFonts w:ascii="Times New Roman" w:hAnsi="Times New Roman" w:cs="Times New Roman"/>
                    <w:lang w:val="en-GB"/>
                  </w:rPr>
                </w:rPrChange>
              </w:rPr>
              <w:t>At the end of learning session the apprentice will be able to</w:t>
            </w:r>
          </w:p>
          <w:p w:rsidR="00515D53" w:rsidRPr="00794BAE" w:rsidDel="00695370" w:rsidRDefault="00515D53" w:rsidP="00515D53">
            <w:pPr>
              <w:rPr>
                <w:del w:id="1231" w:author="KHADIJAH" w:date="2016-04-26T16:41:00Z"/>
                <w:sz w:val="22"/>
                <w:szCs w:val="22"/>
                <w:rPrChange w:id="1232" w:author="KHADIJAH" w:date="2016-04-26T15:11:00Z">
                  <w:rPr>
                    <w:del w:id="1233" w:author="KHADIJAH" w:date="2016-04-26T16:41:00Z"/>
                  </w:rPr>
                </w:rPrChange>
              </w:rPr>
            </w:pPr>
          </w:p>
          <w:p w:rsidR="00515D53" w:rsidRPr="00794BAE" w:rsidRDefault="00515D53" w:rsidP="00515D53">
            <w:pPr>
              <w:pStyle w:val="Default"/>
              <w:suppressAutoHyphens/>
              <w:rPr>
                <w:color w:val="auto"/>
                <w:sz w:val="22"/>
                <w:szCs w:val="22"/>
                <w:rPrChange w:id="1234" w:author="KHADIJAH" w:date="2016-04-26T15:11:00Z">
                  <w:rPr>
                    <w:color w:val="auto"/>
                    <w:lang w:eastAsia="ar-SA"/>
                  </w:rPr>
                </w:rPrChange>
              </w:rPr>
            </w:pPr>
          </w:p>
          <w:p w:rsidR="00000000" w:rsidRDefault="0088546C">
            <w:pPr>
              <w:pStyle w:val="Default"/>
              <w:numPr>
                <w:ilvl w:val="0"/>
                <w:numId w:val="13"/>
              </w:numPr>
              <w:spacing w:line="360" w:lineRule="auto"/>
              <w:rPr>
                <w:sz w:val="22"/>
                <w:szCs w:val="22"/>
                <w:rPrChange w:id="1235" w:author="KHADIJAH" w:date="2016-04-26T15:11:00Z">
                  <w:rPr>
                    <w:sz w:val="22"/>
                    <w:szCs w:val="22"/>
                    <w:highlight w:val="yellow"/>
                    <w:lang w:eastAsia="ar-SA"/>
                  </w:rPr>
                </w:rPrChange>
              </w:rPr>
              <w:pPrChange w:id="1236" w:author="KHADIJAH" w:date="2016-04-26T14:38:00Z">
                <w:pPr>
                  <w:pStyle w:val="Default"/>
                  <w:numPr>
                    <w:numId w:val="13"/>
                  </w:numPr>
                  <w:suppressAutoHyphens/>
                  <w:ind w:left="360" w:hanging="360"/>
                </w:pPr>
              </w:pPrChange>
            </w:pPr>
            <w:r w:rsidRPr="0088546C">
              <w:rPr>
                <w:sz w:val="22"/>
                <w:szCs w:val="22"/>
                <w:rPrChange w:id="1237" w:author="KHADIJAH" w:date="2016-04-26T15:11:00Z">
                  <w:rPr>
                    <w:sz w:val="22"/>
                    <w:szCs w:val="22"/>
                    <w:highlight w:val="yellow"/>
                  </w:rPr>
                </w:rPrChange>
              </w:rPr>
              <w:t xml:space="preserve">List out types of base products, such as: </w:t>
            </w:r>
          </w:p>
          <w:p w:rsidR="00000000" w:rsidRDefault="00812FA9">
            <w:pPr>
              <w:pStyle w:val="Default"/>
              <w:numPr>
                <w:ilvl w:val="1"/>
                <w:numId w:val="13"/>
              </w:numPr>
              <w:spacing w:line="276" w:lineRule="auto"/>
              <w:rPr>
                <w:sz w:val="22"/>
                <w:szCs w:val="22"/>
                <w:rPrChange w:id="1238" w:author="KHADIJAH" w:date="2016-04-26T15:11:00Z">
                  <w:rPr>
                    <w:sz w:val="22"/>
                    <w:szCs w:val="22"/>
                    <w:highlight w:val="yellow"/>
                    <w:lang w:eastAsia="ar-SA"/>
                  </w:rPr>
                </w:rPrChange>
              </w:rPr>
              <w:pPrChange w:id="1239" w:author="KHADIJAH" w:date="2016-04-26T16:41:00Z">
                <w:pPr>
                  <w:pStyle w:val="Default"/>
                  <w:numPr>
                    <w:ilvl w:val="1"/>
                    <w:numId w:val="13"/>
                  </w:numPr>
                  <w:suppressAutoHyphens/>
                  <w:ind w:left="792" w:hanging="432"/>
                </w:pPr>
              </w:pPrChange>
            </w:pPr>
            <w:r w:rsidRPr="00794BAE">
              <w:rPr>
                <w:sz w:val="22"/>
                <w:szCs w:val="22"/>
              </w:rPr>
              <w:t xml:space="preserve">Primer, </w:t>
            </w:r>
          </w:p>
          <w:p w:rsidR="00000000" w:rsidRDefault="00812FA9">
            <w:pPr>
              <w:pStyle w:val="Default"/>
              <w:numPr>
                <w:ilvl w:val="1"/>
                <w:numId w:val="13"/>
              </w:numPr>
              <w:spacing w:line="276" w:lineRule="auto"/>
              <w:rPr>
                <w:sz w:val="22"/>
                <w:szCs w:val="22"/>
                <w:rPrChange w:id="1240" w:author="KHADIJAH" w:date="2016-04-26T15:11:00Z">
                  <w:rPr>
                    <w:sz w:val="22"/>
                    <w:szCs w:val="22"/>
                    <w:highlight w:val="yellow"/>
                    <w:lang w:eastAsia="ar-SA"/>
                  </w:rPr>
                </w:rPrChange>
              </w:rPr>
              <w:pPrChange w:id="1241" w:author="KHADIJAH" w:date="2016-04-26T16:41:00Z">
                <w:pPr>
                  <w:pStyle w:val="Default"/>
                  <w:numPr>
                    <w:ilvl w:val="1"/>
                    <w:numId w:val="13"/>
                  </w:numPr>
                  <w:suppressAutoHyphens/>
                  <w:ind w:left="792" w:hanging="432"/>
                </w:pPr>
              </w:pPrChange>
            </w:pPr>
            <w:r w:rsidRPr="00794BAE">
              <w:rPr>
                <w:sz w:val="22"/>
                <w:szCs w:val="22"/>
              </w:rPr>
              <w:t xml:space="preserve">Sun-block </w:t>
            </w:r>
          </w:p>
          <w:p w:rsidR="00000000" w:rsidRDefault="00812FA9">
            <w:pPr>
              <w:pStyle w:val="Default"/>
              <w:numPr>
                <w:ilvl w:val="1"/>
                <w:numId w:val="13"/>
              </w:numPr>
              <w:spacing w:line="276" w:lineRule="auto"/>
              <w:rPr>
                <w:sz w:val="22"/>
                <w:szCs w:val="22"/>
                <w:rPrChange w:id="1242" w:author="KHADIJAH" w:date="2016-04-26T15:11:00Z">
                  <w:rPr>
                    <w:sz w:val="22"/>
                    <w:szCs w:val="22"/>
                    <w:highlight w:val="yellow"/>
                    <w:lang w:eastAsia="ar-SA"/>
                  </w:rPr>
                </w:rPrChange>
              </w:rPr>
              <w:pPrChange w:id="1243" w:author="KHADIJAH" w:date="2016-04-26T16:41:00Z">
                <w:pPr>
                  <w:pStyle w:val="Default"/>
                  <w:numPr>
                    <w:ilvl w:val="1"/>
                    <w:numId w:val="13"/>
                  </w:numPr>
                  <w:suppressAutoHyphens/>
                  <w:ind w:left="792" w:hanging="432"/>
                </w:pPr>
              </w:pPrChange>
            </w:pPr>
            <w:r w:rsidRPr="00794BAE">
              <w:rPr>
                <w:sz w:val="22"/>
                <w:szCs w:val="22"/>
              </w:rPr>
              <w:t xml:space="preserve">Ampoules </w:t>
            </w:r>
          </w:p>
          <w:p w:rsidR="00000000" w:rsidRDefault="00812FA9">
            <w:pPr>
              <w:pStyle w:val="Default"/>
              <w:numPr>
                <w:ilvl w:val="1"/>
                <w:numId w:val="13"/>
              </w:numPr>
              <w:spacing w:line="276" w:lineRule="auto"/>
              <w:rPr>
                <w:sz w:val="22"/>
                <w:szCs w:val="22"/>
                <w:rPrChange w:id="1244" w:author="KHADIJAH" w:date="2016-04-26T15:11:00Z">
                  <w:rPr>
                    <w:sz w:val="22"/>
                    <w:szCs w:val="22"/>
                    <w:highlight w:val="yellow"/>
                    <w:lang w:eastAsia="ar-SA"/>
                  </w:rPr>
                </w:rPrChange>
              </w:rPr>
              <w:pPrChange w:id="1245" w:author="KHADIJAH" w:date="2016-04-26T16:41:00Z">
                <w:pPr>
                  <w:pStyle w:val="Default"/>
                  <w:numPr>
                    <w:ilvl w:val="1"/>
                    <w:numId w:val="13"/>
                  </w:numPr>
                  <w:suppressAutoHyphens/>
                  <w:ind w:left="792" w:hanging="432"/>
                </w:pPr>
              </w:pPrChange>
            </w:pPr>
            <w:r w:rsidRPr="00794BAE">
              <w:rPr>
                <w:sz w:val="22"/>
                <w:szCs w:val="22"/>
              </w:rPr>
              <w:t xml:space="preserve">Concealer </w:t>
            </w:r>
          </w:p>
          <w:p w:rsidR="0088546C" w:rsidRPr="0088546C" w:rsidRDefault="00812FA9" w:rsidP="0088546C">
            <w:pPr>
              <w:pStyle w:val="Default"/>
              <w:numPr>
                <w:ilvl w:val="1"/>
                <w:numId w:val="13"/>
              </w:numPr>
              <w:suppressAutoHyphens/>
              <w:spacing w:line="276" w:lineRule="auto"/>
              <w:rPr>
                <w:sz w:val="22"/>
                <w:szCs w:val="22"/>
                <w:rPrChange w:id="1246" w:author="KHADIJAH" w:date="2016-04-26T15:11:00Z">
                  <w:rPr>
                    <w:sz w:val="22"/>
                    <w:szCs w:val="22"/>
                    <w:highlight w:val="yellow"/>
                    <w:lang w:eastAsia="ar-SA"/>
                  </w:rPr>
                </w:rPrChange>
              </w:rPr>
              <w:pPrChange w:id="1247" w:author="KHADIJAH" w:date="2016-04-26T16:41:00Z">
                <w:pPr>
                  <w:pStyle w:val="Default"/>
                  <w:numPr>
                    <w:ilvl w:val="1"/>
                    <w:numId w:val="13"/>
                  </w:numPr>
                  <w:suppressAutoHyphens/>
                  <w:ind w:left="792" w:hanging="432"/>
                </w:pPr>
              </w:pPrChange>
            </w:pPr>
            <w:r w:rsidRPr="00794BAE">
              <w:rPr>
                <w:sz w:val="22"/>
                <w:szCs w:val="22"/>
              </w:rPr>
              <w:t xml:space="preserve">Foundation </w:t>
            </w:r>
          </w:p>
          <w:p w:rsidR="0088546C" w:rsidRDefault="0088546C" w:rsidP="0088546C">
            <w:pPr>
              <w:pStyle w:val="ListParagraph"/>
              <w:numPr>
                <w:ilvl w:val="0"/>
                <w:numId w:val="84"/>
              </w:numPr>
              <w:suppressAutoHyphens w:val="0"/>
              <w:autoSpaceDE w:val="0"/>
              <w:autoSpaceDN w:val="0"/>
              <w:adjustRightInd w:val="0"/>
              <w:spacing w:line="276" w:lineRule="auto"/>
              <w:contextualSpacing w:val="0"/>
              <w:rPr>
                <w:ins w:id="1248" w:author="KHADIJAH" w:date="2016-04-26T14:37:00Z"/>
                <w:rFonts w:ascii="Arial" w:hAnsi="Arial" w:cs="Arial"/>
                <w:vanish/>
                <w:color w:val="000000"/>
                <w:sz w:val="22"/>
                <w:szCs w:val="22"/>
                <w:lang w:val="en-US" w:eastAsia="en-US"/>
              </w:rPr>
              <w:pPrChange w:id="1249" w:author="KHADIJAH" w:date="2016-04-26T16:41:00Z">
                <w:pPr>
                  <w:pStyle w:val="ListParagraph"/>
                  <w:numPr>
                    <w:numId w:val="84"/>
                  </w:numPr>
                  <w:suppressAutoHyphens w:val="0"/>
                  <w:autoSpaceDE w:val="0"/>
                  <w:autoSpaceDN w:val="0"/>
                  <w:adjustRightInd w:val="0"/>
                  <w:ind w:left="360" w:hanging="360"/>
                  <w:contextualSpacing w:val="0"/>
                </w:pPr>
              </w:pPrChange>
            </w:pPr>
          </w:p>
          <w:p w:rsidR="0088546C" w:rsidRDefault="0088546C" w:rsidP="0088546C">
            <w:pPr>
              <w:pStyle w:val="ListParagraph"/>
              <w:numPr>
                <w:ilvl w:val="1"/>
                <w:numId w:val="84"/>
              </w:numPr>
              <w:suppressAutoHyphens w:val="0"/>
              <w:autoSpaceDE w:val="0"/>
              <w:autoSpaceDN w:val="0"/>
              <w:adjustRightInd w:val="0"/>
              <w:spacing w:line="276" w:lineRule="auto"/>
              <w:contextualSpacing w:val="0"/>
              <w:rPr>
                <w:ins w:id="1250" w:author="KHADIJAH" w:date="2016-04-26T14:37:00Z"/>
                <w:rFonts w:ascii="Arial" w:hAnsi="Arial" w:cs="Arial"/>
                <w:vanish/>
                <w:color w:val="000000"/>
                <w:sz w:val="22"/>
                <w:szCs w:val="22"/>
                <w:lang w:val="en-US" w:eastAsia="en-US"/>
              </w:rPr>
              <w:pPrChange w:id="1251" w:author="KHADIJAH" w:date="2016-04-26T16:41:00Z">
                <w:pPr>
                  <w:pStyle w:val="ListParagraph"/>
                  <w:numPr>
                    <w:ilvl w:val="1"/>
                    <w:numId w:val="84"/>
                  </w:numPr>
                  <w:suppressAutoHyphens w:val="0"/>
                  <w:autoSpaceDE w:val="0"/>
                  <w:autoSpaceDN w:val="0"/>
                  <w:adjustRightInd w:val="0"/>
                  <w:ind w:left="792" w:hanging="432"/>
                  <w:contextualSpacing w:val="0"/>
                </w:pPr>
              </w:pPrChange>
            </w:pPr>
          </w:p>
          <w:p w:rsidR="0088546C" w:rsidRDefault="0088546C" w:rsidP="0088546C">
            <w:pPr>
              <w:pStyle w:val="ListParagraph"/>
              <w:numPr>
                <w:ilvl w:val="1"/>
                <w:numId w:val="84"/>
              </w:numPr>
              <w:suppressAutoHyphens w:val="0"/>
              <w:autoSpaceDE w:val="0"/>
              <w:autoSpaceDN w:val="0"/>
              <w:adjustRightInd w:val="0"/>
              <w:spacing w:line="276" w:lineRule="auto"/>
              <w:contextualSpacing w:val="0"/>
              <w:rPr>
                <w:ins w:id="1252" w:author="KHADIJAH" w:date="2016-04-26T14:37:00Z"/>
                <w:rFonts w:ascii="Arial" w:hAnsi="Arial" w:cs="Arial"/>
                <w:vanish/>
                <w:color w:val="000000"/>
                <w:sz w:val="22"/>
                <w:szCs w:val="22"/>
                <w:lang w:val="en-US" w:eastAsia="en-US"/>
              </w:rPr>
              <w:pPrChange w:id="1253" w:author="KHADIJAH" w:date="2016-04-26T16:41:00Z">
                <w:pPr>
                  <w:pStyle w:val="ListParagraph"/>
                  <w:numPr>
                    <w:ilvl w:val="1"/>
                    <w:numId w:val="84"/>
                  </w:numPr>
                  <w:suppressAutoHyphens w:val="0"/>
                  <w:autoSpaceDE w:val="0"/>
                  <w:autoSpaceDN w:val="0"/>
                  <w:adjustRightInd w:val="0"/>
                  <w:ind w:left="792" w:hanging="432"/>
                  <w:contextualSpacing w:val="0"/>
                </w:pPr>
              </w:pPrChange>
            </w:pPr>
          </w:p>
          <w:p w:rsidR="0088546C" w:rsidRDefault="0088546C" w:rsidP="0088546C">
            <w:pPr>
              <w:pStyle w:val="ListParagraph"/>
              <w:numPr>
                <w:ilvl w:val="1"/>
                <w:numId w:val="84"/>
              </w:numPr>
              <w:suppressAutoHyphens w:val="0"/>
              <w:autoSpaceDE w:val="0"/>
              <w:autoSpaceDN w:val="0"/>
              <w:adjustRightInd w:val="0"/>
              <w:spacing w:line="276" w:lineRule="auto"/>
              <w:contextualSpacing w:val="0"/>
              <w:rPr>
                <w:ins w:id="1254" w:author="KHADIJAH" w:date="2016-04-26T14:37:00Z"/>
                <w:rFonts w:ascii="Arial" w:hAnsi="Arial" w:cs="Arial"/>
                <w:vanish/>
                <w:color w:val="000000"/>
                <w:sz w:val="22"/>
                <w:szCs w:val="22"/>
                <w:lang w:val="en-US" w:eastAsia="en-US"/>
              </w:rPr>
              <w:pPrChange w:id="1255" w:author="KHADIJAH" w:date="2016-04-26T16:41:00Z">
                <w:pPr>
                  <w:pStyle w:val="ListParagraph"/>
                  <w:numPr>
                    <w:ilvl w:val="1"/>
                    <w:numId w:val="84"/>
                  </w:numPr>
                  <w:suppressAutoHyphens w:val="0"/>
                  <w:autoSpaceDE w:val="0"/>
                  <w:autoSpaceDN w:val="0"/>
                  <w:adjustRightInd w:val="0"/>
                  <w:ind w:left="792" w:hanging="432"/>
                  <w:contextualSpacing w:val="0"/>
                </w:pPr>
              </w:pPrChange>
            </w:pPr>
          </w:p>
          <w:p w:rsidR="0088546C" w:rsidRDefault="0088546C" w:rsidP="0088546C">
            <w:pPr>
              <w:pStyle w:val="ListParagraph"/>
              <w:numPr>
                <w:ilvl w:val="1"/>
                <w:numId w:val="84"/>
              </w:numPr>
              <w:suppressAutoHyphens w:val="0"/>
              <w:autoSpaceDE w:val="0"/>
              <w:autoSpaceDN w:val="0"/>
              <w:adjustRightInd w:val="0"/>
              <w:spacing w:line="276" w:lineRule="auto"/>
              <w:contextualSpacing w:val="0"/>
              <w:rPr>
                <w:ins w:id="1256" w:author="KHADIJAH" w:date="2016-04-26T14:37:00Z"/>
                <w:rFonts w:ascii="Arial" w:hAnsi="Arial" w:cs="Arial"/>
                <w:vanish/>
                <w:color w:val="000000"/>
                <w:sz w:val="22"/>
                <w:szCs w:val="22"/>
                <w:lang w:val="en-US" w:eastAsia="en-US"/>
              </w:rPr>
              <w:pPrChange w:id="1257" w:author="KHADIJAH" w:date="2016-04-26T16:41:00Z">
                <w:pPr>
                  <w:pStyle w:val="ListParagraph"/>
                  <w:numPr>
                    <w:ilvl w:val="1"/>
                    <w:numId w:val="84"/>
                  </w:numPr>
                  <w:suppressAutoHyphens w:val="0"/>
                  <w:autoSpaceDE w:val="0"/>
                  <w:autoSpaceDN w:val="0"/>
                  <w:adjustRightInd w:val="0"/>
                  <w:ind w:left="792" w:hanging="432"/>
                  <w:contextualSpacing w:val="0"/>
                </w:pPr>
              </w:pPrChange>
            </w:pPr>
          </w:p>
          <w:p w:rsidR="0088546C" w:rsidRDefault="0088546C" w:rsidP="0088546C">
            <w:pPr>
              <w:pStyle w:val="ListParagraph"/>
              <w:numPr>
                <w:ilvl w:val="0"/>
                <w:numId w:val="85"/>
              </w:numPr>
              <w:suppressAutoHyphens w:val="0"/>
              <w:autoSpaceDE w:val="0"/>
              <w:autoSpaceDN w:val="0"/>
              <w:adjustRightInd w:val="0"/>
              <w:spacing w:line="276" w:lineRule="auto"/>
              <w:contextualSpacing w:val="0"/>
              <w:rPr>
                <w:ins w:id="1258" w:author="KHADIJAH" w:date="2016-04-26T14:37:00Z"/>
                <w:rFonts w:ascii="Arial" w:hAnsi="Arial" w:cs="Arial"/>
                <w:vanish/>
                <w:color w:val="000000"/>
                <w:sz w:val="22"/>
                <w:szCs w:val="22"/>
                <w:lang w:val="en-US" w:eastAsia="en-US"/>
              </w:rPr>
              <w:pPrChange w:id="1259" w:author="KHADIJAH" w:date="2016-04-26T16:41:00Z">
                <w:pPr>
                  <w:pStyle w:val="ListParagraph"/>
                  <w:numPr>
                    <w:numId w:val="85"/>
                  </w:numPr>
                  <w:suppressAutoHyphens w:val="0"/>
                  <w:autoSpaceDE w:val="0"/>
                  <w:autoSpaceDN w:val="0"/>
                  <w:adjustRightInd w:val="0"/>
                  <w:ind w:left="360" w:hanging="360"/>
                  <w:contextualSpacing w:val="0"/>
                </w:pPr>
              </w:pPrChange>
            </w:pPr>
          </w:p>
          <w:p w:rsidR="0088546C" w:rsidRDefault="0088546C" w:rsidP="0088546C">
            <w:pPr>
              <w:pStyle w:val="ListParagraph"/>
              <w:numPr>
                <w:ilvl w:val="1"/>
                <w:numId w:val="85"/>
              </w:numPr>
              <w:suppressAutoHyphens w:val="0"/>
              <w:autoSpaceDE w:val="0"/>
              <w:autoSpaceDN w:val="0"/>
              <w:adjustRightInd w:val="0"/>
              <w:spacing w:line="276" w:lineRule="auto"/>
              <w:contextualSpacing w:val="0"/>
              <w:rPr>
                <w:ins w:id="1260" w:author="KHADIJAH" w:date="2016-04-26T14:37:00Z"/>
                <w:rFonts w:ascii="Arial" w:hAnsi="Arial" w:cs="Arial"/>
                <w:vanish/>
                <w:color w:val="000000"/>
                <w:sz w:val="22"/>
                <w:szCs w:val="22"/>
                <w:lang w:val="en-US" w:eastAsia="en-US"/>
              </w:rPr>
              <w:pPrChange w:id="1261" w:author="KHADIJAH" w:date="2016-04-26T16:41:00Z">
                <w:pPr>
                  <w:pStyle w:val="ListParagraph"/>
                  <w:numPr>
                    <w:ilvl w:val="1"/>
                    <w:numId w:val="85"/>
                  </w:numPr>
                  <w:suppressAutoHyphens w:val="0"/>
                  <w:autoSpaceDE w:val="0"/>
                  <w:autoSpaceDN w:val="0"/>
                  <w:adjustRightInd w:val="0"/>
                  <w:ind w:left="792" w:hanging="432"/>
                  <w:contextualSpacing w:val="0"/>
                </w:pPr>
              </w:pPrChange>
            </w:pPr>
          </w:p>
          <w:p w:rsidR="0088546C" w:rsidRDefault="0088546C" w:rsidP="0088546C">
            <w:pPr>
              <w:pStyle w:val="ListParagraph"/>
              <w:numPr>
                <w:ilvl w:val="1"/>
                <w:numId w:val="85"/>
              </w:numPr>
              <w:suppressAutoHyphens w:val="0"/>
              <w:autoSpaceDE w:val="0"/>
              <w:autoSpaceDN w:val="0"/>
              <w:adjustRightInd w:val="0"/>
              <w:spacing w:line="276" w:lineRule="auto"/>
              <w:contextualSpacing w:val="0"/>
              <w:rPr>
                <w:ins w:id="1262" w:author="KHADIJAH" w:date="2016-04-26T14:37:00Z"/>
                <w:rFonts w:ascii="Arial" w:hAnsi="Arial" w:cs="Arial"/>
                <w:vanish/>
                <w:color w:val="000000"/>
                <w:sz w:val="22"/>
                <w:szCs w:val="22"/>
                <w:lang w:val="en-US" w:eastAsia="en-US"/>
              </w:rPr>
              <w:pPrChange w:id="1263" w:author="KHADIJAH" w:date="2016-04-26T16:41:00Z">
                <w:pPr>
                  <w:pStyle w:val="ListParagraph"/>
                  <w:numPr>
                    <w:ilvl w:val="1"/>
                    <w:numId w:val="85"/>
                  </w:numPr>
                  <w:suppressAutoHyphens w:val="0"/>
                  <w:autoSpaceDE w:val="0"/>
                  <w:autoSpaceDN w:val="0"/>
                  <w:adjustRightInd w:val="0"/>
                  <w:ind w:left="792" w:hanging="432"/>
                  <w:contextualSpacing w:val="0"/>
                </w:pPr>
              </w:pPrChange>
            </w:pPr>
          </w:p>
          <w:p w:rsidR="0088546C" w:rsidRDefault="0088546C" w:rsidP="0088546C">
            <w:pPr>
              <w:pStyle w:val="ListParagraph"/>
              <w:numPr>
                <w:ilvl w:val="1"/>
                <w:numId w:val="85"/>
              </w:numPr>
              <w:suppressAutoHyphens w:val="0"/>
              <w:autoSpaceDE w:val="0"/>
              <w:autoSpaceDN w:val="0"/>
              <w:adjustRightInd w:val="0"/>
              <w:spacing w:line="276" w:lineRule="auto"/>
              <w:contextualSpacing w:val="0"/>
              <w:rPr>
                <w:ins w:id="1264" w:author="KHADIJAH" w:date="2016-04-26T14:37:00Z"/>
                <w:rFonts w:ascii="Arial" w:hAnsi="Arial" w:cs="Arial"/>
                <w:vanish/>
                <w:color w:val="000000"/>
                <w:sz w:val="22"/>
                <w:szCs w:val="22"/>
                <w:lang w:val="en-US" w:eastAsia="en-US"/>
              </w:rPr>
              <w:pPrChange w:id="1265" w:author="KHADIJAH" w:date="2016-04-26T16:41:00Z">
                <w:pPr>
                  <w:pStyle w:val="ListParagraph"/>
                  <w:numPr>
                    <w:ilvl w:val="1"/>
                    <w:numId w:val="85"/>
                  </w:numPr>
                  <w:suppressAutoHyphens w:val="0"/>
                  <w:autoSpaceDE w:val="0"/>
                  <w:autoSpaceDN w:val="0"/>
                  <w:adjustRightInd w:val="0"/>
                  <w:ind w:left="792" w:hanging="432"/>
                  <w:contextualSpacing w:val="0"/>
                </w:pPr>
              </w:pPrChange>
            </w:pPr>
          </w:p>
          <w:p w:rsidR="0088546C" w:rsidRDefault="0088546C" w:rsidP="0088546C">
            <w:pPr>
              <w:pStyle w:val="ListParagraph"/>
              <w:numPr>
                <w:ilvl w:val="1"/>
                <w:numId w:val="85"/>
              </w:numPr>
              <w:suppressAutoHyphens w:val="0"/>
              <w:autoSpaceDE w:val="0"/>
              <w:autoSpaceDN w:val="0"/>
              <w:adjustRightInd w:val="0"/>
              <w:spacing w:line="276" w:lineRule="auto"/>
              <w:contextualSpacing w:val="0"/>
              <w:rPr>
                <w:ins w:id="1266" w:author="KHADIJAH" w:date="2016-04-26T14:37:00Z"/>
                <w:rFonts w:ascii="Arial" w:hAnsi="Arial" w:cs="Arial"/>
                <w:vanish/>
                <w:color w:val="000000"/>
                <w:sz w:val="22"/>
                <w:szCs w:val="22"/>
                <w:lang w:val="en-US" w:eastAsia="en-US"/>
              </w:rPr>
              <w:pPrChange w:id="1267" w:author="KHADIJAH" w:date="2016-04-26T16:41:00Z">
                <w:pPr>
                  <w:pStyle w:val="ListParagraph"/>
                  <w:numPr>
                    <w:ilvl w:val="1"/>
                    <w:numId w:val="85"/>
                  </w:numPr>
                  <w:suppressAutoHyphens w:val="0"/>
                  <w:autoSpaceDE w:val="0"/>
                  <w:autoSpaceDN w:val="0"/>
                  <w:adjustRightInd w:val="0"/>
                  <w:ind w:left="792" w:hanging="432"/>
                  <w:contextualSpacing w:val="0"/>
                </w:pPr>
              </w:pPrChange>
            </w:pPr>
          </w:p>
          <w:p w:rsidR="00000000" w:rsidRDefault="00226471">
            <w:pPr>
              <w:pStyle w:val="Default"/>
              <w:numPr>
                <w:ilvl w:val="0"/>
                <w:numId w:val="86"/>
              </w:numPr>
              <w:spacing w:line="276" w:lineRule="auto"/>
              <w:rPr>
                <w:del w:id="1268" w:author="KHADIJAH" w:date="2016-04-26T14:37:00Z"/>
                <w:sz w:val="22"/>
                <w:szCs w:val="22"/>
                <w:rPrChange w:id="1269" w:author="KHADIJAH" w:date="2016-04-26T15:11:00Z">
                  <w:rPr>
                    <w:del w:id="1270" w:author="KHADIJAH" w:date="2016-04-26T14:37:00Z"/>
                    <w:sz w:val="22"/>
                    <w:szCs w:val="22"/>
                    <w:lang w:eastAsia="ar-SA"/>
                  </w:rPr>
                </w:rPrChange>
              </w:rPr>
              <w:pPrChange w:id="1271" w:author="KHADIJAH" w:date="2016-04-26T16:41:00Z">
                <w:pPr>
                  <w:pStyle w:val="Default"/>
                  <w:suppressAutoHyphens/>
                  <w:ind w:left="792"/>
                </w:pPr>
              </w:pPrChange>
            </w:pPr>
            <w:ins w:id="1272" w:author="KHADIJAH" w:date="2016-04-26T14:38:00Z">
              <w:r>
                <w:rPr>
                  <w:sz w:val="22"/>
                  <w:szCs w:val="22"/>
                </w:rPr>
                <w:t xml:space="preserve">             1.5.1 </w:t>
              </w:r>
            </w:ins>
            <w:del w:id="1273" w:author="KHADIJAH" w:date="2016-04-26T14:36:00Z">
              <w:r>
                <w:rPr>
                  <w:sz w:val="22"/>
                  <w:szCs w:val="22"/>
                </w:rPr>
                <w:delText>-</w:delText>
              </w:r>
            </w:del>
            <w:r>
              <w:rPr>
                <w:sz w:val="22"/>
                <w:szCs w:val="22"/>
              </w:rPr>
              <w:t>Cream</w:t>
            </w:r>
          </w:p>
          <w:p w:rsidR="00000000" w:rsidRDefault="004212E1">
            <w:pPr>
              <w:pStyle w:val="Default"/>
              <w:spacing w:line="276" w:lineRule="auto"/>
              <w:rPr>
                <w:ins w:id="1274" w:author="KHADIJAH" w:date="2016-04-26T14:37:00Z"/>
                <w:sz w:val="22"/>
                <w:szCs w:val="22"/>
                <w:rPrChange w:id="1275" w:author="KHADIJAH" w:date="2016-04-26T15:11:00Z">
                  <w:rPr>
                    <w:ins w:id="1276" w:author="KHADIJAH" w:date="2016-04-26T14:37:00Z"/>
                    <w:sz w:val="22"/>
                    <w:szCs w:val="22"/>
                    <w:highlight w:val="yellow"/>
                    <w:lang w:eastAsia="ar-SA"/>
                  </w:rPr>
                </w:rPrChange>
              </w:rPr>
              <w:pPrChange w:id="1277" w:author="KHADIJAH" w:date="2016-04-26T16:41:00Z">
                <w:pPr>
                  <w:pStyle w:val="Default"/>
                  <w:suppressAutoHyphens/>
                  <w:ind w:left="792"/>
                </w:pPr>
              </w:pPrChange>
            </w:pPr>
          </w:p>
          <w:p w:rsidR="00000000" w:rsidRDefault="008225DC">
            <w:pPr>
              <w:pStyle w:val="Default"/>
              <w:spacing w:line="276" w:lineRule="auto"/>
              <w:rPr>
                <w:del w:id="1278" w:author="KHADIJAH" w:date="2016-04-26T14:37:00Z"/>
                <w:sz w:val="22"/>
                <w:szCs w:val="22"/>
                <w:lang w:eastAsia="ar-SA"/>
              </w:rPr>
              <w:pPrChange w:id="1279" w:author="KHADIJAH" w:date="2016-04-26T16:41:00Z">
                <w:pPr>
                  <w:pStyle w:val="Default"/>
                  <w:suppressAutoHyphens/>
                  <w:ind w:left="792"/>
                </w:pPr>
              </w:pPrChange>
            </w:pPr>
            <w:ins w:id="1280" w:author="KHADIJAH" w:date="2016-04-26T14:38:00Z">
              <w:r w:rsidRPr="00794BAE">
                <w:rPr>
                  <w:sz w:val="22"/>
                  <w:szCs w:val="22"/>
                </w:rPr>
                <w:t xml:space="preserve">             1.5.2 </w:t>
              </w:r>
            </w:ins>
            <w:del w:id="1281" w:author="KHADIJAH" w:date="2016-04-26T14:36:00Z">
              <w:r w:rsidR="00226471">
                <w:rPr>
                  <w:sz w:val="22"/>
                  <w:szCs w:val="22"/>
                </w:rPr>
                <w:delText>-</w:delText>
              </w:r>
            </w:del>
            <w:r w:rsidR="00226471">
              <w:rPr>
                <w:sz w:val="22"/>
                <w:szCs w:val="22"/>
              </w:rPr>
              <w:t>Liquid</w:t>
            </w:r>
            <w:ins w:id="1282" w:author="KHADIJAH" w:date="2016-04-26T14:39:00Z">
              <w:r w:rsidR="00226471">
                <w:rPr>
                  <w:sz w:val="22"/>
                  <w:szCs w:val="22"/>
                </w:rPr>
                <w:t xml:space="preserve"> </w:t>
              </w:r>
            </w:ins>
            <w:r w:rsidR="0088546C" w:rsidRPr="0088546C">
              <w:rPr>
                <w:sz w:val="22"/>
                <w:szCs w:val="22"/>
                <w:rPrChange w:id="1283" w:author="KHADIJAH" w:date="2016-04-26T15:11:00Z">
                  <w:rPr>
                    <w:sz w:val="22"/>
                    <w:szCs w:val="22"/>
                    <w:highlight w:val="yellow"/>
                  </w:rPr>
                </w:rPrChange>
              </w:rPr>
              <w:t>(oil-semi liquid, delicate, light, and water base)</w:t>
            </w:r>
          </w:p>
          <w:p w:rsidR="00000000" w:rsidRDefault="004212E1">
            <w:pPr>
              <w:pStyle w:val="Default"/>
              <w:spacing w:line="276" w:lineRule="auto"/>
              <w:rPr>
                <w:ins w:id="1284" w:author="KHADIJAH" w:date="2016-04-26T14:37:00Z"/>
                <w:sz w:val="22"/>
                <w:szCs w:val="22"/>
                <w:rPrChange w:id="1285" w:author="KHADIJAH" w:date="2016-04-26T15:11:00Z">
                  <w:rPr>
                    <w:ins w:id="1286" w:author="KHADIJAH" w:date="2016-04-26T14:37:00Z"/>
                    <w:sz w:val="22"/>
                    <w:szCs w:val="22"/>
                    <w:highlight w:val="yellow"/>
                    <w:lang w:eastAsia="ar-SA"/>
                  </w:rPr>
                </w:rPrChange>
              </w:rPr>
              <w:pPrChange w:id="1287" w:author="KHADIJAH" w:date="2016-04-26T16:41:00Z">
                <w:pPr>
                  <w:pStyle w:val="Default"/>
                  <w:suppressAutoHyphens/>
                  <w:ind w:left="792"/>
                </w:pPr>
              </w:pPrChange>
            </w:pPr>
          </w:p>
          <w:p w:rsidR="00000000" w:rsidRDefault="008225DC">
            <w:pPr>
              <w:pStyle w:val="Default"/>
              <w:spacing w:line="276" w:lineRule="auto"/>
              <w:rPr>
                <w:sz w:val="22"/>
                <w:szCs w:val="22"/>
                <w:rPrChange w:id="1288" w:author="KHADIJAH" w:date="2016-04-26T15:11:00Z">
                  <w:rPr>
                    <w:sz w:val="22"/>
                    <w:szCs w:val="22"/>
                    <w:highlight w:val="yellow"/>
                    <w:lang w:eastAsia="ar-SA"/>
                  </w:rPr>
                </w:rPrChange>
              </w:rPr>
              <w:pPrChange w:id="1289" w:author="KHADIJAH" w:date="2016-04-26T16:41:00Z">
                <w:pPr>
                  <w:pStyle w:val="Default"/>
                  <w:suppressAutoHyphens/>
                  <w:ind w:left="792"/>
                </w:pPr>
              </w:pPrChange>
            </w:pPr>
            <w:ins w:id="1290" w:author="KHADIJAH" w:date="2016-04-26T14:39:00Z">
              <w:r w:rsidRPr="00794BAE">
                <w:rPr>
                  <w:sz w:val="22"/>
                  <w:szCs w:val="22"/>
                </w:rPr>
                <w:t xml:space="preserve">             1.5.3 </w:t>
              </w:r>
            </w:ins>
            <w:del w:id="1291" w:author="KHADIJAH" w:date="2016-04-26T14:36:00Z">
              <w:r w:rsidR="00226471">
                <w:rPr>
                  <w:sz w:val="22"/>
                  <w:szCs w:val="22"/>
                </w:rPr>
                <w:delText>-</w:delText>
              </w:r>
            </w:del>
            <w:r w:rsidR="00226471">
              <w:rPr>
                <w:sz w:val="22"/>
                <w:szCs w:val="22"/>
              </w:rPr>
              <w:t>Cake</w:t>
            </w:r>
          </w:p>
          <w:p w:rsidR="00000000" w:rsidRDefault="008225DC">
            <w:pPr>
              <w:pStyle w:val="Default"/>
              <w:spacing w:line="276" w:lineRule="auto"/>
              <w:rPr>
                <w:sz w:val="22"/>
                <w:szCs w:val="22"/>
                <w:rPrChange w:id="1292" w:author="KHADIJAH" w:date="2016-04-26T15:11:00Z">
                  <w:rPr>
                    <w:sz w:val="22"/>
                    <w:szCs w:val="22"/>
                    <w:highlight w:val="yellow"/>
                    <w:lang w:eastAsia="ar-SA"/>
                  </w:rPr>
                </w:rPrChange>
              </w:rPr>
              <w:pPrChange w:id="1293" w:author="KHADIJAH" w:date="2016-04-26T16:41:00Z">
                <w:pPr>
                  <w:pStyle w:val="Default"/>
                  <w:suppressAutoHyphens/>
                  <w:ind w:left="792"/>
                </w:pPr>
              </w:pPrChange>
            </w:pPr>
            <w:ins w:id="1294" w:author="KHADIJAH" w:date="2016-04-26T14:39:00Z">
              <w:r w:rsidRPr="00794BAE">
                <w:rPr>
                  <w:sz w:val="22"/>
                  <w:szCs w:val="22"/>
                </w:rPr>
                <w:t xml:space="preserve">             1.5.4 </w:t>
              </w:r>
            </w:ins>
            <w:del w:id="1295" w:author="KHADIJAH" w:date="2016-04-26T14:36:00Z">
              <w:r w:rsidR="00226471">
                <w:rPr>
                  <w:sz w:val="22"/>
                  <w:szCs w:val="22"/>
                </w:rPr>
                <w:delText>-</w:delText>
              </w:r>
            </w:del>
            <w:r w:rsidR="00226471">
              <w:rPr>
                <w:sz w:val="22"/>
                <w:szCs w:val="22"/>
              </w:rPr>
              <w:t>Stick</w:t>
            </w:r>
          </w:p>
          <w:p w:rsidR="00000000" w:rsidRDefault="008225DC">
            <w:pPr>
              <w:pStyle w:val="Default"/>
              <w:spacing w:line="276" w:lineRule="auto"/>
              <w:rPr>
                <w:ins w:id="1296" w:author="KHADIJAH" w:date="2016-04-26T15:01:00Z"/>
                <w:sz w:val="22"/>
                <w:szCs w:val="22"/>
                <w:rPrChange w:id="1297" w:author="KHADIJAH" w:date="2016-04-26T15:11:00Z">
                  <w:rPr>
                    <w:ins w:id="1298" w:author="KHADIJAH" w:date="2016-04-26T15:01:00Z"/>
                    <w:sz w:val="22"/>
                    <w:szCs w:val="22"/>
                    <w:lang w:eastAsia="ar-SA"/>
                  </w:rPr>
                </w:rPrChange>
              </w:rPr>
              <w:pPrChange w:id="1299" w:author="KHADIJAH" w:date="2016-04-26T16:41:00Z">
                <w:pPr>
                  <w:pStyle w:val="Default"/>
                  <w:suppressAutoHyphens/>
                  <w:ind w:left="792"/>
                </w:pPr>
              </w:pPrChange>
            </w:pPr>
            <w:ins w:id="1300" w:author="KHADIJAH" w:date="2016-04-26T14:39:00Z">
              <w:r w:rsidRPr="00794BAE">
                <w:rPr>
                  <w:sz w:val="22"/>
                  <w:szCs w:val="22"/>
                </w:rPr>
                <w:t xml:space="preserve">             1.5.5 </w:t>
              </w:r>
            </w:ins>
            <w:del w:id="1301" w:author="KHADIJAH" w:date="2016-04-26T14:36:00Z">
              <w:r w:rsidR="00226471">
                <w:rPr>
                  <w:sz w:val="22"/>
                  <w:szCs w:val="22"/>
                </w:rPr>
                <w:delText>-</w:delText>
              </w:r>
            </w:del>
            <w:r w:rsidR="00226471">
              <w:rPr>
                <w:sz w:val="22"/>
                <w:szCs w:val="22"/>
              </w:rPr>
              <w:t>Blemish-masking creams and sticks</w:t>
            </w:r>
          </w:p>
          <w:p w:rsidR="00000000" w:rsidRDefault="004212E1">
            <w:pPr>
              <w:pStyle w:val="Default"/>
              <w:spacing w:line="276" w:lineRule="auto"/>
              <w:rPr>
                <w:ins w:id="1302" w:author="KHADIJAH" w:date="2016-04-26T15:00:00Z"/>
                <w:sz w:val="22"/>
                <w:szCs w:val="22"/>
                <w:rPrChange w:id="1303" w:author="KHADIJAH" w:date="2016-04-26T15:11:00Z">
                  <w:rPr>
                    <w:ins w:id="1304" w:author="KHADIJAH" w:date="2016-04-26T15:00:00Z"/>
                    <w:sz w:val="22"/>
                    <w:szCs w:val="22"/>
                    <w:lang w:eastAsia="ar-SA"/>
                  </w:rPr>
                </w:rPrChange>
              </w:rPr>
              <w:pPrChange w:id="1305" w:author="KHADIJAH" w:date="2016-04-26T16:41:00Z">
                <w:pPr>
                  <w:pStyle w:val="Default"/>
                  <w:suppressAutoHyphens/>
                  <w:ind w:left="792"/>
                </w:pPr>
              </w:pPrChange>
            </w:pPr>
          </w:p>
          <w:p w:rsidR="0088546C" w:rsidRDefault="0088546C" w:rsidP="0088546C">
            <w:pPr>
              <w:pStyle w:val="ListParagraph"/>
              <w:numPr>
                <w:ilvl w:val="0"/>
                <w:numId w:val="92"/>
              </w:numPr>
              <w:suppressAutoHyphens w:val="0"/>
              <w:autoSpaceDE w:val="0"/>
              <w:autoSpaceDN w:val="0"/>
              <w:adjustRightInd w:val="0"/>
              <w:spacing w:line="276" w:lineRule="auto"/>
              <w:contextualSpacing w:val="0"/>
              <w:rPr>
                <w:ins w:id="1306" w:author="KHADIJAH" w:date="2016-04-26T15:01:00Z"/>
                <w:rFonts w:ascii="Arial" w:hAnsi="Arial" w:cs="Arial"/>
                <w:vanish/>
                <w:color w:val="000000"/>
                <w:sz w:val="22"/>
                <w:szCs w:val="22"/>
                <w:lang w:val="en-US" w:eastAsia="en-US"/>
              </w:rPr>
              <w:pPrChange w:id="1307" w:author="KHADIJAH" w:date="2016-04-26T16:41:00Z">
                <w:pPr>
                  <w:pStyle w:val="ListParagraph"/>
                  <w:numPr>
                    <w:numId w:val="92"/>
                  </w:numPr>
                  <w:suppressAutoHyphens w:val="0"/>
                  <w:autoSpaceDE w:val="0"/>
                  <w:autoSpaceDN w:val="0"/>
                  <w:adjustRightInd w:val="0"/>
                  <w:ind w:left="360" w:hanging="360"/>
                  <w:contextualSpacing w:val="0"/>
                </w:pPr>
              </w:pPrChange>
            </w:pPr>
          </w:p>
          <w:p w:rsidR="0088546C" w:rsidRDefault="0088546C" w:rsidP="0088546C">
            <w:pPr>
              <w:pStyle w:val="ListParagraph"/>
              <w:numPr>
                <w:ilvl w:val="1"/>
                <w:numId w:val="92"/>
              </w:numPr>
              <w:suppressAutoHyphens w:val="0"/>
              <w:autoSpaceDE w:val="0"/>
              <w:autoSpaceDN w:val="0"/>
              <w:adjustRightInd w:val="0"/>
              <w:spacing w:line="276" w:lineRule="auto"/>
              <w:contextualSpacing w:val="0"/>
              <w:rPr>
                <w:ins w:id="1308" w:author="KHADIJAH" w:date="2016-04-26T15:01:00Z"/>
                <w:rFonts w:ascii="Arial" w:hAnsi="Arial" w:cs="Arial"/>
                <w:vanish/>
                <w:color w:val="000000"/>
                <w:sz w:val="22"/>
                <w:szCs w:val="22"/>
                <w:lang w:val="en-US" w:eastAsia="en-US"/>
              </w:rPr>
              <w:pPrChange w:id="1309" w:author="KHADIJAH" w:date="2016-04-26T16:41:00Z">
                <w:pPr>
                  <w:pStyle w:val="ListParagraph"/>
                  <w:numPr>
                    <w:ilvl w:val="1"/>
                    <w:numId w:val="92"/>
                  </w:numPr>
                  <w:suppressAutoHyphens w:val="0"/>
                  <w:autoSpaceDE w:val="0"/>
                  <w:autoSpaceDN w:val="0"/>
                  <w:adjustRightInd w:val="0"/>
                  <w:ind w:left="792" w:hanging="432"/>
                  <w:contextualSpacing w:val="0"/>
                </w:pPr>
              </w:pPrChange>
            </w:pPr>
          </w:p>
          <w:p w:rsidR="0088546C" w:rsidRDefault="0088546C" w:rsidP="0088546C">
            <w:pPr>
              <w:pStyle w:val="ListParagraph"/>
              <w:numPr>
                <w:ilvl w:val="1"/>
                <w:numId w:val="92"/>
              </w:numPr>
              <w:suppressAutoHyphens w:val="0"/>
              <w:autoSpaceDE w:val="0"/>
              <w:autoSpaceDN w:val="0"/>
              <w:adjustRightInd w:val="0"/>
              <w:spacing w:line="276" w:lineRule="auto"/>
              <w:contextualSpacing w:val="0"/>
              <w:rPr>
                <w:ins w:id="1310" w:author="KHADIJAH" w:date="2016-04-26T15:01:00Z"/>
                <w:rFonts w:ascii="Arial" w:hAnsi="Arial" w:cs="Arial"/>
                <w:vanish/>
                <w:color w:val="000000"/>
                <w:sz w:val="22"/>
                <w:szCs w:val="22"/>
                <w:lang w:val="en-US" w:eastAsia="en-US"/>
              </w:rPr>
              <w:pPrChange w:id="1311" w:author="KHADIJAH" w:date="2016-04-26T16:41:00Z">
                <w:pPr>
                  <w:pStyle w:val="ListParagraph"/>
                  <w:numPr>
                    <w:ilvl w:val="1"/>
                    <w:numId w:val="92"/>
                  </w:numPr>
                  <w:suppressAutoHyphens w:val="0"/>
                  <w:autoSpaceDE w:val="0"/>
                  <w:autoSpaceDN w:val="0"/>
                  <w:adjustRightInd w:val="0"/>
                  <w:ind w:left="792" w:hanging="432"/>
                  <w:contextualSpacing w:val="0"/>
                </w:pPr>
              </w:pPrChange>
            </w:pPr>
          </w:p>
          <w:p w:rsidR="0088546C" w:rsidRDefault="0088546C" w:rsidP="0088546C">
            <w:pPr>
              <w:pStyle w:val="ListParagraph"/>
              <w:numPr>
                <w:ilvl w:val="1"/>
                <w:numId w:val="92"/>
              </w:numPr>
              <w:suppressAutoHyphens w:val="0"/>
              <w:autoSpaceDE w:val="0"/>
              <w:autoSpaceDN w:val="0"/>
              <w:adjustRightInd w:val="0"/>
              <w:spacing w:line="276" w:lineRule="auto"/>
              <w:contextualSpacing w:val="0"/>
              <w:rPr>
                <w:ins w:id="1312" w:author="KHADIJAH" w:date="2016-04-26T15:01:00Z"/>
                <w:rFonts w:ascii="Arial" w:hAnsi="Arial" w:cs="Arial"/>
                <w:vanish/>
                <w:color w:val="000000"/>
                <w:sz w:val="22"/>
                <w:szCs w:val="22"/>
                <w:lang w:val="en-US" w:eastAsia="en-US"/>
              </w:rPr>
              <w:pPrChange w:id="1313" w:author="KHADIJAH" w:date="2016-04-26T16:41:00Z">
                <w:pPr>
                  <w:pStyle w:val="ListParagraph"/>
                  <w:numPr>
                    <w:ilvl w:val="1"/>
                    <w:numId w:val="92"/>
                  </w:numPr>
                  <w:suppressAutoHyphens w:val="0"/>
                  <w:autoSpaceDE w:val="0"/>
                  <w:autoSpaceDN w:val="0"/>
                  <w:adjustRightInd w:val="0"/>
                  <w:ind w:left="792" w:hanging="432"/>
                  <w:contextualSpacing w:val="0"/>
                </w:pPr>
              </w:pPrChange>
            </w:pPr>
          </w:p>
          <w:p w:rsidR="0088546C" w:rsidRDefault="0088546C" w:rsidP="0088546C">
            <w:pPr>
              <w:pStyle w:val="ListParagraph"/>
              <w:numPr>
                <w:ilvl w:val="1"/>
                <w:numId w:val="92"/>
              </w:numPr>
              <w:suppressAutoHyphens w:val="0"/>
              <w:autoSpaceDE w:val="0"/>
              <w:autoSpaceDN w:val="0"/>
              <w:adjustRightInd w:val="0"/>
              <w:spacing w:line="276" w:lineRule="auto"/>
              <w:contextualSpacing w:val="0"/>
              <w:rPr>
                <w:ins w:id="1314" w:author="KHADIJAH" w:date="2016-04-26T15:01:00Z"/>
                <w:rFonts w:ascii="Arial" w:hAnsi="Arial" w:cs="Arial"/>
                <w:vanish/>
                <w:color w:val="000000"/>
                <w:sz w:val="22"/>
                <w:szCs w:val="22"/>
                <w:lang w:val="en-US" w:eastAsia="en-US"/>
              </w:rPr>
              <w:pPrChange w:id="1315" w:author="KHADIJAH" w:date="2016-04-26T16:41:00Z">
                <w:pPr>
                  <w:pStyle w:val="ListParagraph"/>
                  <w:numPr>
                    <w:ilvl w:val="1"/>
                    <w:numId w:val="92"/>
                  </w:numPr>
                  <w:suppressAutoHyphens w:val="0"/>
                  <w:autoSpaceDE w:val="0"/>
                  <w:autoSpaceDN w:val="0"/>
                  <w:adjustRightInd w:val="0"/>
                  <w:ind w:left="792" w:hanging="432"/>
                  <w:contextualSpacing w:val="0"/>
                </w:pPr>
              </w:pPrChange>
            </w:pPr>
          </w:p>
          <w:p w:rsidR="0088546C" w:rsidRDefault="0088546C" w:rsidP="0088546C">
            <w:pPr>
              <w:pStyle w:val="ListParagraph"/>
              <w:numPr>
                <w:ilvl w:val="1"/>
                <w:numId w:val="92"/>
              </w:numPr>
              <w:suppressAutoHyphens w:val="0"/>
              <w:autoSpaceDE w:val="0"/>
              <w:autoSpaceDN w:val="0"/>
              <w:adjustRightInd w:val="0"/>
              <w:spacing w:line="276" w:lineRule="auto"/>
              <w:contextualSpacing w:val="0"/>
              <w:rPr>
                <w:ins w:id="1316" w:author="KHADIJAH" w:date="2016-04-26T15:01:00Z"/>
                <w:rFonts w:ascii="Arial" w:hAnsi="Arial" w:cs="Arial"/>
                <w:vanish/>
                <w:color w:val="000000"/>
                <w:sz w:val="22"/>
                <w:szCs w:val="22"/>
                <w:lang w:val="en-US" w:eastAsia="en-US"/>
              </w:rPr>
              <w:pPrChange w:id="1317" w:author="KHADIJAH" w:date="2016-04-26T16:41:00Z">
                <w:pPr>
                  <w:pStyle w:val="ListParagraph"/>
                  <w:numPr>
                    <w:ilvl w:val="1"/>
                    <w:numId w:val="92"/>
                  </w:numPr>
                  <w:suppressAutoHyphens w:val="0"/>
                  <w:autoSpaceDE w:val="0"/>
                  <w:autoSpaceDN w:val="0"/>
                  <w:adjustRightInd w:val="0"/>
                  <w:ind w:left="792" w:hanging="432"/>
                  <w:contextualSpacing w:val="0"/>
                </w:pPr>
              </w:pPrChange>
            </w:pPr>
          </w:p>
          <w:p w:rsidR="00000000" w:rsidRDefault="00226471">
            <w:pPr>
              <w:pStyle w:val="Default"/>
              <w:numPr>
                <w:ilvl w:val="1"/>
                <w:numId w:val="92"/>
              </w:numPr>
              <w:spacing w:line="276" w:lineRule="auto"/>
              <w:rPr>
                <w:sz w:val="22"/>
                <w:szCs w:val="22"/>
                <w:rPrChange w:id="1318" w:author="KHADIJAH" w:date="2016-04-26T15:11:00Z">
                  <w:rPr>
                    <w:sz w:val="22"/>
                    <w:szCs w:val="22"/>
                    <w:highlight w:val="yellow"/>
                    <w:lang w:eastAsia="ar-SA"/>
                  </w:rPr>
                </w:rPrChange>
              </w:rPr>
              <w:pPrChange w:id="1319" w:author="KHADIJAH" w:date="2016-04-26T16:41:00Z">
                <w:pPr>
                  <w:pStyle w:val="Default"/>
                  <w:tabs>
                    <w:tab w:val="center" w:pos="4680"/>
                    <w:tab w:val="right" w:pos="9360"/>
                  </w:tabs>
                  <w:suppressAutoHyphens/>
                  <w:ind w:left="792"/>
                </w:pPr>
              </w:pPrChange>
            </w:pPr>
            <w:ins w:id="1320" w:author="KHADIJAH" w:date="2016-04-26T15:00:00Z">
              <w:r>
                <w:rPr>
                  <w:sz w:val="22"/>
                  <w:szCs w:val="22"/>
                </w:rPr>
                <w:t xml:space="preserve"> Etc.</w:t>
              </w:r>
            </w:ins>
          </w:p>
          <w:p w:rsidR="00515D53" w:rsidRPr="00794BAE" w:rsidRDefault="00515D53" w:rsidP="00515D53">
            <w:pPr>
              <w:pStyle w:val="Default"/>
              <w:suppressAutoHyphens/>
              <w:rPr>
                <w:sz w:val="22"/>
                <w:szCs w:val="22"/>
                <w:rPrChange w:id="1321" w:author="KHADIJAH" w:date="2016-04-26T15:11:00Z">
                  <w:rPr>
                    <w:sz w:val="22"/>
                    <w:szCs w:val="22"/>
                    <w:highlight w:val="yellow"/>
                    <w:lang w:eastAsia="ar-SA"/>
                  </w:rPr>
                </w:rPrChange>
              </w:rPr>
            </w:pPr>
          </w:p>
          <w:p w:rsidR="00515D53" w:rsidRPr="00794BAE" w:rsidRDefault="0088546C" w:rsidP="00FC0209">
            <w:pPr>
              <w:pStyle w:val="Default"/>
              <w:numPr>
                <w:ilvl w:val="0"/>
                <w:numId w:val="13"/>
              </w:numPr>
              <w:suppressAutoHyphens/>
              <w:rPr>
                <w:sz w:val="22"/>
                <w:szCs w:val="22"/>
                <w:rPrChange w:id="1322" w:author="KHADIJAH" w:date="2016-04-26T15:11:00Z">
                  <w:rPr>
                    <w:sz w:val="22"/>
                    <w:szCs w:val="22"/>
                    <w:highlight w:val="yellow"/>
                    <w:lang w:eastAsia="ar-SA"/>
                  </w:rPr>
                </w:rPrChange>
              </w:rPr>
            </w:pPr>
            <w:r w:rsidRPr="0088546C">
              <w:rPr>
                <w:sz w:val="22"/>
                <w:szCs w:val="22"/>
                <w:rPrChange w:id="1323" w:author="KHADIJAH" w:date="2016-04-26T15:11:00Z">
                  <w:rPr>
                    <w:sz w:val="22"/>
                    <w:szCs w:val="22"/>
                    <w:highlight w:val="yellow"/>
                  </w:rPr>
                </w:rPrChange>
              </w:rPr>
              <w:t xml:space="preserve">Explain make-up base products application technique </w:t>
            </w:r>
          </w:p>
          <w:p w:rsidR="00515D53" w:rsidRPr="00794BAE" w:rsidRDefault="00515D53" w:rsidP="006949CE">
            <w:pPr>
              <w:pStyle w:val="Default"/>
              <w:suppressAutoHyphens/>
              <w:ind w:left="360"/>
              <w:rPr>
                <w:sz w:val="22"/>
                <w:szCs w:val="22"/>
                <w:rPrChange w:id="1324" w:author="KHADIJAH" w:date="2016-04-26T15:11:00Z">
                  <w:rPr>
                    <w:sz w:val="22"/>
                    <w:szCs w:val="22"/>
                    <w:highlight w:val="yellow"/>
                    <w:lang w:eastAsia="ar-SA"/>
                  </w:rPr>
                </w:rPrChange>
              </w:rPr>
            </w:pPr>
          </w:p>
          <w:p w:rsidR="00000000" w:rsidRDefault="0088546C">
            <w:pPr>
              <w:pStyle w:val="Default"/>
              <w:numPr>
                <w:ilvl w:val="0"/>
                <w:numId w:val="13"/>
              </w:numPr>
              <w:spacing w:line="360" w:lineRule="auto"/>
              <w:rPr>
                <w:sz w:val="22"/>
                <w:szCs w:val="22"/>
                <w:rPrChange w:id="1325" w:author="KHADIJAH" w:date="2016-04-26T15:11:00Z">
                  <w:rPr>
                    <w:sz w:val="22"/>
                    <w:szCs w:val="22"/>
                    <w:highlight w:val="yellow"/>
                    <w:lang w:eastAsia="ar-SA"/>
                  </w:rPr>
                </w:rPrChange>
              </w:rPr>
              <w:pPrChange w:id="1326" w:author="KHADIJAH" w:date="2016-04-26T14:39:00Z">
                <w:pPr>
                  <w:pStyle w:val="Default"/>
                  <w:numPr>
                    <w:numId w:val="13"/>
                  </w:numPr>
                  <w:suppressAutoHyphens/>
                  <w:ind w:left="360" w:hanging="360"/>
                </w:pPr>
              </w:pPrChange>
            </w:pPr>
            <w:r w:rsidRPr="0088546C">
              <w:rPr>
                <w:sz w:val="22"/>
                <w:szCs w:val="22"/>
                <w:rPrChange w:id="1327" w:author="KHADIJAH" w:date="2016-04-26T15:11:00Z">
                  <w:rPr>
                    <w:sz w:val="22"/>
                    <w:szCs w:val="22"/>
                    <w:highlight w:val="yellow"/>
                  </w:rPr>
                </w:rPrChange>
              </w:rPr>
              <w:t>Explain types of corrective make-up base technique according to face shape/features</w:t>
            </w:r>
          </w:p>
          <w:p w:rsidR="00000000" w:rsidRDefault="008225DC">
            <w:pPr>
              <w:pStyle w:val="Default"/>
              <w:numPr>
                <w:ilvl w:val="1"/>
                <w:numId w:val="13"/>
              </w:numPr>
              <w:spacing w:line="276" w:lineRule="auto"/>
              <w:rPr>
                <w:sz w:val="22"/>
                <w:szCs w:val="22"/>
                <w:rPrChange w:id="1328" w:author="KHADIJAH" w:date="2016-04-26T15:11:00Z">
                  <w:rPr>
                    <w:sz w:val="22"/>
                    <w:szCs w:val="22"/>
                    <w:highlight w:val="yellow"/>
                    <w:lang w:eastAsia="ar-SA"/>
                  </w:rPr>
                </w:rPrChange>
              </w:rPr>
              <w:pPrChange w:id="1329" w:author="KHADIJAH" w:date="2016-04-26T16:41:00Z">
                <w:pPr>
                  <w:pStyle w:val="Default"/>
                  <w:numPr>
                    <w:ilvl w:val="1"/>
                    <w:numId w:val="13"/>
                  </w:numPr>
                  <w:suppressAutoHyphens/>
                  <w:ind w:left="792" w:hanging="432"/>
                </w:pPr>
              </w:pPrChange>
            </w:pPr>
            <w:r w:rsidRPr="00794BAE">
              <w:rPr>
                <w:sz w:val="22"/>
                <w:szCs w:val="22"/>
              </w:rPr>
              <w:t>Shading</w:t>
            </w:r>
            <w:r w:rsidR="0088546C" w:rsidRPr="0088546C">
              <w:rPr>
                <w:sz w:val="22"/>
                <w:szCs w:val="22"/>
                <w:rPrChange w:id="1330" w:author="KHADIJAH" w:date="2016-04-26T15:11:00Z">
                  <w:rPr>
                    <w:sz w:val="22"/>
                    <w:szCs w:val="22"/>
                    <w:highlight w:val="yellow"/>
                  </w:rPr>
                </w:rPrChange>
              </w:rPr>
              <w:t xml:space="preserve"> </w:t>
            </w:r>
          </w:p>
          <w:p w:rsidR="00000000" w:rsidRDefault="008225DC">
            <w:pPr>
              <w:pStyle w:val="Default"/>
              <w:numPr>
                <w:ilvl w:val="1"/>
                <w:numId w:val="13"/>
              </w:numPr>
              <w:spacing w:line="276" w:lineRule="auto"/>
              <w:rPr>
                <w:sz w:val="22"/>
                <w:szCs w:val="22"/>
                <w:rPrChange w:id="1331" w:author="KHADIJAH" w:date="2016-04-26T15:11:00Z">
                  <w:rPr>
                    <w:sz w:val="22"/>
                    <w:szCs w:val="22"/>
                    <w:highlight w:val="yellow"/>
                    <w:lang w:eastAsia="ar-SA"/>
                  </w:rPr>
                </w:rPrChange>
              </w:rPr>
              <w:pPrChange w:id="1332" w:author="KHADIJAH" w:date="2016-04-26T16:41:00Z">
                <w:pPr>
                  <w:pStyle w:val="Default"/>
                  <w:numPr>
                    <w:ilvl w:val="1"/>
                    <w:numId w:val="13"/>
                  </w:numPr>
                  <w:suppressAutoHyphens/>
                  <w:ind w:left="792" w:hanging="432"/>
                </w:pPr>
              </w:pPrChange>
            </w:pPr>
            <w:r w:rsidRPr="00794BAE">
              <w:rPr>
                <w:sz w:val="22"/>
                <w:szCs w:val="22"/>
              </w:rPr>
              <w:t>Highlig</w:t>
            </w:r>
            <w:r w:rsidR="0088546C" w:rsidRPr="0088546C">
              <w:rPr>
                <w:sz w:val="22"/>
                <w:szCs w:val="22"/>
                <w:rPrChange w:id="1333" w:author="KHADIJAH" w:date="2016-04-26T15:11:00Z">
                  <w:rPr>
                    <w:sz w:val="22"/>
                    <w:szCs w:val="22"/>
                    <w:highlight w:val="yellow"/>
                  </w:rPr>
                </w:rPrChange>
              </w:rPr>
              <w:t xml:space="preserve">hting </w:t>
            </w:r>
          </w:p>
          <w:p w:rsidR="00000000" w:rsidRDefault="008225DC">
            <w:pPr>
              <w:pStyle w:val="Default"/>
              <w:numPr>
                <w:ilvl w:val="1"/>
                <w:numId w:val="13"/>
              </w:numPr>
              <w:spacing w:line="276" w:lineRule="auto"/>
              <w:rPr>
                <w:sz w:val="22"/>
                <w:szCs w:val="22"/>
                <w:rPrChange w:id="1334" w:author="KHADIJAH" w:date="2016-04-26T15:11:00Z">
                  <w:rPr>
                    <w:sz w:val="22"/>
                    <w:szCs w:val="22"/>
                    <w:highlight w:val="yellow"/>
                    <w:lang w:eastAsia="ar-SA"/>
                  </w:rPr>
                </w:rPrChange>
              </w:rPr>
              <w:pPrChange w:id="1335" w:author="KHADIJAH" w:date="2016-04-26T16:41:00Z">
                <w:pPr>
                  <w:pStyle w:val="Default"/>
                  <w:numPr>
                    <w:ilvl w:val="1"/>
                    <w:numId w:val="13"/>
                  </w:numPr>
                  <w:suppressAutoHyphens/>
                  <w:ind w:left="792" w:hanging="432"/>
                </w:pPr>
              </w:pPrChange>
            </w:pPr>
            <w:r w:rsidRPr="00794BAE">
              <w:rPr>
                <w:sz w:val="22"/>
                <w:szCs w:val="22"/>
              </w:rPr>
              <w:t>Conceal</w:t>
            </w:r>
            <w:r w:rsidR="0088546C" w:rsidRPr="0088546C">
              <w:rPr>
                <w:sz w:val="22"/>
                <w:szCs w:val="22"/>
                <w:rPrChange w:id="1336" w:author="KHADIJAH" w:date="2016-04-26T15:11:00Z">
                  <w:rPr>
                    <w:sz w:val="22"/>
                    <w:szCs w:val="22"/>
                    <w:highlight w:val="yellow"/>
                  </w:rPr>
                </w:rPrChange>
              </w:rPr>
              <w:t xml:space="preserve">ing </w:t>
            </w:r>
          </w:p>
          <w:p w:rsidR="00A7149C" w:rsidDel="00695370" w:rsidRDefault="00A7149C" w:rsidP="00A7149C">
            <w:pPr>
              <w:pStyle w:val="Default"/>
              <w:suppressAutoHyphens/>
              <w:rPr>
                <w:del w:id="1337" w:author="KHADIJAH" w:date="2016-04-26T14:39:00Z"/>
                <w:sz w:val="22"/>
                <w:szCs w:val="22"/>
                <w:highlight w:val="yellow"/>
              </w:rPr>
            </w:pPr>
          </w:p>
          <w:p w:rsidR="00695370" w:rsidRDefault="00695370" w:rsidP="00A7149C">
            <w:pPr>
              <w:pStyle w:val="Default"/>
              <w:rPr>
                <w:ins w:id="1338" w:author="KHADIJAH" w:date="2016-04-26T16:41:00Z"/>
                <w:sz w:val="22"/>
                <w:szCs w:val="22"/>
                <w:highlight w:val="yellow"/>
              </w:rPr>
            </w:pPr>
          </w:p>
          <w:p w:rsidR="00695370" w:rsidRDefault="00695370" w:rsidP="00A7149C">
            <w:pPr>
              <w:pStyle w:val="Default"/>
              <w:rPr>
                <w:ins w:id="1339" w:author="KHADIJAH" w:date="2016-04-26T16:41:00Z"/>
                <w:sz w:val="22"/>
                <w:szCs w:val="22"/>
                <w:highlight w:val="yellow"/>
              </w:rPr>
            </w:pPr>
          </w:p>
          <w:p w:rsidR="00695370" w:rsidRDefault="00695370" w:rsidP="00A7149C">
            <w:pPr>
              <w:pStyle w:val="Default"/>
              <w:rPr>
                <w:ins w:id="1340" w:author="KHADIJAH" w:date="2016-04-26T16:41:00Z"/>
                <w:sz w:val="22"/>
                <w:szCs w:val="22"/>
                <w:highlight w:val="yellow"/>
              </w:rPr>
            </w:pPr>
          </w:p>
          <w:p w:rsidR="00695370" w:rsidRDefault="00695370" w:rsidP="00A7149C">
            <w:pPr>
              <w:pStyle w:val="Default"/>
              <w:rPr>
                <w:ins w:id="1341" w:author="KHADIJAH" w:date="2016-04-26T16:41:00Z"/>
                <w:sz w:val="22"/>
                <w:szCs w:val="22"/>
                <w:highlight w:val="yellow"/>
              </w:rPr>
            </w:pPr>
          </w:p>
          <w:p w:rsidR="00695370" w:rsidRDefault="00695370" w:rsidP="00A7149C">
            <w:pPr>
              <w:pStyle w:val="Default"/>
              <w:rPr>
                <w:ins w:id="1342" w:author="KHADIJAH" w:date="2016-04-26T16:41:00Z"/>
                <w:sz w:val="22"/>
                <w:szCs w:val="22"/>
                <w:highlight w:val="yellow"/>
              </w:rPr>
            </w:pPr>
          </w:p>
          <w:p w:rsidR="00695370" w:rsidRDefault="00695370" w:rsidP="00A7149C">
            <w:pPr>
              <w:pStyle w:val="Default"/>
              <w:rPr>
                <w:ins w:id="1343" w:author="KHADIJAH" w:date="2016-04-26T16:41:00Z"/>
                <w:sz w:val="22"/>
                <w:szCs w:val="22"/>
                <w:highlight w:val="yellow"/>
              </w:rPr>
            </w:pPr>
          </w:p>
          <w:p w:rsidR="00695370" w:rsidRDefault="00695370" w:rsidP="00A7149C">
            <w:pPr>
              <w:pStyle w:val="Default"/>
              <w:rPr>
                <w:ins w:id="1344" w:author="KHADIJAH" w:date="2016-04-26T16:41:00Z"/>
                <w:sz w:val="22"/>
                <w:szCs w:val="22"/>
                <w:highlight w:val="yellow"/>
              </w:rPr>
            </w:pPr>
          </w:p>
          <w:p w:rsidR="00695370" w:rsidRPr="00794BAE" w:rsidRDefault="00695370" w:rsidP="00A7149C">
            <w:pPr>
              <w:pStyle w:val="Default"/>
              <w:rPr>
                <w:ins w:id="1345" w:author="KHADIJAH" w:date="2016-04-26T16:41:00Z"/>
                <w:sz w:val="22"/>
                <w:szCs w:val="22"/>
                <w:highlight w:val="yellow"/>
              </w:rPr>
            </w:pPr>
          </w:p>
          <w:p w:rsidR="00A7149C" w:rsidRPr="00794BAE" w:rsidDel="008225DC" w:rsidRDefault="00A7149C" w:rsidP="00A7149C">
            <w:pPr>
              <w:pStyle w:val="Default"/>
              <w:suppressAutoHyphens/>
              <w:rPr>
                <w:del w:id="1346" w:author="KHADIJAH" w:date="2016-04-26T14:39:00Z"/>
                <w:sz w:val="22"/>
                <w:szCs w:val="22"/>
                <w:highlight w:val="yellow"/>
                <w:rPrChange w:id="1347" w:author="KHADIJAH" w:date="2016-04-26T15:11:00Z">
                  <w:rPr>
                    <w:del w:id="1348" w:author="KHADIJAH" w:date="2016-04-26T14:39:00Z"/>
                    <w:sz w:val="22"/>
                    <w:szCs w:val="22"/>
                    <w:highlight w:val="yellow"/>
                    <w:lang w:eastAsia="ar-SA"/>
                  </w:rPr>
                </w:rPrChange>
              </w:rPr>
            </w:pPr>
          </w:p>
          <w:p w:rsidR="00A7149C" w:rsidRPr="00794BAE" w:rsidDel="008225DC" w:rsidRDefault="00A7149C" w:rsidP="00A7149C">
            <w:pPr>
              <w:pStyle w:val="Default"/>
              <w:suppressAutoHyphens/>
              <w:rPr>
                <w:del w:id="1349" w:author="KHADIJAH" w:date="2016-04-26T14:39:00Z"/>
                <w:sz w:val="22"/>
                <w:szCs w:val="22"/>
                <w:highlight w:val="yellow"/>
                <w:rPrChange w:id="1350" w:author="KHADIJAH" w:date="2016-04-26T15:11:00Z">
                  <w:rPr>
                    <w:del w:id="1351" w:author="KHADIJAH" w:date="2016-04-26T14:39:00Z"/>
                    <w:sz w:val="22"/>
                    <w:szCs w:val="22"/>
                    <w:highlight w:val="yellow"/>
                    <w:lang w:eastAsia="ar-SA"/>
                  </w:rPr>
                </w:rPrChange>
              </w:rPr>
            </w:pPr>
          </w:p>
          <w:p w:rsidR="00A7149C" w:rsidRPr="00794BAE" w:rsidDel="008225DC" w:rsidRDefault="00A7149C" w:rsidP="00A7149C">
            <w:pPr>
              <w:pStyle w:val="Default"/>
              <w:suppressAutoHyphens/>
              <w:rPr>
                <w:del w:id="1352" w:author="KHADIJAH" w:date="2016-04-26T14:39:00Z"/>
                <w:sz w:val="22"/>
                <w:szCs w:val="22"/>
                <w:highlight w:val="yellow"/>
                <w:rPrChange w:id="1353" w:author="KHADIJAH" w:date="2016-04-26T15:11:00Z">
                  <w:rPr>
                    <w:del w:id="1354" w:author="KHADIJAH" w:date="2016-04-26T14:39:00Z"/>
                    <w:sz w:val="22"/>
                    <w:szCs w:val="22"/>
                    <w:highlight w:val="yellow"/>
                    <w:lang w:eastAsia="ar-SA"/>
                  </w:rPr>
                </w:rPrChange>
              </w:rPr>
            </w:pPr>
          </w:p>
          <w:p w:rsidR="00A7149C" w:rsidRPr="00794BAE" w:rsidDel="008225DC" w:rsidRDefault="00A7149C" w:rsidP="00A7149C">
            <w:pPr>
              <w:pStyle w:val="Default"/>
              <w:suppressAutoHyphens/>
              <w:rPr>
                <w:del w:id="1355" w:author="KHADIJAH" w:date="2016-04-26T14:39:00Z"/>
                <w:sz w:val="22"/>
                <w:szCs w:val="22"/>
                <w:highlight w:val="yellow"/>
                <w:rPrChange w:id="1356" w:author="KHADIJAH" w:date="2016-04-26T15:11:00Z">
                  <w:rPr>
                    <w:del w:id="1357" w:author="KHADIJAH" w:date="2016-04-26T14:39:00Z"/>
                    <w:sz w:val="22"/>
                    <w:szCs w:val="22"/>
                    <w:highlight w:val="yellow"/>
                    <w:lang w:eastAsia="ar-SA"/>
                  </w:rPr>
                </w:rPrChange>
              </w:rPr>
            </w:pPr>
          </w:p>
          <w:p w:rsidR="00A7149C" w:rsidRPr="00794BAE" w:rsidDel="008225DC" w:rsidRDefault="00A7149C" w:rsidP="00A7149C">
            <w:pPr>
              <w:pStyle w:val="Default"/>
              <w:suppressAutoHyphens/>
              <w:rPr>
                <w:del w:id="1358" w:author="KHADIJAH" w:date="2016-04-26T14:39:00Z"/>
                <w:sz w:val="22"/>
                <w:szCs w:val="22"/>
                <w:highlight w:val="yellow"/>
                <w:rPrChange w:id="1359" w:author="KHADIJAH" w:date="2016-04-26T15:11:00Z">
                  <w:rPr>
                    <w:del w:id="1360" w:author="KHADIJAH" w:date="2016-04-26T14:39:00Z"/>
                    <w:sz w:val="22"/>
                    <w:szCs w:val="22"/>
                    <w:highlight w:val="yellow"/>
                    <w:lang w:eastAsia="ar-SA"/>
                  </w:rPr>
                </w:rPrChange>
              </w:rPr>
            </w:pPr>
          </w:p>
          <w:p w:rsidR="00A7149C" w:rsidRPr="00794BAE" w:rsidDel="008225DC" w:rsidRDefault="00A7149C" w:rsidP="00A7149C">
            <w:pPr>
              <w:pStyle w:val="Default"/>
              <w:suppressAutoHyphens/>
              <w:rPr>
                <w:del w:id="1361" w:author="KHADIJAH" w:date="2016-04-26T14:39:00Z"/>
                <w:sz w:val="22"/>
                <w:szCs w:val="22"/>
                <w:highlight w:val="yellow"/>
                <w:rPrChange w:id="1362" w:author="KHADIJAH" w:date="2016-04-26T15:11:00Z">
                  <w:rPr>
                    <w:del w:id="1363" w:author="KHADIJAH" w:date="2016-04-26T14:39:00Z"/>
                    <w:sz w:val="22"/>
                    <w:szCs w:val="22"/>
                    <w:highlight w:val="yellow"/>
                    <w:lang w:eastAsia="ar-SA"/>
                  </w:rPr>
                </w:rPrChange>
              </w:rPr>
            </w:pPr>
          </w:p>
          <w:p w:rsidR="00A7149C" w:rsidRPr="00794BAE" w:rsidDel="008225DC" w:rsidRDefault="00A7149C" w:rsidP="00A7149C">
            <w:pPr>
              <w:pStyle w:val="Default"/>
              <w:suppressAutoHyphens/>
              <w:rPr>
                <w:del w:id="1364" w:author="KHADIJAH" w:date="2016-04-26T14:39:00Z"/>
                <w:sz w:val="22"/>
                <w:szCs w:val="22"/>
                <w:highlight w:val="yellow"/>
                <w:rPrChange w:id="1365" w:author="KHADIJAH" w:date="2016-04-26T15:11:00Z">
                  <w:rPr>
                    <w:del w:id="1366" w:author="KHADIJAH" w:date="2016-04-26T14:39:00Z"/>
                    <w:sz w:val="22"/>
                    <w:szCs w:val="22"/>
                    <w:highlight w:val="yellow"/>
                    <w:lang w:eastAsia="ar-SA"/>
                  </w:rPr>
                </w:rPrChange>
              </w:rPr>
            </w:pPr>
          </w:p>
          <w:p w:rsidR="00A7149C" w:rsidRPr="00794BAE" w:rsidDel="008225DC" w:rsidRDefault="00A7149C" w:rsidP="00A7149C">
            <w:pPr>
              <w:pStyle w:val="Default"/>
              <w:suppressAutoHyphens/>
              <w:rPr>
                <w:del w:id="1367" w:author="KHADIJAH" w:date="2016-04-26T14:39:00Z"/>
                <w:sz w:val="22"/>
                <w:szCs w:val="22"/>
                <w:highlight w:val="yellow"/>
                <w:rPrChange w:id="1368" w:author="KHADIJAH" w:date="2016-04-26T15:11:00Z">
                  <w:rPr>
                    <w:del w:id="1369" w:author="KHADIJAH" w:date="2016-04-26T14:39:00Z"/>
                    <w:sz w:val="22"/>
                    <w:szCs w:val="22"/>
                    <w:highlight w:val="yellow"/>
                    <w:lang w:eastAsia="ar-SA"/>
                  </w:rPr>
                </w:rPrChange>
              </w:rPr>
            </w:pPr>
          </w:p>
          <w:p w:rsidR="00A7149C" w:rsidRPr="00794BAE" w:rsidDel="008225DC" w:rsidRDefault="00A7149C" w:rsidP="00A7149C">
            <w:pPr>
              <w:pStyle w:val="Default"/>
              <w:suppressAutoHyphens/>
              <w:rPr>
                <w:del w:id="1370" w:author="KHADIJAH" w:date="2016-04-26T14:39:00Z"/>
                <w:sz w:val="22"/>
                <w:szCs w:val="22"/>
                <w:highlight w:val="yellow"/>
                <w:rPrChange w:id="1371" w:author="KHADIJAH" w:date="2016-04-26T15:11:00Z">
                  <w:rPr>
                    <w:del w:id="1372" w:author="KHADIJAH" w:date="2016-04-26T14:39:00Z"/>
                    <w:sz w:val="22"/>
                    <w:szCs w:val="22"/>
                    <w:highlight w:val="yellow"/>
                    <w:lang w:eastAsia="ar-SA"/>
                  </w:rPr>
                </w:rPrChange>
              </w:rPr>
            </w:pPr>
          </w:p>
          <w:p w:rsidR="00A7149C" w:rsidRPr="00794BAE" w:rsidDel="008225DC" w:rsidRDefault="00A7149C" w:rsidP="00A7149C">
            <w:pPr>
              <w:pStyle w:val="Default"/>
              <w:suppressAutoHyphens/>
              <w:rPr>
                <w:del w:id="1373" w:author="KHADIJAH" w:date="2016-04-26T14:39:00Z"/>
                <w:sz w:val="22"/>
                <w:szCs w:val="22"/>
                <w:highlight w:val="yellow"/>
                <w:rPrChange w:id="1374" w:author="KHADIJAH" w:date="2016-04-26T15:11:00Z">
                  <w:rPr>
                    <w:del w:id="1375" w:author="KHADIJAH" w:date="2016-04-26T14:39:00Z"/>
                    <w:sz w:val="22"/>
                    <w:szCs w:val="22"/>
                    <w:highlight w:val="yellow"/>
                    <w:lang w:eastAsia="ar-SA"/>
                  </w:rPr>
                </w:rPrChange>
              </w:rPr>
            </w:pPr>
          </w:p>
          <w:p w:rsidR="00A7149C" w:rsidRPr="00794BAE" w:rsidDel="008225DC" w:rsidRDefault="00A7149C" w:rsidP="00A7149C">
            <w:pPr>
              <w:pStyle w:val="Default"/>
              <w:suppressAutoHyphens/>
              <w:rPr>
                <w:del w:id="1376" w:author="KHADIJAH" w:date="2016-04-26T14:39:00Z"/>
                <w:sz w:val="22"/>
                <w:szCs w:val="22"/>
                <w:highlight w:val="yellow"/>
                <w:rPrChange w:id="1377" w:author="KHADIJAH" w:date="2016-04-26T15:11:00Z">
                  <w:rPr>
                    <w:del w:id="1378" w:author="KHADIJAH" w:date="2016-04-26T14:39:00Z"/>
                    <w:sz w:val="22"/>
                    <w:szCs w:val="22"/>
                    <w:highlight w:val="yellow"/>
                    <w:lang w:eastAsia="ar-SA"/>
                  </w:rPr>
                </w:rPrChange>
              </w:rPr>
            </w:pPr>
          </w:p>
          <w:p w:rsidR="00A7149C" w:rsidRPr="00794BAE" w:rsidDel="008225DC" w:rsidRDefault="00A7149C" w:rsidP="00A7149C">
            <w:pPr>
              <w:pStyle w:val="Default"/>
              <w:suppressAutoHyphens/>
              <w:rPr>
                <w:del w:id="1379" w:author="KHADIJAH" w:date="2016-04-26T14:39:00Z"/>
                <w:sz w:val="22"/>
                <w:szCs w:val="22"/>
                <w:highlight w:val="yellow"/>
                <w:rPrChange w:id="1380" w:author="KHADIJAH" w:date="2016-04-26T15:11:00Z">
                  <w:rPr>
                    <w:del w:id="1381" w:author="KHADIJAH" w:date="2016-04-26T14:39:00Z"/>
                    <w:sz w:val="22"/>
                    <w:szCs w:val="22"/>
                    <w:highlight w:val="yellow"/>
                    <w:lang w:eastAsia="ar-SA"/>
                  </w:rPr>
                </w:rPrChange>
              </w:rPr>
            </w:pPr>
          </w:p>
          <w:p w:rsidR="00A7149C" w:rsidRPr="00794BAE" w:rsidDel="008225DC" w:rsidRDefault="00A7149C" w:rsidP="00A7149C">
            <w:pPr>
              <w:pStyle w:val="Default"/>
              <w:suppressAutoHyphens/>
              <w:rPr>
                <w:del w:id="1382" w:author="KHADIJAH" w:date="2016-04-26T14:39:00Z"/>
                <w:sz w:val="22"/>
                <w:szCs w:val="22"/>
                <w:highlight w:val="yellow"/>
                <w:rPrChange w:id="1383" w:author="KHADIJAH" w:date="2016-04-26T15:11:00Z">
                  <w:rPr>
                    <w:del w:id="1384" w:author="KHADIJAH" w:date="2016-04-26T14:39:00Z"/>
                    <w:sz w:val="22"/>
                    <w:szCs w:val="22"/>
                    <w:highlight w:val="yellow"/>
                    <w:lang w:eastAsia="ar-SA"/>
                  </w:rPr>
                </w:rPrChange>
              </w:rPr>
            </w:pPr>
          </w:p>
          <w:p w:rsidR="00A7149C" w:rsidRPr="00794BAE" w:rsidDel="008225DC" w:rsidRDefault="00A7149C" w:rsidP="00A7149C">
            <w:pPr>
              <w:pStyle w:val="Default"/>
              <w:suppressAutoHyphens/>
              <w:rPr>
                <w:del w:id="1385" w:author="KHADIJAH" w:date="2016-04-26T14:39:00Z"/>
                <w:sz w:val="22"/>
                <w:szCs w:val="22"/>
                <w:highlight w:val="yellow"/>
                <w:rPrChange w:id="1386" w:author="KHADIJAH" w:date="2016-04-26T15:11:00Z">
                  <w:rPr>
                    <w:del w:id="1387" w:author="KHADIJAH" w:date="2016-04-26T14:39:00Z"/>
                    <w:sz w:val="22"/>
                    <w:szCs w:val="22"/>
                    <w:highlight w:val="yellow"/>
                    <w:lang w:eastAsia="ar-SA"/>
                  </w:rPr>
                </w:rPrChange>
              </w:rPr>
            </w:pPr>
          </w:p>
          <w:p w:rsidR="00A7149C" w:rsidRPr="00794BAE" w:rsidRDefault="00A7149C" w:rsidP="00A7149C">
            <w:pPr>
              <w:pStyle w:val="Default"/>
              <w:suppressAutoHyphens/>
              <w:rPr>
                <w:sz w:val="22"/>
                <w:szCs w:val="22"/>
                <w:highlight w:val="yellow"/>
                <w:rPrChange w:id="1388" w:author="KHADIJAH" w:date="2016-04-26T15:11:00Z">
                  <w:rPr>
                    <w:sz w:val="22"/>
                    <w:szCs w:val="22"/>
                    <w:highlight w:val="yellow"/>
                    <w:lang w:eastAsia="ar-SA"/>
                  </w:rPr>
                </w:rPrChange>
              </w:rPr>
            </w:pPr>
          </w:p>
          <w:p w:rsidR="00515D53" w:rsidRPr="00794BAE" w:rsidRDefault="00515D53" w:rsidP="00FC548A">
            <w:pPr>
              <w:pStyle w:val="ColorfulList-Accent11"/>
              <w:suppressAutoHyphens w:val="0"/>
              <w:ind w:left="0"/>
              <w:rPr>
                <w:rFonts w:ascii="Arial" w:hAnsi="Arial" w:cs="Arial"/>
                <w:sz w:val="22"/>
                <w:szCs w:val="22"/>
                <w:rPrChange w:id="1389" w:author="KHADIJAH" w:date="2016-04-26T15:11:00Z">
                  <w:rPr>
                    <w:rFonts w:ascii="Arial" w:hAnsi="Arial" w:cs="Arial"/>
                  </w:rPr>
                </w:rPrChange>
              </w:rPr>
            </w:pPr>
          </w:p>
        </w:tc>
      </w:tr>
      <w:tr w:rsidR="00630ACB" w:rsidRPr="00794BAE" w:rsidTr="00515D53">
        <w:trPr>
          <w:trHeight w:hRule="exact" w:val="567"/>
        </w:trPr>
        <w:tc>
          <w:tcPr>
            <w:tcW w:w="6981" w:type="dxa"/>
            <w:gridSpan w:val="2"/>
            <w:tcBorders>
              <w:top w:val="single" w:sz="4" w:space="0" w:color="auto"/>
              <w:left w:val="single" w:sz="4" w:space="0" w:color="auto"/>
              <w:bottom w:val="single" w:sz="4" w:space="0" w:color="auto"/>
              <w:right w:val="single" w:sz="4" w:space="0" w:color="auto"/>
            </w:tcBorders>
            <w:vAlign w:val="center"/>
          </w:tcPr>
          <w:p w:rsidR="006E55F5" w:rsidRPr="00794BAE" w:rsidRDefault="0088546C" w:rsidP="006E55F5">
            <w:pPr>
              <w:pStyle w:val="ListParagraph"/>
              <w:ind w:left="0"/>
              <w:rPr>
                <w:rFonts w:ascii="Arial" w:hAnsi="Arial" w:cs="Arial"/>
                <w:b/>
                <w:sz w:val="22"/>
                <w:szCs w:val="22"/>
                <w:rPrChange w:id="1390" w:author="KHADIJAH" w:date="2016-04-26T15:11:00Z">
                  <w:rPr>
                    <w:rFonts w:ascii="Arial" w:hAnsi="Arial" w:cs="Arial"/>
                    <w:b/>
                  </w:rPr>
                </w:rPrChange>
              </w:rPr>
            </w:pPr>
            <w:r w:rsidRPr="0088546C">
              <w:rPr>
                <w:rFonts w:ascii="Arial" w:hAnsi="Arial" w:cs="Arial"/>
                <w:b/>
                <w:sz w:val="22"/>
                <w:szCs w:val="22"/>
                <w:rPrChange w:id="1391" w:author="KHADIJAH" w:date="2016-04-26T15:11:00Z">
                  <w:rPr>
                    <w:rFonts w:ascii="Arial" w:hAnsi="Arial" w:cs="Arial"/>
                    <w:b/>
                    <w:color w:val="000000"/>
                    <w:lang w:val="en-US" w:eastAsia="en-US"/>
                  </w:rPr>
                </w:rPrChange>
              </w:rPr>
              <w:lastRenderedPageBreak/>
              <w:t xml:space="preserve">Work Activity  6  : Apply day and special occasion make-up colouring </w:t>
            </w:r>
          </w:p>
          <w:p w:rsidR="00630ACB" w:rsidRPr="00794BAE" w:rsidRDefault="00630ACB" w:rsidP="00630ACB">
            <w:pPr>
              <w:pStyle w:val="ListParagraph"/>
              <w:ind w:left="0"/>
              <w:rPr>
                <w:rFonts w:ascii="Arial" w:hAnsi="Arial" w:cs="Arial"/>
                <w:b/>
                <w:sz w:val="22"/>
                <w:szCs w:val="22"/>
                <w:rPrChange w:id="1392" w:author="KHADIJAH" w:date="2016-04-26T15:11:00Z">
                  <w:rPr>
                    <w:rFonts w:ascii="Arial" w:hAnsi="Arial" w:cs="Arial"/>
                    <w:b/>
                  </w:rPr>
                </w:rPrChange>
              </w:rPr>
            </w:pPr>
          </w:p>
        </w:tc>
        <w:tc>
          <w:tcPr>
            <w:tcW w:w="2559" w:type="dxa"/>
            <w:gridSpan w:val="2"/>
            <w:tcBorders>
              <w:top w:val="single" w:sz="4" w:space="0" w:color="auto"/>
              <w:left w:val="single" w:sz="4" w:space="0" w:color="auto"/>
              <w:bottom w:val="single" w:sz="4" w:space="0" w:color="auto"/>
              <w:right w:val="single" w:sz="4" w:space="0" w:color="auto"/>
            </w:tcBorders>
            <w:vAlign w:val="center"/>
          </w:tcPr>
          <w:p w:rsidR="00630ACB" w:rsidRPr="00794BAE" w:rsidRDefault="0088546C" w:rsidP="00FC0209">
            <w:pPr>
              <w:jc w:val="center"/>
              <w:rPr>
                <w:b/>
                <w:sz w:val="22"/>
                <w:szCs w:val="22"/>
                <w:lang w:eastAsia="en-US"/>
                <w:rPrChange w:id="1393" w:author="KHADIJAH" w:date="2016-04-26T15:11:00Z">
                  <w:rPr>
                    <w:b/>
                    <w:lang w:eastAsia="en-US"/>
                  </w:rPr>
                </w:rPrChange>
              </w:rPr>
            </w:pPr>
            <w:r w:rsidRPr="0088546C">
              <w:rPr>
                <w:b/>
                <w:sz w:val="22"/>
                <w:szCs w:val="22"/>
                <w:lang w:eastAsia="en-US"/>
                <w:rPrChange w:id="1394" w:author="KHADIJAH" w:date="2016-04-26T15:11:00Z">
                  <w:rPr>
                    <w:b/>
                    <w:color w:val="000000"/>
                    <w:lang w:eastAsia="en-US"/>
                  </w:rPr>
                </w:rPrChange>
              </w:rPr>
              <w:t>10</w:t>
            </w:r>
          </w:p>
        </w:tc>
      </w:tr>
      <w:tr w:rsidR="00560B1B" w:rsidRPr="00794BAE" w:rsidTr="00560B1B">
        <w:trPr>
          <w:trHeight w:val="1070"/>
        </w:trPr>
        <w:tc>
          <w:tcPr>
            <w:tcW w:w="9540" w:type="dxa"/>
            <w:gridSpan w:val="4"/>
            <w:tcBorders>
              <w:top w:val="single" w:sz="4" w:space="0" w:color="auto"/>
              <w:left w:val="single" w:sz="4" w:space="0" w:color="auto"/>
              <w:bottom w:val="single" w:sz="4" w:space="0" w:color="auto"/>
              <w:right w:val="single" w:sz="4" w:space="0" w:color="auto"/>
            </w:tcBorders>
          </w:tcPr>
          <w:p w:rsidR="00560B1B" w:rsidRPr="00794BAE" w:rsidDel="004B306E" w:rsidRDefault="00560B1B" w:rsidP="00FC548A">
            <w:pPr>
              <w:pStyle w:val="ColorfulList-Accent11"/>
              <w:keepNext/>
              <w:keepLines/>
              <w:suppressAutoHyphens w:val="0"/>
              <w:spacing w:before="480"/>
              <w:ind w:left="0"/>
              <w:outlineLvl w:val="0"/>
              <w:rPr>
                <w:del w:id="1395" w:author="KHADIJAH" w:date="2016-04-26T15:46:00Z"/>
                <w:rFonts w:ascii="Arial" w:hAnsi="Arial" w:cs="Arial"/>
                <w:sz w:val="22"/>
                <w:szCs w:val="22"/>
                <w:rPrChange w:id="1396" w:author="KHADIJAH" w:date="2016-04-26T15:11:00Z">
                  <w:rPr>
                    <w:del w:id="1397" w:author="KHADIJAH" w:date="2016-04-26T15:46:00Z"/>
                    <w:rFonts w:ascii="Arial" w:eastAsiaTheme="majorEastAsia" w:hAnsi="Arial" w:cs="Arial"/>
                    <w:b/>
                    <w:bCs/>
                    <w:color w:val="365F91" w:themeColor="accent1" w:themeShade="BF"/>
                    <w:sz w:val="28"/>
                    <w:szCs w:val="28"/>
                  </w:rPr>
                </w:rPrChange>
              </w:rPr>
            </w:pPr>
          </w:p>
          <w:p w:rsidR="004B306E" w:rsidRDefault="004B306E" w:rsidP="006E55F5">
            <w:pPr>
              <w:rPr>
                <w:ins w:id="1398" w:author="KHADIJAH" w:date="2016-04-26T15:46:00Z"/>
                <w:b/>
                <w:sz w:val="22"/>
                <w:szCs w:val="22"/>
                <w:u w:val="single"/>
              </w:rPr>
            </w:pPr>
          </w:p>
          <w:p w:rsidR="006E55F5" w:rsidRPr="00794BAE" w:rsidRDefault="0088546C" w:rsidP="006E55F5">
            <w:pPr>
              <w:rPr>
                <w:b/>
                <w:sz w:val="22"/>
                <w:szCs w:val="22"/>
                <w:u w:val="single"/>
                <w:rPrChange w:id="1399" w:author="KHADIJAH" w:date="2016-04-26T15:11:00Z">
                  <w:rPr>
                    <w:b/>
                    <w:u w:val="single"/>
                  </w:rPr>
                </w:rPrChange>
              </w:rPr>
            </w:pPr>
            <w:r w:rsidRPr="0088546C">
              <w:rPr>
                <w:b/>
                <w:sz w:val="22"/>
                <w:szCs w:val="22"/>
                <w:u w:val="single"/>
                <w:rPrChange w:id="1400" w:author="KHADIJAH" w:date="2016-04-26T15:11:00Z">
                  <w:rPr>
                    <w:b/>
                    <w:color w:val="000000"/>
                    <w:u w:val="single"/>
                    <w:lang w:eastAsia="en-US"/>
                  </w:rPr>
                </w:rPrChange>
              </w:rPr>
              <w:t>Learning objectives</w:t>
            </w:r>
          </w:p>
          <w:p w:rsidR="006E55F5" w:rsidRPr="00794BAE" w:rsidRDefault="006E55F5" w:rsidP="006E55F5">
            <w:pPr>
              <w:rPr>
                <w:sz w:val="22"/>
                <w:szCs w:val="22"/>
                <w:rPrChange w:id="1401" w:author="KHADIJAH" w:date="2016-04-26T15:11:00Z">
                  <w:rPr/>
                </w:rPrChange>
              </w:rPr>
            </w:pPr>
          </w:p>
          <w:p w:rsidR="006E55F5" w:rsidRPr="00794BAE" w:rsidRDefault="0088546C" w:rsidP="006E55F5">
            <w:pPr>
              <w:rPr>
                <w:sz w:val="22"/>
                <w:szCs w:val="22"/>
                <w:rPrChange w:id="1402" w:author="KHADIJAH" w:date="2016-04-26T15:11:00Z">
                  <w:rPr/>
                </w:rPrChange>
              </w:rPr>
            </w:pPr>
            <w:r w:rsidRPr="0088546C">
              <w:rPr>
                <w:sz w:val="22"/>
                <w:szCs w:val="22"/>
                <w:rPrChange w:id="1403" w:author="KHADIJAH" w:date="2016-04-26T15:11:00Z">
                  <w:rPr>
                    <w:color w:val="000000"/>
                    <w:lang w:eastAsia="en-US"/>
                  </w:rPr>
                </w:rPrChange>
              </w:rPr>
              <w:t>At the end of learning session the apprentice will be able to</w:t>
            </w:r>
          </w:p>
          <w:p w:rsidR="006E55F5" w:rsidRPr="00794BAE" w:rsidRDefault="006E55F5" w:rsidP="006E55F5">
            <w:pPr>
              <w:rPr>
                <w:sz w:val="22"/>
                <w:szCs w:val="22"/>
                <w:rPrChange w:id="1404" w:author="KHADIJAH" w:date="2016-04-26T15:11:00Z">
                  <w:rPr/>
                </w:rPrChange>
              </w:rPr>
            </w:pPr>
          </w:p>
          <w:p w:rsidR="006E55F5" w:rsidRPr="00794BAE" w:rsidRDefault="006E55F5" w:rsidP="006E55F5">
            <w:pPr>
              <w:pStyle w:val="Default"/>
              <w:suppressAutoHyphens/>
              <w:rPr>
                <w:color w:val="auto"/>
                <w:sz w:val="22"/>
                <w:szCs w:val="22"/>
                <w:rPrChange w:id="1405" w:author="KHADIJAH" w:date="2016-04-26T15:11:00Z">
                  <w:rPr>
                    <w:color w:val="auto"/>
                    <w:lang w:eastAsia="ar-SA"/>
                  </w:rPr>
                </w:rPrChange>
              </w:rPr>
            </w:pPr>
          </w:p>
          <w:p w:rsidR="00000000" w:rsidRDefault="0088546C">
            <w:pPr>
              <w:pStyle w:val="Default"/>
              <w:numPr>
                <w:ilvl w:val="0"/>
                <w:numId w:val="15"/>
              </w:numPr>
              <w:spacing w:line="360" w:lineRule="auto"/>
              <w:rPr>
                <w:ins w:id="1406" w:author="KHADIJAH" w:date="2016-04-26T14:48:00Z"/>
                <w:sz w:val="22"/>
                <w:szCs w:val="22"/>
                <w:lang w:eastAsia="ar-SA"/>
              </w:rPr>
              <w:pPrChange w:id="1407" w:author="KHADIJAH" w:date="2016-04-26T14:48:00Z">
                <w:pPr>
                  <w:pStyle w:val="Default"/>
                  <w:numPr>
                    <w:ilvl w:val="2"/>
                    <w:numId w:val="14"/>
                  </w:numPr>
                  <w:tabs>
                    <w:tab w:val="left" w:pos="1632"/>
                    <w:tab w:val="center" w:pos="4680"/>
                    <w:tab w:val="right" w:pos="9360"/>
                  </w:tabs>
                  <w:suppressAutoHyphens/>
                  <w:ind w:left="1224" w:hanging="301"/>
                </w:pPr>
              </w:pPrChange>
            </w:pPr>
            <w:r w:rsidRPr="0088546C">
              <w:rPr>
                <w:sz w:val="22"/>
                <w:szCs w:val="22"/>
                <w:rPrChange w:id="1408" w:author="KHADIJAH" w:date="2016-04-26T15:11:00Z">
                  <w:rPr>
                    <w:sz w:val="22"/>
                    <w:szCs w:val="22"/>
                    <w:highlight w:val="yellow"/>
                  </w:rPr>
                </w:rPrChange>
              </w:rPr>
              <w:t xml:space="preserve">Explain make-up colour concept:  </w:t>
            </w:r>
          </w:p>
          <w:p w:rsidR="00000000" w:rsidRDefault="0088546C">
            <w:pPr>
              <w:pStyle w:val="Default"/>
              <w:numPr>
                <w:ilvl w:val="1"/>
                <w:numId w:val="87"/>
              </w:numPr>
              <w:tabs>
                <w:tab w:val="left" w:pos="923"/>
              </w:tabs>
              <w:spacing w:line="276" w:lineRule="auto"/>
              <w:ind w:left="923" w:hanging="567"/>
              <w:rPr>
                <w:del w:id="1409" w:author="KHADIJAH" w:date="2016-04-26T14:48:00Z"/>
                <w:sz w:val="22"/>
                <w:szCs w:val="22"/>
                <w:rPrChange w:id="1410" w:author="KHADIJAH" w:date="2016-04-26T15:11:00Z">
                  <w:rPr>
                    <w:del w:id="1411" w:author="KHADIJAH" w:date="2016-04-26T14:48:00Z"/>
                    <w:sz w:val="22"/>
                    <w:szCs w:val="22"/>
                    <w:highlight w:val="yellow"/>
                    <w:lang w:eastAsia="ar-SA"/>
                  </w:rPr>
                </w:rPrChange>
              </w:rPr>
              <w:pPrChange w:id="1412" w:author="KHADIJAH" w:date="2016-04-26T16:41:00Z">
                <w:pPr>
                  <w:pStyle w:val="Default"/>
                  <w:numPr>
                    <w:numId w:val="15"/>
                  </w:numPr>
                  <w:suppressAutoHyphens/>
                  <w:ind w:left="360" w:hanging="360"/>
                </w:pPr>
              </w:pPrChange>
            </w:pPr>
            <w:del w:id="1413" w:author="KHADIJAH" w:date="2016-04-26T14:48:00Z">
              <w:r w:rsidRPr="0088546C">
                <w:rPr>
                  <w:color w:val="FF0000"/>
                  <w:sz w:val="22"/>
                  <w:szCs w:val="22"/>
                  <w:rPrChange w:id="1414" w:author="KHADIJAH" w:date="2016-04-26T15:11:00Z">
                    <w:rPr>
                      <w:color w:val="FF0000"/>
                      <w:sz w:val="22"/>
                      <w:szCs w:val="22"/>
                      <w:highlight w:val="yellow"/>
                    </w:rPr>
                  </w:rPrChange>
                </w:rPr>
                <w:delText>(WA 2)</w:delText>
              </w:r>
            </w:del>
          </w:p>
          <w:p w:rsidR="00000000" w:rsidRDefault="0088546C">
            <w:pPr>
              <w:pStyle w:val="Default"/>
              <w:tabs>
                <w:tab w:val="left" w:pos="923"/>
              </w:tabs>
              <w:spacing w:line="276" w:lineRule="auto"/>
              <w:ind w:left="923" w:hanging="567"/>
              <w:rPr>
                <w:del w:id="1415" w:author="KHADIJAH" w:date="2016-04-26T14:48:00Z"/>
                <w:sz w:val="22"/>
                <w:szCs w:val="22"/>
                <w:rPrChange w:id="1416" w:author="KHADIJAH" w:date="2016-04-26T15:11:00Z">
                  <w:rPr>
                    <w:del w:id="1417" w:author="KHADIJAH" w:date="2016-04-26T14:48:00Z"/>
                    <w:sz w:val="22"/>
                    <w:szCs w:val="22"/>
                    <w:highlight w:val="yellow"/>
                    <w:lang w:eastAsia="ar-SA"/>
                  </w:rPr>
                </w:rPrChange>
              </w:rPr>
              <w:pPrChange w:id="1418" w:author="KHADIJAH" w:date="2016-04-26T16:41:00Z">
                <w:pPr>
                  <w:pStyle w:val="Default"/>
                  <w:numPr>
                    <w:ilvl w:val="1"/>
                    <w:numId w:val="14"/>
                  </w:numPr>
                  <w:suppressAutoHyphens/>
                  <w:ind w:left="792" w:hanging="432"/>
                </w:pPr>
              </w:pPrChange>
            </w:pPr>
            <w:del w:id="1419" w:author="KHADIJAH" w:date="2016-04-26T14:48:00Z">
              <w:r w:rsidRPr="0088546C">
                <w:rPr>
                  <w:sz w:val="22"/>
                  <w:szCs w:val="22"/>
                  <w:rPrChange w:id="1420" w:author="KHADIJAH" w:date="2016-04-26T15:11:00Z">
                    <w:rPr>
                      <w:sz w:val="22"/>
                      <w:szCs w:val="22"/>
                      <w:highlight w:val="yellow"/>
                    </w:rPr>
                  </w:rPrChange>
                </w:rPr>
                <w:delText xml:space="preserve">Type of colours </w:delText>
              </w:r>
            </w:del>
          </w:p>
          <w:p w:rsidR="00000000" w:rsidRDefault="0088546C">
            <w:pPr>
              <w:pStyle w:val="Default"/>
              <w:numPr>
                <w:ilvl w:val="1"/>
                <w:numId w:val="88"/>
              </w:numPr>
              <w:tabs>
                <w:tab w:val="left" w:pos="923"/>
              </w:tabs>
              <w:spacing w:line="276" w:lineRule="auto"/>
              <w:ind w:left="923" w:hanging="567"/>
              <w:rPr>
                <w:del w:id="1421" w:author="KHADIJAH" w:date="2016-04-26T14:49:00Z"/>
                <w:sz w:val="22"/>
                <w:szCs w:val="22"/>
                <w:lang w:eastAsia="ar-SA"/>
              </w:rPr>
              <w:pPrChange w:id="1422" w:author="KHADIJAH" w:date="2016-04-26T16:41:00Z">
                <w:pPr>
                  <w:pStyle w:val="Default"/>
                  <w:numPr>
                    <w:ilvl w:val="2"/>
                    <w:numId w:val="14"/>
                  </w:numPr>
                  <w:tabs>
                    <w:tab w:val="left" w:pos="1632"/>
                  </w:tabs>
                  <w:suppressAutoHyphens/>
                  <w:ind w:left="1224" w:hanging="301"/>
                </w:pPr>
              </w:pPrChange>
            </w:pPr>
            <w:r w:rsidRPr="0088546C">
              <w:rPr>
                <w:sz w:val="22"/>
                <w:szCs w:val="22"/>
                <w:rPrChange w:id="1423" w:author="KHADIJAH" w:date="2016-04-26T15:11:00Z">
                  <w:rPr>
                    <w:sz w:val="22"/>
                    <w:szCs w:val="22"/>
                    <w:highlight w:val="yellow"/>
                  </w:rPr>
                </w:rPrChange>
              </w:rPr>
              <w:t xml:space="preserve">Primary </w:t>
            </w:r>
          </w:p>
          <w:p w:rsidR="00000000" w:rsidRDefault="004212E1">
            <w:pPr>
              <w:pStyle w:val="Default"/>
              <w:numPr>
                <w:ilvl w:val="1"/>
                <w:numId w:val="88"/>
              </w:numPr>
              <w:tabs>
                <w:tab w:val="left" w:pos="923"/>
              </w:tabs>
              <w:spacing w:line="276" w:lineRule="auto"/>
              <w:ind w:left="923" w:hanging="567"/>
              <w:rPr>
                <w:ins w:id="1424" w:author="KHADIJAH" w:date="2016-04-26T14:49:00Z"/>
                <w:sz w:val="22"/>
                <w:szCs w:val="22"/>
                <w:rPrChange w:id="1425" w:author="KHADIJAH" w:date="2016-04-26T15:11:00Z">
                  <w:rPr>
                    <w:ins w:id="1426" w:author="KHADIJAH" w:date="2016-04-26T14:49:00Z"/>
                    <w:sz w:val="22"/>
                    <w:szCs w:val="22"/>
                    <w:highlight w:val="yellow"/>
                    <w:lang w:eastAsia="ar-SA"/>
                  </w:rPr>
                </w:rPrChange>
              </w:rPr>
              <w:pPrChange w:id="1427" w:author="KHADIJAH" w:date="2016-04-26T16:41:00Z">
                <w:pPr>
                  <w:pStyle w:val="Default"/>
                  <w:numPr>
                    <w:ilvl w:val="2"/>
                    <w:numId w:val="14"/>
                  </w:numPr>
                  <w:tabs>
                    <w:tab w:val="left" w:pos="1632"/>
                  </w:tabs>
                  <w:suppressAutoHyphens/>
                  <w:ind w:left="1224" w:hanging="301"/>
                </w:pPr>
              </w:pPrChange>
            </w:pPr>
          </w:p>
          <w:p w:rsidR="00000000" w:rsidRDefault="0088546C">
            <w:pPr>
              <w:pStyle w:val="Default"/>
              <w:numPr>
                <w:ilvl w:val="1"/>
                <w:numId w:val="88"/>
              </w:numPr>
              <w:tabs>
                <w:tab w:val="left" w:pos="923"/>
              </w:tabs>
              <w:spacing w:line="276" w:lineRule="auto"/>
              <w:ind w:left="923" w:hanging="567"/>
              <w:rPr>
                <w:del w:id="1428" w:author="KHADIJAH" w:date="2016-04-26T14:49:00Z"/>
                <w:sz w:val="22"/>
                <w:szCs w:val="22"/>
                <w:lang w:eastAsia="ar-SA"/>
              </w:rPr>
              <w:pPrChange w:id="1429" w:author="KHADIJAH" w:date="2016-04-26T16:41:00Z">
                <w:pPr>
                  <w:pStyle w:val="Default"/>
                  <w:numPr>
                    <w:ilvl w:val="2"/>
                    <w:numId w:val="14"/>
                  </w:numPr>
                  <w:tabs>
                    <w:tab w:val="left" w:pos="1632"/>
                  </w:tabs>
                  <w:suppressAutoHyphens/>
                  <w:ind w:left="1224" w:hanging="301"/>
                </w:pPr>
              </w:pPrChange>
            </w:pPr>
            <w:r w:rsidRPr="0088546C">
              <w:rPr>
                <w:sz w:val="22"/>
                <w:szCs w:val="22"/>
                <w:rPrChange w:id="1430" w:author="KHADIJAH" w:date="2016-04-26T15:11:00Z">
                  <w:rPr>
                    <w:sz w:val="22"/>
                    <w:szCs w:val="22"/>
                    <w:highlight w:val="yellow"/>
                  </w:rPr>
                </w:rPrChange>
              </w:rPr>
              <w:t xml:space="preserve">Secondary </w:t>
            </w:r>
          </w:p>
          <w:p w:rsidR="00000000" w:rsidRDefault="004212E1">
            <w:pPr>
              <w:pStyle w:val="Default"/>
              <w:numPr>
                <w:ilvl w:val="1"/>
                <w:numId w:val="88"/>
              </w:numPr>
              <w:tabs>
                <w:tab w:val="left" w:pos="923"/>
              </w:tabs>
              <w:spacing w:line="276" w:lineRule="auto"/>
              <w:ind w:left="923" w:hanging="567"/>
              <w:rPr>
                <w:ins w:id="1431" w:author="KHADIJAH" w:date="2016-04-26T14:49:00Z"/>
                <w:sz w:val="22"/>
                <w:szCs w:val="22"/>
                <w:rPrChange w:id="1432" w:author="KHADIJAH" w:date="2016-04-26T15:11:00Z">
                  <w:rPr>
                    <w:ins w:id="1433" w:author="KHADIJAH" w:date="2016-04-26T14:49:00Z"/>
                    <w:sz w:val="22"/>
                    <w:szCs w:val="22"/>
                    <w:highlight w:val="yellow"/>
                    <w:lang w:eastAsia="ar-SA"/>
                  </w:rPr>
                </w:rPrChange>
              </w:rPr>
              <w:pPrChange w:id="1434" w:author="KHADIJAH" w:date="2016-04-26T16:41:00Z">
                <w:pPr>
                  <w:pStyle w:val="Default"/>
                  <w:numPr>
                    <w:ilvl w:val="2"/>
                    <w:numId w:val="14"/>
                  </w:numPr>
                  <w:tabs>
                    <w:tab w:val="left" w:pos="1632"/>
                  </w:tabs>
                  <w:suppressAutoHyphens/>
                  <w:ind w:left="1224" w:hanging="301"/>
                </w:pPr>
              </w:pPrChange>
            </w:pPr>
          </w:p>
          <w:p w:rsidR="00000000" w:rsidRDefault="0088546C">
            <w:pPr>
              <w:pStyle w:val="Default"/>
              <w:numPr>
                <w:ilvl w:val="1"/>
                <w:numId w:val="88"/>
              </w:numPr>
              <w:tabs>
                <w:tab w:val="left" w:pos="923"/>
              </w:tabs>
              <w:spacing w:line="276" w:lineRule="auto"/>
              <w:ind w:left="923" w:hanging="567"/>
              <w:rPr>
                <w:ins w:id="1435" w:author="KHADIJAH" w:date="2016-04-26T14:48:00Z"/>
                <w:sz w:val="22"/>
                <w:szCs w:val="22"/>
                <w:lang w:eastAsia="ar-SA"/>
              </w:rPr>
              <w:pPrChange w:id="1436" w:author="KHADIJAH" w:date="2016-04-26T16:41:00Z">
                <w:pPr>
                  <w:pStyle w:val="Default"/>
                  <w:numPr>
                    <w:ilvl w:val="2"/>
                    <w:numId w:val="14"/>
                  </w:numPr>
                  <w:tabs>
                    <w:tab w:val="left" w:pos="1632"/>
                  </w:tabs>
                  <w:suppressAutoHyphens/>
                  <w:ind w:left="1224" w:hanging="301"/>
                </w:pPr>
              </w:pPrChange>
            </w:pPr>
            <w:r w:rsidRPr="0088546C">
              <w:rPr>
                <w:sz w:val="22"/>
                <w:szCs w:val="22"/>
                <w:rPrChange w:id="1437" w:author="KHADIJAH" w:date="2016-04-26T15:11:00Z">
                  <w:rPr>
                    <w:sz w:val="22"/>
                    <w:szCs w:val="22"/>
                    <w:highlight w:val="yellow"/>
                  </w:rPr>
                </w:rPrChange>
              </w:rPr>
              <w:t>Tertiary</w:t>
            </w:r>
            <w:del w:id="1438" w:author="KHADIJAH" w:date="2016-04-26T14:49:00Z">
              <w:r w:rsidRPr="0088546C">
                <w:rPr>
                  <w:sz w:val="22"/>
                  <w:szCs w:val="22"/>
                  <w:rPrChange w:id="1439" w:author="KHADIJAH" w:date="2016-04-26T15:11:00Z">
                    <w:rPr>
                      <w:sz w:val="22"/>
                      <w:szCs w:val="22"/>
                      <w:highlight w:val="yellow"/>
                    </w:rPr>
                  </w:rPrChange>
                </w:rPr>
                <w:delText xml:space="preserve">). </w:delText>
              </w:r>
            </w:del>
          </w:p>
          <w:p w:rsidR="00000000" w:rsidRDefault="004212E1">
            <w:pPr>
              <w:pStyle w:val="Default"/>
              <w:tabs>
                <w:tab w:val="left" w:pos="1632"/>
              </w:tabs>
              <w:spacing w:line="360" w:lineRule="auto"/>
              <w:ind w:left="792"/>
              <w:rPr>
                <w:sz w:val="22"/>
                <w:szCs w:val="22"/>
                <w:rPrChange w:id="1440" w:author="KHADIJAH" w:date="2016-04-26T15:11:00Z">
                  <w:rPr>
                    <w:sz w:val="22"/>
                    <w:szCs w:val="22"/>
                    <w:highlight w:val="yellow"/>
                    <w:lang w:eastAsia="ar-SA"/>
                  </w:rPr>
                </w:rPrChange>
              </w:rPr>
              <w:pPrChange w:id="1441" w:author="KHADIJAH" w:date="2016-04-26T14:48:00Z">
                <w:pPr>
                  <w:pStyle w:val="Default"/>
                  <w:numPr>
                    <w:ilvl w:val="2"/>
                    <w:numId w:val="14"/>
                  </w:numPr>
                  <w:tabs>
                    <w:tab w:val="left" w:pos="1632"/>
                  </w:tabs>
                  <w:suppressAutoHyphens/>
                  <w:ind w:left="1224" w:hanging="301"/>
                </w:pPr>
              </w:pPrChange>
            </w:pPr>
          </w:p>
          <w:p w:rsidR="00C31E46" w:rsidRPr="00794BAE" w:rsidRDefault="00C31E46" w:rsidP="00C31E46">
            <w:pPr>
              <w:pStyle w:val="ListParagraph"/>
              <w:numPr>
                <w:ilvl w:val="0"/>
                <w:numId w:val="14"/>
              </w:numPr>
              <w:suppressAutoHyphens w:val="0"/>
              <w:autoSpaceDE w:val="0"/>
              <w:autoSpaceDN w:val="0"/>
              <w:adjustRightInd w:val="0"/>
              <w:spacing w:line="360" w:lineRule="auto"/>
              <w:contextualSpacing w:val="0"/>
              <w:rPr>
                <w:ins w:id="1442" w:author="KHADIJAH" w:date="2016-04-26T14:49:00Z"/>
                <w:rFonts w:ascii="Arial" w:hAnsi="Arial" w:cs="Arial"/>
                <w:vanish/>
                <w:color w:val="000000"/>
                <w:sz w:val="22"/>
                <w:szCs w:val="22"/>
                <w:lang w:val="en-US" w:eastAsia="en-US"/>
              </w:rPr>
            </w:pPr>
          </w:p>
          <w:p w:rsidR="00000000" w:rsidRDefault="0088546C">
            <w:pPr>
              <w:pStyle w:val="Default"/>
              <w:numPr>
                <w:ilvl w:val="0"/>
                <w:numId w:val="14"/>
              </w:numPr>
              <w:spacing w:line="360" w:lineRule="auto"/>
              <w:rPr>
                <w:sz w:val="22"/>
                <w:szCs w:val="22"/>
                <w:rPrChange w:id="1443" w:author="KHADIJAH" w:date="2016-04-26T15:11:00Z">
                  <w:rPr>
                    <w:sz w:val="22"/>
                    <w:szCs w:val="22"/>
                    <w:highlight w:val="yellow"/>
                    <w:lang w:eastAsia="ar-SA"/>
                  </w:rPr>
                </w:rPrChange>
              </w:rPr>
              <w:pPrChange w:id="1444" w:author="KHADIJAH" w:date="2016-04-26T14:49:00Z">
                <w:pPr>
                  <w:pStyle w:val="Default"/>
                  <w:numPr>
                    <w:ilvl w:val="1"/>
                    <w:numId w:val="14"/>
                  </w:numPr>
                  <w:suppressAutoHyphens/>
                  <w:ind w:left="792" w:hanging="432"/>
                </w:pPr>
              </w:pPrChange>
            </w:pPr>
            <w:r w:rsidRPr="0088546C">
              <w:rPr>
                <w:sz w:val="22"/>
                <w:szCs w:val="22"/>
                <w:rPrChange w:id="1445" w:author="KHADIJAH" w:date="2016-04-26T15:11:00Z">
                  <w:rPr>
                    <w:sz w:val="22"/>
                    <w:szCs w:val="22"/>
                    <w:highlight w:val="yellow"/>
                  </w:rPr>
                </w:rPrChange>
              </w:rPr>
              <w:t xml:space="preserve">Explain colour combination </w:t>
            </w:r>
          </w:p>
          <w:p w:rsidR="00000000" w:rsidRDefault="0088546C">
            <w:pPr>
              <w:pStyle w:val="Default"/>
              <w:numPr>
                <w:ilvl w:val="1"/>
                <w:numId w:val="14"/>
              </w:numPr>
              <w:tabs>
                <w:tab w:val="left" w:pos="923"/>
              </w:tabs>
              <w:spacing w:line="276" w:lineRule="auto"/>
              <w:rPr>
                <w:sz w:val="22"/>
                <w:szCs w:val="22"/>
                <w:rPrChange w:id="1446" w:author="KHADIJAH" w:date="2016-04-26T15:11:00Z">
                  <w:rPr>
                    <w:sz w:val="22"/>
                    <w:szCs w:val="22"/>
                    <w:highlight w:val="yellow"/>
                    <w:lang w:eastAsia="ar-SA"/>
                  </w:rPr>
                </w:rPrChange>
              </w:rPr>
              <w:pPrChange w:id="1447" w:author="KHADIJAH" w:date="2016-04-26T16:41:00Z">
                <w:pPr>
                  <w:pStyle w:val="Default"/>
                  <w:numPr>
                    <w:ilvl w:val="2"/>
                    <w:numId w:val="14"/>
                  </w:numPr>
                  <w:tabs>
                    <w:tab w:val="left" w:pos="1632"/>
                  </w:tabs>
                  <w:suppressAutoHyphens/>
                  <w:ind w:left="1224" w:hanging="301"/>
                </w:pPr>
              </w:pPrChange>
            </w:pPr>
            <w:r w:rsidRPr="0088546C">
              <w:rPr>
                <w:sz w:val="22"/>
                <w:szCs w:val="22"/>
                <w:rPrChange w:id="1448" w:author="KHADIJAH" w:date="2016-04-26T15:11:00Z">
                  <w:rPr>
                    <w:sz w:val="22"/>
                    <w:szCs w:val="22"/>
                    <w:highlight w:val="yellow"/>
                  </w:rPr>
                </w:rPrChange>
              </w:rPr>
              <w:t xml:space="preserve">Matching </w:t>
            </w:r>
          </w:p>
          <w:p w:rsidR="00000000" w:rsidRDefault="0088546C">
            <w:pPr>
              <w:pStyle w:val="Default"/>
              <w:numPr>
                <w:ilvl w:val="1"/>
                <w:numId w:val="14"/>
              </w:numPr>
              <w:tabs>
                <w:tab w:val="left" w:pos="923"/>
              </w:tabs>
              <w:spacing w:line="276" w:lineRule="auto"/>
              <w:rPr>
                <w:sz w:val="22"/>
                <w:szCs w:val="22"/>
                <w:rPrChange w:id="1449" w:author="KHADIJAH" w:date="2016-04-26T15:11:00Z">
                  <w:rPr>
                    <w:sz w:val="22"/>
                    <w:szCs w:val="22"/>
                    <w:highlight w:val="yellow"/>
                    <w:lang w:eastAsia="ar-SA"/>
                  </w:rPr>
                </w:rPrChange>
              </w:rPr>
              <w:pPrChange w:id="1450" w:author="KHADIJAH" w:date="2016-04-26T16:41:00Z">
                <w:pPr>
                  <w:pStyle w:val="Default"/>
                  <w:numPr>
                    <w:ilvl w:val="2"/>
                    <w:numId w:val="14"/>
                  </w:numPr>
                  <w:tabs>
                    <w:tab w:val="left" w:pos="1632"/>
                  </w:tabs>
                  <w:suppressAutoHyphens/>
                  <w:ind w:left="1224" w:hanging="301"/>
                </w:pPr>
              </w:pPrChange>
            </w:pPr>
            <w:r w:rsidRPr="0088546C">
              <w:rPr>
                <w:sz w:val="22"/>
                <w:szCs w:val="22"/>
                <w:rPrChange w:id="1451" w:author="KHADIJAH" w:date="2016-04-26T15:11:00Z">
                  <w:rPr>
                    <w:sz w:val="22"/>
                    <w:szCs w:val="22"/>
                    <w:highlight w:val="yellow"/>
                  </w:rPr>
                </w:rPrChange>
              </w:rPr>
              <w:t xml:space="preserve">Contrast. </w:t>
            </w:r>
          </w:p>
          <w:p w:rsidR="006E55F5" w:rsidRPr="00794BAE" w:rsidRDefault="006E55F5" w:rsidP="006E55F5">
            <w:pPr>
              <w:rPr>
                <w:sz w:val="22"/>
                <w:szCs w:val="22"/>
                <w:rPrChange w:id="1452" w:author="KHADIJAH" w:date="2016-04-26T15:11:00Z">
                  <w:rPr/>
                </w:rPrChange>
              </w:rPr>
            </w:pPr>
          </w:p>
          <w:p w:rsidR="006E55F5" w:rsidRPr="00794BAE" w:rsidRDefault="0088546C" w:rsidP="00FC0209">
            <w:pPr>
              <w:pStyle w:val="Default"/>
              <w:numPr>
                <w:ilvl w:val="0"/>
                <w:numId w:val="14"/>
              </w:numPr>
              <w:suppressAutoHyphens/>
              <w:rPr>
                <w:sz w:val="22"/>
                <w:szCs w:val="22"/>
                <w:rPrChange w:id="1453" w:author="KHADIJAH" w:date="2016-04-26T15:11:00Z">
                  <w:rPr>
                    <w:sz w:val="22"/>
                    <w:szCs w:val="22"/>
                    <w:highlight w:val="yellow"/>
                    <w:lang w:eastAsia="ar-SA"/>
                  </w:rPr>
                </w:rPrChange>
              </w:rPr>
            </w:pPr>
            <w:r w:rsidRPr="0088546C">
              <w:rPr>
                <w:sz w:val="22"/>
                <w:szCs w:val="22"/>
                <w:rPrChange w:id="1454" w:author="KHADIJAH" w:date="2016-04-26T15:11:00Z">
                  <w:rPr>
                    <w:sz w:val="22"/>
                    <w:szCs w:val="22"/>
                    <w:highlight w:val="yellow"/>
                  </w:rPr>
                </w:rPrChange>
              </w:rPr>
              <w:t xml:space="preserve">Explain </w:t>
            </w:r>
            <w:ins w:id="1455" w:author="KHADIJAH" w:date="2016-04-26T14:49:00Z">
              <w:r w:rsidR="00C31E46" w:rsidRPr="00794BAE">
                <w:rPr>
                  <w:sz w:val="22"/>
                  <w:szCs w:val="22"/>
                </w:rPr>
                <w:t xml:space="preserve">blending </w:t>
              </w:r>
            </w:ins>
            <w:r w:rsidRPr="0088546C">
              <w:rPr>
                <w:sz w:val="22"/>
                <w:szCs w:val="22"/>
                <w:rPrChange w:id="1456" w:author="KHADIJAH" w:date="2016-04-26T15:11:00Z">
                  <w:rPr>
                    <w:sz w:val="22"/>
                    <w:szCs w:val="22"/>
                    <w:highlight w:val="yellow"/>
                  </w:rPr>
                </w:rPrChange>
              </w:rPr>
              <w:t xml:space="preserve">technique to create unique make-up colour </w:t>
            </w:r>
          </w:p>
          <w:p w:rsidR="006E55F5" w:rsidRPr="00794BAE" w:rsidDel="00C31E46" w:rsidRDefault="0088546C" w:rsidP="00FC0209">
            <w:pPr>
              <w:pStyle w:val="Default"/>
              <w:numPr>
                <w:ilvl w:val="1"/>
                <w:numId w:val="14"/>
              </w:numPr>
              <w:suppressAutoHyphens/>
              <w:rPr>
                <w:del w:id="1457" w:author="KHADIJAH" w:date="2016-04-26T14:50:00Z"/>
                <w:sz w:val="22"/>
                <w:szCs w:val="22"/>
                <w:rPrChange w:id="1458" w:author="KHADIJAH" w:date="2016-04-26T15:11:00Z">
                  <w:rPr>
                    <w:del w:id="1459" w:author="KHADIJAH" w:date="2016-04-26T14:50:00Z"/>
                    <w:sz w:val="22"/>
                    <w:szCs w:val="22"/>
                    <w:highlight w:val="yellow"/>
                    <w:lang w:eastAsia="ar-SA"/>
                  </w:rPr>
                </w:rPrChange>
              </w:rPr>
            </w:pPr>
            <w:del w:id="1460" w:author="KHADIJAH" w:date="2016-04-26T14:50:00Z">
              <w:r w:rsidRPr="0088546C">
                <w:rPr>
                  <w:sz w:val="22"/>
                  <w:szCs w:val="22"/>
                  <w:rPrChange w:id="1461" w:author="KHADIJAH" w:date="2016-04-26T15:11:00Z">
                    <w:rPr>
                      <w:sz w:val="22"/>
                      <w:szCs w:val="22"/>
                      <w:highlight w:val="yellow"/>
                    </w:rPr>
                  </w:rPrChange>
                </w:rPr>
                <w:delText xml:space="preserve">Blending </w:delText>
              </w:r>
            </w:del>
          </w:p>
          <w:p w:rsidR="006E55F5" w:rsidRPr="00794BAE" w:rsidRDefault="006E55F5" w:rsidP="006E55F5">
            <w:pPr>
              <w:pStyle w:val="Default"/>
              <w:rPr>
                <w:sz w:val="22"/>
                <w:szCs w:val="22"/>
              </w:rPr>
            </w:pPr>
          </w:p>
          <w:p w:rsidR="00000000" w:rsidRDefault="0088546C">
            <w:pPr>
              <w:pStyle w:val="Default"/>
              <w:numPr>
                <w:ilvl w:val="0"/>
                <w:numId w:val="14"/>
              </w:numPr>
              <w:spacing w:line="276" w:lineRule="auto"/>
              <w:rPr>
                <w:color w:val="auto"/>
                <w:sz w:val="22"/>
                <w:szCs w:val="22"/>
                <w:rPrChange w:id="1462" w:author="KHADIJAH" w:date="2016-04-26T15:11:00Z">
                  <w:rPr>
                    <w:sz w:val="22"/>
                    <w:szCs w:val="22"/>
                    <w:lang w:eastAsia="ar-SA"/>
                  </w:rPr>
                </w:rPrChange>
              </w:rPr>
              <w:pPrChange w:id="1463" w:author="KHADIJAH" w:date="2016-04-26T14:56:00Z">
                <w:pPr>
                  <w:pStyle w:val="Default"/>
                  <w:numPr>
                    <w:numId w:val="14"/>
                  </w:numPr>
                  <w:suppressAutoHyphens/>
                  <w:ind w:left="360" w:hanging="360"/>
                </w:pPr>
              </w:pPrChange>
            </w:pPr>
            <w:ins w:id="1464" w:author="Toshiba" w:date="2016-03-04T11:10:00Z">
              <w:r w:rsidRPr="0088546C">
                <w:rPr>
                  <w:color w:val="auto"/>
                  <w:sz w:val="22"/>
                  <w:szCs w:val="22"/>
                  <w:rPrChange w:id="1465" w:author="KHADIJAH" w:date="2016-04-26T15:11:00Z">
                    <w:rPr>
                      <w:sz w:val="22"/>
                      <w:szCs w:val="22"/>
                    </w:rPr>
                  </w:rPrChange>
                </w:rPr>
                <w:t xml:space="preserve">Explain procedure and techniques for day make up </w:t>
              </w:r>
            </w:ins>
            <w:ins w:id="1466" w:author="KHADIJAH" w:date="2016-04-26T14:23:00Z">
              <w:r w:rsidR="00167B53" w:rsidRPr="00794BAE">
                <w:rPr>
                  <w:color w:val="auto"/>
                  <w:sz w:val="22"/>
                  <w:szCs w:val="22"/>
                </w:rPr>
                <w:t>applications</w:t>
              </w:r>
            </w:ins>
            <w:ins w:id="1467" w:author="Toshiba" w:date="2016-03-04T11:10:00Z">
              <w:r w:rsidRPr="0088546C">
                <w:rPr>
                  <w:color w:val="auto"/>
                  <w:sz w:val="22"/>
                  <w:szCs w:val="22"/>
                  <w:rPrChange w:id="1468" w:author="KHADIJAH" w:date="2016-04-26T15:11:00Z">
                    <w:rPr>
                      <w:sz w:val="22"/>
                      <w:szCs w:val="22"/>
                    </w:rPr>
                  </w:rPrChange>
                </w:rPr>
                <w:t xml:space="preserve"> such as:</w:t>
              </w:r>
            </w:ins>
          </w:p>
          <w:p w:rsidR="00000000" w:rsidRDefault="004212E1">
            <w:pPr>
              <w:pStyle w:val="Default"/>
              <w:spacing w:line="276" w:lineRule="auto"/>
              <w:ind w:left="360"/>
              <w:rPr>
                <w:del w:id="1469" w:author="Toshiba" w:date="2016-03-04T11:12:00Z"/>
                <w:sz w:val="22"/>
                <w:szCs w:val="22"/>
                <w:lang w:eastAsia="ar-SA"/>
              </w:rPr>
              <w:pPrChange w:id="1470" w:author="KHADIJAH" w:date="2016-04-26T16:42:00Z">
                <w:pPr>
                  <w:pStyle w:val="Default"/>
                  <w:numPr>
                    <w:numId w:val="14"/>
                  </w:numPr>
                  <w:suppressAutoHyphens/>
                  <w:ind w:left="360" w:hanging="360"/>
                </w:pPr>
              </w:pPrChange>
            </w:pPr>
          </w:p>
          <w:p w:rsidR="00000000" w:rsidRDefault="004212E1">
            <w:pPr>
              <w:pStyle w:val="Default"/>
              <w:spacing w:line="276" w:lineRule="auto"/>
              <w:ind w:left="360"/>
              <w:rPr>
                <w:del w:id="1471" w:author="KHADIJAH" w:date="2016-04-26T14:56:00Z"/>
                <w:sz w:val="22"/>
                <w:szCs w:val="22"/>
                <w:rPrChange w:id="1472" w:author="KHADIJAH" w:date="2016-04-26T15:11:00Z">
                  <w:rPr>
                    <w:del w:id="1473" w:author="KHADIJAH" w:date="2016-04-26T14:56:00Z"/>
                    <w:sz w:val="22"/>
                    <w:szCs w:val="22"/>
                    <w:lang w:eastAsia="ar-SA"/>
                  </w:rPr>
                </w:rPrChange>
              </w:rPr>
              <w:pPrChange w:id="1474" w:author="KHADIJAH" w:date="2016-04-26T16:42:00Z">
                <w:pPr>
                  <w:pStyle w:val="Default"/>
                  <w:numPr>
                    <w:numId w:val="14"/>
                  </w:numPr>
                  <w:suppressAutoHyphens/>
                  <w:ind w:left="360" w:hanging="360"/>
                </w:pPr>
              </w:pPrChange>
            </w:pPr>
          </w:p>
          <w:p w:rsidR="00000000" w:rsidRDefault="00226471">
            <w:pPr>
              <w:pStyle w:val="Default"/>
              <w:numPr>
                <w:ilvl w:val="1"/>
                <w:numId w:val="14"/>
              </w:numPr>
              <w:spacing w:line="276" w:lineRule="auto"/>
              <w:ind w:left="1065" w:hanging="709"/>
              <w:rPr>
                <w:del w:id="1475" w:author="KHADIJAH" w:date="2016-04-26T14:50:00Z"/>
                <w:sz w:val="22"/>
                <w:szCs w:val="22"/>
                <w:rPrChange w:id="1476" w:author="KHADIJAH" w:date="2016-04-26T15:11:00Z">
                  <w:rPr>
                    <w:del w:id="1477" w:author="KHADIJAH" w:date="2016-04-26T14:50:00Z"/>
                    <w:sz w:val="22"/>
                    <w:szCs w:val="22"/>
                    <w:lang w:eastAsia="ar-SA"/>
                  </w:rPr>
                </w:rPrChange>
              </w:rPr>
              <w:pPrChange w:id="1478" w:author="KHADIJAH" w:date="2016-04-26T16:42:00Z">
                <w:pPr>
                  <w:pStyle w:val="Default"/>
                  <w:numPr>
                    <w:numId w:val="14"/>
                  </w:numPr>
                  <w:suppressAutoHyphens/>
                  <w:spacing w:line="360" w:lineRule="auto"/>
                  <w:ind w:left="360" w:hanging="360"/>
                </w:pPr>
              </w:pPrChange>
            </w:pPr>
            <w:del w:id="1479" w:author="Toshiba" w:date="2016-03-04T11:12:00Z">
              <w:r>
                <w:rPr>
                  <w:sz w:val="22"/>
                  <w:szCs w:val="22"/>
                </w:rPr>
                <w:delText>Explain e</w:delText>
              </w:r>
            </w:del>
            <w:ins w:id="1480" w:author="Toshiba" w:date="2016-03-04T11:12:00Z">
              <w:r>
                <w:rPr>
                  <w:sz w:val="22"/>
                  <w:szCs w:val="22"/>
                </w:rPr>
                <w:t>E</w:t>
              </w:r>
            </w:ins>
            <w:r>
              <w:rPr>
                <w:sz w:val="22"/>
                <w:szCs w:val="22"/>
              </w:rPr>
              <w:t>yebrow pencil / powder application.</w:t>
            </w:r>
          </w:p>
          <w:p w:rsidR="00000000" w:rsidRDefault="004212E1">
            <w:pPr>
              <w:pStyle w:val="Default"/>
              <w:numPr>
                <w:ilvl w:val="1"/>
                <w:numId w:val="14"/>
              </w:numPr>
              <w:spacing w:line="276" w:lineRule="auto"/>
              <w:ind w:left="1065" w:hanging="709"/>
              <w:rPr>
                <w:ins w:id="1481" w:author="KHADIJAH" w:date="2016-04-26T14:50:00Z"/>
                <w:sz w:val="22"/>
                <w:szCs w:val="22"/>
                <w:rPrChange w:id="1482" w:author="KHADIJAH" w:date="2016-04-26T15:11:00Z">
                  <w:rPr>
                    <w:ins w:id="1483" w:author="KHADIJAH" w:date="2016-04-26T14:50:00Z"/>
                    <w:sz w:val="22"/>
                    <w:szCs w:val="22"/>
                    <w:lang w:eastAsia="ar-SA"/>
                  </w:rPr>
                </w:rPrChange>
              </w:rPr>
              <w:pPrChange w:id="1484" w:author="KHADIJAH" w:date="2016-04-26T16:42:00Z">
                <w:pPr>
                  <w:pStyle w:val="Default"/>
                  <w:numPr>
                    <w:numId w:val="14"/>
                  </w:numPr>
                  <w:suppressAutoHyphens/>
                  <w:ind w:left="360" w:hanging="360"/>
                </w:pPr>
              </w:pPrChange>
            </w:pPr>
          </w:p>
          <w:p w:rsidR="00000000" w:rsidRDefault="00226471">
            <w:pPr>
              <w:pStyle w:val="Default"/>
              <w:numPr>
                <w:ilvl w:val="1"/>
                <w:numId w:val="14"/>
              </w:numPr>
              <w:spacing w:line="276" w:lineRule="auto"/>
              <w:ind w:left="1065" w:hanging="709"/>
              <w:rPr>
                <w:del w:id="1485" w:author="KHADIJAH" w:date="2016-04-26T14:50:00Z"/>
                <w:sz w:val="22"/>
                <w:szCs w:val="22"/>
                <w:rPrChange w:id="1486" w:author="KHADIJAH" w:date="2016-04-26T15:11:00Z">
                  <w:rPr>
                    <w:del w:id="1487" w:author="KHADIJAH" w:date="2016-04-26T14:50:00Z"/>
                    <w:sz w:val="22"/>
                    <w:szCs w:val="22"/>
                    <w:lang w:eastAsia="ar-SA"/>
                  </w:rPr>
                </w:rPrChange>
              </w:rPr>
              <w:pPrChange w:id="1488" w:author="KHADIJAH" w:date="2016-04-26T16:42:00Z">
                <w:pPr>
                  <w:pStyle w:val="Default"/>
                  <w:suppressAutoHyphens/>
                  <w:ind w:left="360"/>
                </w:pPr>
              </w:pPrChange>
            </w:pPr>
            <w:del w:id="1489" w:author="KHADIJAH" w:date="2016-04-26T14:50:00Z">
              <w:r>
                <w:rPr>
                  <w:sz w:val="22"/>
                  <w:szCs w:val="22"/>
                </w:rPr>
                <w:delText xml:space="preserve"> </w:delText>
              </w:r>
            </w:del>
          </w:p>
          <w:p w:rsidR="00000000" w:rsidRDefault="00226471">
            <w:pPr>
              <w:pStyle w:val="Default"/>
              <w:numPr>
                <w:ilvl w:val="1"/>
                <w:numId w:val="14"/>
              </w:numPr>
              <w:spacing w:line="276" w:lineRule="auto"/>
              <w:ind w:left="1065" w:hanging="709"/>
              <w:rPr>
                <w:sz w:val="22"/>
                <w:szCs w:val="22"/>
                <w:rPrChange w:id="1490" w:author="KHADIJAH" w:date="2016-04-26T15:11:00Z">
                  <w:rPr>
                    <w:sz w:val="22"/>
                    <w:szCs w:val="22"/>
                    <w:lang w:eastAsia="ar-SA"/>
                  </w:rPr>
                </w:rPrChange>
              </w:rPr>
              <w:pPrChange w:id="1491" w:author="KHADIJAH" w:date="2016-04-26T16:42:00Z">
                <w:pPr>
                  <w:pStyle w:val="Default"/>
                  <w:numPr>
                    <w:numId w:val="14"/>
                  </w:numPr>
                  <w:suppressAutoHyphens/>
                  <w:spacing w:line="360" w:lineRule="auto"/>
                  <w:ind w:left="360" w:hanging="360"/>
                </w:pPr>
              </w:pPrChange>
            </w:pPr>
            <w:del w:id="1492" w:author="Toshiba" w:date="2016-03-04T11:12:00Z">
              <w:r>
                <w:rPr>
                  <w:sz w:val="22"/>
                  <w:szCs w:val="22"/>
                </w:rPr>
                <w:delText>Explain e</w:delText>
              </w:r>
            </w:del>
            <w:ins w:id="1493" w:author="Toshiba" w:date="2016-03-04T11:12:00Z">
              <w:r>
                <w:rPr>
                  <w:sz w:val="22"/>
                  <w:szCs w:val="22"/>
                </w:rPr>
                <w:t>E</w:t>
              </w:r>
            </w:ins>
            <w:r>
              <w:rPr>
                <w:sz w:val="22"/>
                <w:szCs w:val="22"/>
              </w:rPr>
              <w:t xml:space="preserve">ye-shadow application. </w:t>
            </w:r>
          </w:p>
          <w:p w:rsidR="00000000" w:rsidRDefault="00226471">
            <w:pPr>
              <w:pStyle w:val="Default"/>
              <w:numPr>
                <w:ilvl w:val="1"/>
                <w:numId w:val="14"/>
              </w:numPr>
              <w:spacing w:line="276" w:lineRule="auto"/>
              <w:ind w:left="1065" w:hanging="709"/>
              <w:rPr>
                <w:sz w:val="22"/>
                <w:szCs w:val="22"/>
                <w:rPrChange w:id="1494" w:author="KHADIJAH" w:date="2016-04-26T15:11:00Z">
                  <w:rPr>
                    <w:sz w:val="22"/>
                    <w:szCs w:val="22"/>
                    <w:lang w:eastAsia="ar-SA"/>
                  </w:rPr>
                </w:rPrChange>
              </w:rPr>
              <w:pPrChange w:id="1495" w:author="KHADIJAH" w:date="2016-04-26T16:42:00Z">
                <w:pPr>
                  <w:pStyle w:val="Default"/>
                  <w:numPr>
                    <w:numId w:val="14"/>
                  </w:numPr>
                  <w:suppressAutoHyphens/>
                  <w:spacing w:line="360" w:lineRule="auto"/>
                  <w:ind w:left="360" w:hanging="360"/>
                </w:pPr>
              </w:pPrChange>
            </w:pPr>
            <w:del w:id="1496" w:author="Toshiba" w:date="2016-03-04T11:12:00Z">
              <w:r>
                <w:rPr>
                  <w:sz w:val="22"/>
                  <w:szCs w:val="22"/>
                </w:rPr>
                <w:delText>Explain e</w:delText>
              </w:r>
            </w:del>
            <w:ins w:id="1497" w:author="Toshiba" w:date="2016-03-04T11:12:00Z">
              <w:r>
                <w:rPr>
                  <w:sz w:val="22"/>
                  <w:szCs w:val="22"/>
                </w:rPr>
                <w:t>E</w:t>
              </w:r>
            </w:ins>
            <w:r>
              <w:rPr>
                <w:sz w:val="22"/>
                <w:szCs w:val="22"/>
              </w:rPr>
              <w:t xml:space="preserve">yeliner application. </w:t>
            </w:r>
          </w:p>
          <w:p w:rsidR="00000000" w:rsidRDefault="00226471">
            <w:pPr>
              <w:pStyle w:val="Default"/>
              <w:numPr>
                <w:ilvl w:val="1"/>
                <w:numId w:val="14"/>
              </w:numPr>
              <w:spacing w:line="276" w:lineRule="auto"/>
              <w:ind w:left="1065" w:hanging="709"/>
              <w:rPr>
                <w:sz w:val="22"/>
                <w:szCs w:val="22"/>
                <w:rPrChange w:id="1498" w:author="KHADIJAH" w:date="2016-04-26T15:11:00Z">
                  <w:rPr>
                    <w:sz w:val="22"/>
                    <w:szCs w:val="22"/>
                    <w:lang w:eastAsia="ar-SA"/>
                  </w:rPr>
                </w:rPrChange>
              </w:rPr>
              <w:pPrChange w:id="1499" w:author="KHADIJAH" w:date="2016-04-26T16:42:00Z">
                <w:pPr>
                  <w:pStyle w:val="Default"/>
                  <w:numPr>
                    <w:numId w:val="14"/>
                  </w:numPr>
                  <w:suppressAutoHyphens/>
                  <w:spacing w:line="360" w:lineRule="auto"/>
                  <w:ind w:left="360" w:hanging="360"/>
                </w:pPr>
              </w:pPrChange>
            </w:pPr>
            <w:del w:id="1500" w:author="Toshiba" w:date="2016-03-04T11:12:00Z">
              <w:r>
                <w:rPr>
                  <w:sz w:val="22"/>
                  <w:szCs w:val="22"/>
                </w:rPr>
                <w:delText>Explain m</w:delText>
              </w:r>
            </w:del>
            <w:ins w:id="1501" w:author="Toshiba" w:date="2016-03-04T11:12:00Z">
              <w:r>
                <w:rPr>
                  <w:sz w:val="22"/>
                  <w:szCs w:val="22"/>
                </w:rPr>
                <w:t>M</w:t>
              </w:r>
            </w:ins>
            <w:r>
              <w:rPr>
                <w:sz w:val="22"/>
                <w:szCs w:val="22"/>
              </w:rPr>
              <w:t xml:space="preserve">ascara application </w:t>
            </w:r>
          </w:p>
          <w:p w:rsidR="00000000" w:rsidRDefault="00226471">
            <w:pPr>
              <w:pStyle w:val="Default"/>
              <w:numPr>
                <w:ilvl w:val="1"/>
                <w:numId w:val="14"/>
              </w:numPr>
              <w:spacing w:line="276" w:lineRule="auto"/>
              <w:ind w:left="1065" w:hanging="709"/>
              <w:rPr>
                <w:sz w:val="22"/>
                <w:szCs w:val="22"/>
                <w:rPrChange w:id="1502" w:author="KHADIJAH" w:date="2016-04-26T15:11:00Z">
                  <w:rPr>
                    <w:sz w:val="22"/>
                    <w:szCs w:val="22"/>
                    <w:lang w:eastAsia="ar-SA"/>
                  </w:rPr>
                </w:rPrChange>
              </w:rPr>
              <w:pPrChange w:id="1503" w:author="KHADIJAH" w:date="2016-04-26T16:42:00Z">
                <w:pPr>
                  <w:pStyle w:val="Default"/>
                  <w:numPr>
                    <w:numId w:val="14"/>
                  </w:numPr>
                  <w:suppressAutoHyphens/>
                  <w:spacing w:line="360" w:lineRule="auto"/>
                  <w:ind w:left="360" w:hanging="360"/>
                </w:pPr>
              </w:pPrChange>
            </w:pPr>
            <w:del w:id="1504" w:author="Toshiba" w:date="2016-03-04T11:12:00Z">
              <w:r>
                <w:rPr>
                  <w:sz w:val="22"/>
                  <w:szCs w:val="22"/>
                </w:rPr>
                <w:delText>Explain b</w:delText>
              </w:r>
            </w:del>
            <w:ins w:id="1505" w:author="Toshiba" w:date="2016-03-04T11:13:00Z">
              <w:r>
                <w:rPr>
                  <w:sz w:val="22"/>
                  <w:szCs w:val="22"/>
                </w:rPr>
                <w:t>B</w:t>
              </w:r>
            </w:ins>
            <w:r>
              <w:rPr>
                <w:sz w:val="22"/>
                <w:szCs w:val="22"/>
              </w:rPr>
              <w:t xml:space="preserve">lusher application </w:t>
            </w:r>
          </w:p>
          <w:p w:rsidR="00000000" w:rsidRDefault="00226471">
            <w:pPr>
              <w:pStyle w:val="Default"/>
              <w:numPr>
                <w:ilvl w:val="1"/>
                <w:numId w:val="14"/>
              </w:numPr>
              <w:spacing w:line="276" w:lineRule="auto"/>
              <w:ind w:left="1065" w:hanging="709"/>
              <w:rPr>
                <w:sz w:val="22"/>
                <w:szCs w:val="22"/>
                <w:rPrChange w:id="1506" w:author="KHADIJAH" w:date="2016-04-26T15:11:00Z">
                  <w:rPr>
                    <w:sz w:val="22"/>
                    <w:szCs w:val="22"/>
                    <w:lang w:eastAsia="ar-SA"/>
                  </w:rPr>
                </w:rPrChange>
              </w:rPr>
              <w:pPrChange w:id="1507" w:author="KHADIJAH" w:date="2016-04-26T16:42:00Z">
                <w:pPr>
                  <w:pStyle w:val="Default"/>
                  <w:numPr>
                    <w:numId w:val="14"/>
                  </w:numPr>
                  <w:suppressAutoHyphens/>
                  <w:spacing w:line="360" w:lineRule="auto"/>
                  <w:ind w:left="360" w:hanging="360"/>
                </w:pPr>
              </w:pPrChange>
            </w:pPr>
            <w:del w:id="1508" w:author="Toshiba" w:date="2016-03-04T11:13:00Z">
              <w:r>
                <w:rPr>
                  <w:sz w:val="22"/>
                  <w:szCs w:val="22"/>
                </w:rPr>
                <w:delText>Explain l</w:delText>
              </w:r>
            </w:del>
            <w:ins w:id="1509" w:author="Toshiba" w:date="2016-03-04T11:13:00Z">
              <w:r>
                <w:rPr>
                  <w:sz w:val="22"/>
                  <w:szCs w:val="22"/>
                </w:rPr>
                <w:t>L</w:t>
              </w:r>
            </w:ins>
            <w:r>
              <w:rPr>
                <w:sz w:val="22"/>
                <w:szCs w:val="22"/>
              </w:rPr>
              <w:t xml:space="preserve">ip liner application </w:t>
            </w:r>
          </w:p>
          <w:p w:rsidR="00000000" w:rsidRDefault="00226471">
            <w:pPr>
              <w:pStyle w:val="Default"/>
              <w:numPr>
                <w:ilvl w:val="1"/>
                <w:numId w:val="14"/>
              </w:numPr>
              <w:spacing w:line="276" w:lineRule="auto"/>
              <w:ind w:left="1065" w:hanging="709"/>
              <w:rPr>
                <w:sz w:val="22"/>
                <w:szCs w:val="22"/>
                <w:rPrChange w:id="1510" w:author="KHADIJAH" w:date="2016-04-26T15:11:00Z">
                  <w:rPr>
                    <w:sz w:val="22"/>
                    <w:szCs w:val="22"/>
                    <w:lang w:eastAsia="ar-SA"/>
                  </w:rPr>
                </w:rPrChange>
              </w:rPr>
              <w:pPrChange w:id="1511" w:author="KHADIJAH" w:date="2016-04-26T16:42:00Z">
                <w:pPr>
                  <w:pStyle w:val="Default"/>
                  <w:numPr>
                    <w:numId w:val="14"/>
                  </w:numPr>
                  <w:tabs>
                    <w:tab w:val="center" w:pos="4680"/>
                    <w:tab w:val="right" w:pos="9360"/>
                  </w:tabs>
                  <w:suppressAutoHyphens/>
                  <w:spacing w:line="360" w:lineRule="auto"/>
                  <w:ind w:left="360" w:hanging="360"/>
                </w:pPr>
              </w:pPrChange>
            </w:pPr>
            <w:del w:id="1512" w:author="Toshiba" w:date="2016-03-04T11:13:00Z">
              <w:r>
                <w:rPr>
                  <w:sz w:val="22"/>
                  <w:szCs w:val="22"/>
                </w:rPr>
                <w:delText>Explain l</w:delText>
              </w:r>
            </w:del>
            <w:ins w:id="1513" w:author="Toshiba" w:date="2016-03-04T11:13:00Z">
              <w:r>
                <w:rPr>
                  <w:sz w:val="22"/>
                  <w:szCs w:val="22"/>
                </w:rPr>
                <w:t>L</w:t>
              </w:r>
            </w:ins>
            <w:r>
              <w:rPr>
                <w:sz w:val="22"/>
                <w:szCs w:val="22"/>
              </w:rPr>
              <w:t xml:space="preserve">ipstick application </w:t>
            </w:r>
          </w:p>
          <w:p w:rsidR="00000000" w:rsidRDefault="00226471">
            <w:pPr>
              <w:pStyle w:val="Default"/>
              <w:numPr>
                <w:ilvl w:val="1"/>
                <w:numId w:val="14"/>
              </w:numPr>
              <w:spacing w:line="276" w:lineRule="auto"/>
              <w:ind w:left="1065" w:hanging="709"/>
              <w:rPr>
                <w:sz w:val="22"/>
                <w:szCs w:val="22"/>
                <w:rPrChange w:id="1514" w:author="KHADIJAH" w:date="2016-04-26T15:11:00Z">
                  <w:rPr>
                    <w:sz w:val="22"/>
                    <w:szCs w:val="22"/>
                    <w:lang w:eastAsia="ar-SA"/>
                  </w:rPr>
                </w:rPrChange>
              </w:rPr>
              <w:pPrChange w:id="1515" w:author="KHADIJAH" w:date="2016-04-26T16:42:00Z">
                <w:pPr>
                  <w:pStyle w:val="Default"/>
                  <w:numPr>
                    <w:numId w:val="14"/>
                  </w:numPr>
                  <w:tabs>
                    <w:tab w:val="center" w:pos="4680"/>
                    <w:tab w:val="right" w:pos="9360"/>
                  </w:tabs>
                  <w:suppressAutoHyphens/>
                  <w:spacing w:line="360" w:lineRule="auto"/>
                  <w:ind w:left="360" w:hanging="360"/>
                </w:pPr>
              </w:pPrChange>
            </w:pPr>
            <w:del w:id="1516" w:author="Toshiba" w:date="2016-03-04T11:13:00Z">
              <w:r>
                <w:rPr>
                  <w:sz w:val="22"/>
                  <w:szCs w:val="22"/>
                </w:rPr>
                <w:delText>Explain l</w:delText>
              </w:r>
            </w:del>
            <w:ins w:id="1517" w:author="Toshiba" w:date="2016-03-04T11:13:00Z">
              <w:r>
                <w:rPr>
                  <w:sz w:val="22"/>
                  <w:szCs w:val="22"/>
                </w:rPr>
                <w:t>L</w:t>
              </w:r>
            </w:ins>
            <w:r>
              <w:rPr>
                <w:sz w:val="22"/>
                <w:szCs w:val="22"/>
              </w:rPr>
              <w:t xml:space="preserve">ip gloss application </w:t>
            </w:r>
          </w:p>
          <w:p w:rsidR="00000000" w:rsidRDefault="00226471">
            <w:pPr>
              <w:pStyle w:val="Default"/>
              <w:numPr>
                <w:ilvl w:val="1"/>
                <w:numId w:val="14"/>
              </w:numPr>
              <w:spacing w:line="276" w:lineRule="auto"/>
              <w:ind w:left="1065" w:hanging="709"/>
              <w:rPr>
                <w:ins w:id="1518" w:author="KHADIJAH" w:date="2016-04-26T14:50:00Z"/>
                <w:sz w:val="22"/>
                <w:szCs w:val="22"/>
                <w:rPrChange w:id="1519" w:author="KHADIJAH" w:date="2016-04-26T15:11:00Z">
                  <w:rPr>
                    <w:ins w:id="1520" w:author="KHADIJAH" w:date="2016-04-26T14:50:00Z"/>
                    <w:sz w:val="22"/>
                    <w:szCs w:val="22"/>
                    <w:lang w:eastAsia="ar-SA"/>
                  </w:rPr>
                </w:rPrChange>
              </w:rPr>
              <w:pPrChange w:id="1521" w:author="KHADIJAH" w:date="2016-04-26T16:42:00Z">
                <w:pPr>
                  <w:pStyle w:val="Default"/>
                  <w:numPr>
                    <w:numId w:val="14"/>
                  </w:numPr>
                  <w:tabs>
                    <w:tab w:val="center" w:pos="4680"/>
                    <w:tab w:val="right" w:pos="9360"/>
                  </w:tabs>
                  <w:suppressAutoHyphens/>
                  <w:spacing w:line="360" w:lineRule="auto"/>
                  <w:ind w:left="360" w:hanging="360"/>
                </w:pPr>
              </w:pPrChange>
            </w:pPr>
            <w:del w:id="1522" w:author="Toshiba" w:date="2016-03-04T11:13:00Z">
              <w:r>
                <w:rPr>
                  <w:sz w:val="22"/>
                  <w:szCs w:val="22"/>
                </w:rPr>
                <w:delText>Explain f</w:delText>
              </w:r>
            </w:del>
            <w:ins w:id="1523" w:author="Toshiba" w:date="2016-03-04T11:13:00Z">
              <w:r>
                <w:rPr>
                  <w:sz w:val="22"/>
                  <w:szCs w:val="22"/>
                </w:rPr>
                <w:t>F</w:t>
              </w:r>
            </w:ins>
            <w:r>
              <w:rPr>
                <w:sz w:val="22"/>
                <w:szCs w:val="22"/>
              </w:rPr>
              <w:t xml:space="preserve">ake eye-lashes. </w:t>
            </w:r>
          </w:p>
          <w:p w:rsidR="00000000" w:rsidRDefault="004212E1">
            <w:pPr>
              <w:pStyle w:val="Default"/>
              <w:spacing w:line="360" w:lineRule="auto"/>
              <w:ind w:left="792"/>
              <w:rPr>
                <w:ins w:id="1524" w:author="Toshiba" w:date="2016-03-04T11:13:00Z"/>
                <w:sz w:val="22"/>
                <w:szCs w:val="22"/>
                <w:rPrChange w:id="1525" w:author="KHADIJAH" w:date="2016-04-26T15:11:00Z">
                  <w:rPr>
                    <w:ins w:id="1526" w:author="Toshiba" w:date="2016-03-04T11:13:00Z"/>
                    <w:sz w:val="22"/>
                    <w:szCs w:val="22"/>
                    <w:lang w:eastAsia="ar-SA"/>
                  </w:rPr>
                </w:rPrChange>
              </w:rPr>
              <w:pPrChange w:id="1527" w:author="KHADIJAH" w:date="2016-04-26T14:50:00Z">
                <w:pPr>
                  <w:pStyle w:val="Default"/>
                  <w:numPr>
                    <w:numId w:val="14"/>
                  </w:numPr>
                  <w:suppressAutoHyphens/>
                  <w:spacing w:line="360" w:lineRule="auto"/>
                  <w:ind w:left="360" w:hanging="360"/>
                </w:pPr>
              </w:pPrChange>
            </w:pPr>
          </w:p>
          <w:p w:rsidR="00000000" w:rsidRDefault="004212E1">
            <w:pPr>
              <w:pStyle w:val="Default"/>
              <w:numPr>
                <w:ilvl w:val="0"/>
                <w:numId w:val="89"/>
              </w:numPr>
              <w:spacing w:line="276" w:lineRule="auto"/>
              <w:rPr>
                <w:del w:id="1528" w:author="KHADIJAH" w:date="2016-04-26T14:50:00Z"/>
                <w:sz w:val="22"/>
                <w:szCs w:val="22"/>
                <w:rPrChange w:id="1529" w:author="KHADIJAH" w:date="2016-04-26T15:11:00Z">
                  <w:rPr>
                    <w:del w:id="1530" w:author="KHADIJAH" w:date="2016-04-26T14:50:00Z"/>
                    <w:sz w:val="22"/>
                    <w:szCs w:val="22"/>
                    <w:lang w:eastAsia="ar-SA"/>
                  </w:rPr>
                </w:rPrChange>
              </w:rPr>
              <w:pPrChange w:id="1531" w:author="KHADIJAH" w:date="2016-04-26T14:56:00Z">
                <w:pPr>
                  <w:pStyle w:val="Default"/>
                  <w:numPr>
                    <w:numId w:val="14"/>
                  </w:numPr>
                  <w:suppressAutoHyphens/>
                  <w:spacing w:line="360" w:lineRule="auto"/>
                  <w:ind w:left="360" w:hanging="360"/>
                </w:pPr>
              </w:pPrChange>
            </w:pPr>
          </w:p>
          <w:p w:rsidR="00000000" w:rsidRDefault="00226471">
            <w:pPr>
              <w:pStyle w:val="Default"/>
              <w:numPr>
                <w:ilvl w:val="0"/>
                <w:numId w:val="14"/>
              </w:numPr>
              <w:spacing w:line="276" w:lineRule="auto"/>
              <w:rPr>
                <w:ins w:id="1532" w:author="KHADIJAH" w:date="2016-04-26T14:22:00Z"/>
                <w:sz w:val="22"/>
                <w:szCs w:val="22"/>
                <w:rPrChange w:id="1533" w:author="KHADIJAH" w:date="2016-04-26T15:11:00Z">
                  <w:rPr>
                    <w:ins w:id="1534" w:author="KHADIJAH" w:date="2016-04-26T14:22:00Z"/>
                    <w:sz w:val="22"/>
                    <w:szCs w:val="22"/>
                    <w:lang w:eastAsia="ar-SA"/>
                  </w:rPr>
                </w:rPrChange>
              </w:rPr>
              <w:pPrChange w:id="1535" w:author="KHADIJAH" w:date="2016-04-26T14:56:00Z">
                <w:pPr>
                  <w:pStyle w:val="Default"/>
                  <w:numPr>
                    <w:numId w:val="72"/>
                  </w:numPr>
                  <w:suppressAutoHyphens/>
                  <w:ind w:left="360" w:hanging="360"/>
                </w:pPr>
              </w:pPrChange>
            </w:pPr>
            <w:ins w:id="1536" w:author="KHADIJAH" w:date="2016-04-26T14:22:00Z">
              <w:r>
                <w:rPr>
                  <w:sz w:val="22"/>
                  <w:szCs w:val="22"/>
                </w:rPr>
                <w:t xml:space="preserve">Explain </w:t>
              </w:r>
              <w:bookmarkStart w:id="1537" w:name="_GoBack"/>
              <w:bookmarkEnd w:id="1537"/>
              <w:r>
                <w:rPr>
                  <w:sz w:val="22"/>
                  <w:szCs w:val="22"/>
                </w:rPr>
                <w:t xml:space="preserve">procedures and techniques for </w:t>
              </w:r>
            </w:ins>
            <w:ins w:id="1538" w:author="KHADIJAH" w:date="2016-04-26T14:23:00Z">
              <w:r>
                <w:rPr>
                  <w:sz w:val="22"/>
                  <w:szCs w:val="22"/>
                </w:rPr>
                <w:t xml:space="preserve">occasion </w:t>
              </w:r>
            </w:ins>
            <w:ins w:id="1539" w:author="KHADIJAH" w:date="2016-04-26T14:22:00Z">
              <w:r>
                <w:rPr>
                  <w:sz w:val="22"/>
                  <w:szCs w:val="22"/>
                </w:rPr>
                <w:t>make-up application , such as :</w:t>
              </w:r>
            </w:ins>
          </w:p>
          <w:p w:rsidR="00000000" w:rsidRDefault="004212E1">
            <w:pPr>
              <w:pStyle w:val="ListParagraph"/>
              <w:numPr>
                <w:ilvl w:val="0"/>
                <w:numId w:val="90"/>
              </w:numPr>
              <w:suppressAutoHyphens w:val="0"/>
              <w:autoSpaceDE w:val="0"/>
              <w:autoSpaceDN w:val="0"/>
              <w:adjustRightInd w:val="0"/>
              <w:spacing w:line="276" w:lineRule="auto"/>
              <w:contextualSpacing w:val="0"/>
              <w:rPr>
                <w:ins w:id="1540" w:author="KHADIJAH" w:date="2016-04-26T14:54:00Z"/>
                <w:rFonts w:ascii="Arial" w:hAnsi="Arial" w:cs="Arial"/>
                <w:vanish/>
                <w:color w:val="000000"/>
                <w:sz w:val="22"/>
                <w:szCs w:val="22"/>
                <w:lang w:val="en-US" w:eastAsia="en-US"/>
              </w:rPr>
              <w:pPrChange w:id="1541" w:author="KHADIJAH" w:date="2016-04-26T14:56:00Z">
                <w:pPr>
                  <w:pStyle w:val="ListParagraph"/>
                  <w:numPr>
                    <w:numId w:val="90"/>
                  </w:numPr>
                  <w:suppressAutoHyphens w:val="0"/>
                  <w:autoSpaceDE w:val="0"/>
                  <w:autoSpaceDN w:val="0"/>
                  <w:adjustRightInd w:val="0"/>
                  <w:ind w:left="360" w:hanging="360"/>
                  <w:contextualSpacing w:val="0"/>
                </w:pPr>
              </w:pPrChange>
            </w:pPr>
          </w:p>
          <w:p w:rsidR="00000000" w:rsidRDefault="004212E1">
            <w:pPr>
              <w:pStyle w:val="ListParagraph"/>
              <w:numPr>
                <w:ilvl w:val="0"/>
                <w:numId w:val="90"/>
              </w:numPr>
              <w:suppressAutoHyphens w:val="0"/>
              <w:autoSpaceDE w:val="0"/>
              <w:autoSpaceDN w:val="0"/>
              <w:adjustRightInd w:val="0"/>
              <w:spacing w:line="276" w:lineRule="auto"/>
              <w:contextualSpacing w:val="0"/>
              <w:rPr>
                <w:ins w:id="1542" w:author="KHADIJAH" w:date="2016-04-26T14:54:00Z"/>
                <w:rFonts w:ascii="Arial" w:hAnsi="Arial" w:cs="Arial"/>
                <w:vanish/>
                <w:color w:val="000000"/>
                <w:sz w:val="22"/>
                <w:szCs w:val="22"/>
                <w:lang w:val="en-US" w:eastAsia="en-US"/>
              </w:rPr>
              <w:pPrChange w:id="1543" w:author="KHADIJAH" w:date="2016-04-26T14:56:00Z">
                <w:pPr>
                  <w:pStyle w:val="ListParagraph"/>
                  <w:numPr>
                    <w:numId w:val="90"/>
                  </w:numPr>
                  <w:suppressAutoHyphens w:val="0"/>
                  <w:autoSpaceDE w:val="0"/>
                  <w:autoSpaceDN w:val="0"/>
                  <w:adjustRightInd w:val="0"/>
                  <w:ind w:left="360" w:hanging="360"/>
                  <w:contextualSpacing w:val="0"/>
                </w:pPr>
              </w:pPrChange>
            </w:pPr>
          </w:p>
          <w:p w:rsidR="00000000" w:rsidRDefault="004212E1">
            <w:pPr>
              <w:pStyle w:val="ListParagraph"/>
              <w:numPr>
                <w:ilvl w:val="0"/>
                <w:numId w:val="90"/>
              </w:numPr>
              <w:suppressAutoHyphens w:val="0"/>
              <w:autoSpaceDE w:val="0"/>
              <w:autoSpaceDN w:val="0"/>
              <w:adjustRightInd w:val="0"/>
              <w:spacing w:line="276" w:lineRule="auto"/>
              <w:contextualSpacing w:val="0"/>
              <w:rPr>
                <w:ins w:id="1544" w:author="KHADIJAH" w:date="2016-04-26T14:54:00Z"/>
                <w:rFonts w:ascii="Arial" w:hAnsi="Arial" w:cs="Arial"/>
                <w:vanish/>
                <w:color w:val="000000"/>
                <w:sz w:val="22"/>
                <w:szCs w:val="22"/>
                <w:lang w:val="en-US" w:eastAsia="en-US"/>
              </w:rPr>
              <w:pPrChange w:id="1545" w:author="KHADIJAH" w:date="2016-04-26T14:56:00Z">
                <w:pPr>
                  <w:pStyle w:val="ListParagraph"/>
                  <w:numPr>
                    <w:numId w:val="90"/>
                  </w:numPr>
                  <w:suppressAutoHyphens w:val="0"/>
                  <w:autoSpaceDE w:val="0"/>
                  <w:autoSpaceDN w:val="0"/>
                  <w:adjustRightInd w:val="0"/>
                  <w:ind w:left="360" w:hanging="360"/>
                  <w:contextualSpacing w:val="0"/>
                </w:pPr>
              </w:pPrChange>
            </w:pPr>
          </w:p>
          <w:p w:rsidR="00000000" w:rsidRDefault="004212E1">
            <w:pPr>
              <w:pStyle w:val="ListParagraph"/>
              <w:numPr>
                <w:ilvl w:val="0"/>
                <w:numId w:val="90"/>
              </w:numPr>
              <w:suppressAutoHyphens w:val="0"/>
              <w:autoSpaceDE w:val="0"/>
              <w:autoSpaceDN w:val="0"/>
              <w:adjustRightInd w:val="0"/>
              <w:spacing w:line="276" w:lineRule="auto"/>
              <w:contextualSpacing w:val="0"/>
              <w:rPr>
                <w:ins w:id="1546" w:author="KHADIJAH" w:date="2016-04-26T14:54:00Z"/>
                <w:rFonts w:ascii="Arial" w:hAnsi="Arial" w:cs="Arial"/>
                <w:vanish/>
                <w:color w:val="000000"/>
                <w:sz w:val="22"/>
                <w:szCs w:val="22"/>
                <w:lang w:val="en-US" w:eastAsia="en-US"/>
              </w:rPr>
              <w:pPrChange w:id="1547" w:author="KHADIJAH" w:date="2016-04-26T14:56:00Z">
                <w:pPr>
                  <w:pStyle w:val="ListParagraph"/>
                  <w:numPr>
                    <w:numId w:val="90"/>
                  </w:numPr>
                  <w:suppressAutoHyphens w:val="0"/>
                  <w:autoSpaceDE w:val="0"/>
                  <w:autoSpaceDN w:val="0"/>
                  <w:adjustRightInd w:val="0"/>
                  <w:ind w:left="360" w:hanging="360"/>
                  <w:contextualSpacing w:val="0"/>
                </w:pPr>
              </w:pPrChange>
            </w:pPr>
          </w:p>
          <w:p w:rsidR="00000000" w:rsidRDefault="004212E1">
            <w:pPr>
              <w:pStyle w:val="ListParagraph"/>
              <w:numPr>
                <w:ilvl w:val="0"/>
                <w:numId w:val="90"/>
              </w:numPr>
              <w:suppressAutoHyphens w:val="0"/>
              <w:autoSpaceDE w:val="0"/>
              <w:autoSpaceDN w:val="0"/>
              <w:adjustRightInd w:val="0"/>
              <w:spacing w:line="276" w:lineRule="auto"/>
              <w:contextualSpacing w:val="0"/>
              <w:rPr>
                <w:ins w:id="1548" w:author="KHADIJAH" w:date="2016-04-26T14:54:00Z"/>
                <w:rFonts w:ascii="Arial" w:hAnsi="Arial" w:cs="Arial"/>
                <w:vanish/>
                <w:color w:val="000000"/>
                <w:sz w:val="22"/>
                <w:szCs w:val="22"/>
                <w:lang w:val="en-US" w:eastAsia="en-US"/>
              </w:rPr>
              <w:pPrChange w:id="1549" w:author="KHADIJAH" w:date="2016-04-26T14:56:00Z">
                <w:pPr>
                  <w:pStyle w:val="ListParagraph"/>
                  <w:numPr>
                    <w:numId w:val="90"/>
                  </w:numPr>
                  <w:suppressAutoHyphens w:val="0"/>
                  <w:autoSpaceDE w:val="0"/>
                  <w:autoSpaceDN w:val="0"/>
                  <w:adjustRightInd w:val="0"/>
                  <w:ind w:left="360" w:hanging="360"/>
                  <w:contextualSpacing w:val="0"/>
                </w:pPr>
              </w:pPrChange>
            </w:pPr>
          </w:p>
          <w:p w:rsidR="00000000" w:rsidRDefault="00226471">
            <w:pPr>
              <w:pStyle w:val="Default"/>
              <w:numPr>
                <w:ilvl w:val="1"/>
                <w:numId w:val="90"/>
              </w:numPr>
              <w:spacing w:line="276" w:lineRule="auto"/>
              <w:ind w:left="1065" w:hanging="705"/>
              <w:rPr>
                <w:ins w:id="1550" w:author="KHADIJAH" w:date="2016-04-26T14:54:00Z"/>
                <w:sz w:val="22"/>
                <w:szCs w:val="22"/>
                <w:rPrChange w:id="1551" w:author="KHADIJAH" w:date="2016-04-26T15:11:00Z">
                  <w:rPr>
                    <w:ins w:id="1552" w:author="KHADIJAH" w:date="2016-04-26T14:54:00Z"/>
                    <w:sz w:val="22"/>
                    <w:szCs w:val="22"/>
                    <w:lang w:eastAsia="ar-SA"/>
                  </w:rPr>
                </w:rPrChange>
              </w:rPr>
              <w:pPrChange w:id="1553" w:author="KHADIJAH" w:date="2016-04-26T16:42:00Z">
                <w:pPr>
                  <w:pStyle w:val="Default"/>
                  <w:numPr>
                    <w:numId w:val="73"/>
                  </w:numPr>
                  <w:suppressAutoHyphens/>
                  <w:ind w:left="360" w:hanging="360"/>
                </w:pPr>
              </w:pPrChange>
            </w:pPr>
            <w:ins w:id="1554" w:author="KHADIJAH" w:date="2016-04-26T14:22:00Z">
              <w:r>
                <w:rPr>
                  <w:sz w:val="22"/>
                  <w:szCs w:val="22"/>
                </w:rPr>
                <w:t xml:space="preserve">Base products application </w:t>
              </w:r>
            </w:ins>
          </w:p>
          <w:p w:rsidR="00000000" w:rsidRDefault="00226471">
            <w:pPr>
              <w:pStyle w:val="Default"/>
              <w:numPr>
                <w:ilvl w:val="1"/>
                <w:numId w:val="90"/>
              </w:numPr>
              <w:spacing w:line="276" w:lineRule="auto"/>
              <w:ind w:left="1065" w:hanging="705"/>
              <w:rPr>
                <w:ins w:id="1555" w:author="KHADIJAH" w:date="2016-04-26T14:54:00Z"/>
                <w:sz w:val="22"/>
                <w:szCs w:val="22"/>
                <w:rPrChange w:id="1556" w:author="KHADIJAH" w:date="2016-04-26T15:11:00Z">
                  <w:rPr>
                    <w:ins w:id="1557" w:author="KHADIJAH" w:date="2016-04-26T14:54:00Z"/>
                    <w:sz w:val="22"/>
                    <w:szCs w:val="22"/>
                    <w:lang w:eastAsia="ar-SA"/>
                  </w:rPr>
                </w:rPrChange>
              </w:rPr>
              <w:pPrChange w:id="1558" w:author="KHADIJAH" w:date="2016-04-26T16:42:00Z">
                <w:pPr>
                  <w:pStyle w:val="Default"/>
                  <w:numPr>
                    <w:numId w:val="73"/>
                  </w:numPr>
                  <w:tabs>
                    <w:tab w:val="center" w:pos="4680"/>
                    <w:tab w:val="right" w:pos="9360"/>
                  </w:tabs>
                  <w:suppressAutoHyphens/>
                  <w:ind w:left="360" w:hanging="360"/>
                </w:pPr>
              </w:pPrChange>
            </w:pPr>
            <w:ins w:id="1559" w:author="KHADIJAH" w:date="2016-04-26T14:22:00Z">
              <w:r>
                <w:rPr>
                  <w:sz w:val="22"/>
                  <w:szCs w:val="22"/>
                </w:rPr>
                <w:t xml:space="preserve">Eyebrow pencil / powder application. </w:t>
              </w:r>
            </w:ins>
          </w:p>
          <w:p w:rsidR="00000000" w:rsidRDefault="00226471">
            <w:pPr>
              <w:pStyle w:val="Default"/>
              <w:numPr>
                <w:ilvl w:val="1"/>
                <w:numId w:val="90"/>
              </w:numPr>
              <w:spacing w:line="276" w:lineRule="auto"/>
              <w:ind w:left="1065" w:hanging="705"/>
              <w:rPr>
                <w:ins w:id="1560" w:author="KHADIJAH" w:date="2016-04-26T14:54:00Z"/>
                <w:sz w:val="22"/>
                <w:szCs w:val="22"/>
                <w:rPrChange w:id="1561" w:author="KHADIJAH" w:date="2016-04-26T15:11:00Z">
                  <w:rPr>
                    <w:ins w:id="1562" w:author="KHADIJAH" w:date="2016-04-26T14:54:00Z"/>
                    <w:sz w:val="22"/>
                    <w:szCs w:val="22"/>
                    <w:lang w:eastAsia="ar-SA"/>
                  </w:rPr>
                </w:rPrChange>
              </w:rPr>
              <w:pPrChange w:id="1563" w:author="KHADIJAH" w:date="2016-04-26T16:42:00Z">
                <w:pPr>
                  <w:pStyle w:val="Default"/>
                  <w:numPr>
                    <w:numId w:val="73"/>
                  </w:numPr>
                  <w:tabs>
                    <w:tab w:val="center" w:pos="4680"/>
                    <w:tab w:val="right" w:pos="9360"/>
                  </w:tabs>
                  <w:suppressAutoHyphens/>
                  <w:ind w:left="360" w:hanging="360"/>
                </w:pPr>
              </w:pPrChange>
            </w:pPr>
            <w:ins w:id="1564" w:author="KHADIJAH" w:date="2016-04-26T14:22:00Z">
              <w:r>
                <w:rPr>
                  <w:sz w:val="22"/>
                  <w:szCs w:val="22"/>
                </w:rPr>
                <w:t xml:space="preserve">Eye-shadow application. </w:t>
              </w:r>
            </w:ins>
          </w:p>
          <w:p w:rsidR="00000000" w:rsidRDefault="00226471">
            <w:pPr>
              <w:pStyle w:val="Default"/>
              <w:numPr>
                <w:ilvl w:val="1"/>
                <w:numId w:val="90"/>
              </w:numPr>
              <w:spacing w:line="276" w:lineRule="auto"/>
              <w:ind w:left="1065" w:hanging="705"/>
              <w:rPr>
                <w:ins w:id="1565" w:author="KHADIJAH" w:date="2016-04-26T14:54:00Z"/>
                <w:sz w:val="22"/>
                <w:szCs w:val="22"/>
                <w:rPrChange w:id="1566" w:author="KHADIJAH" w:date="2016-04-26T15:11:00Z">
                  <w:rPr>
                    <w:ins w:id="1567" w:author="KHADIJAH" w:date="2016-04-26T14:54:00Z"/>
                    <w:sz w:val="22"/>
                    <w:szCs w:val="22"/>
                    <w:lang w:eastAsia="ar-SA"/>
                  </w:rPr>
                </w:rPrChange>
              </w:rPr>
              <w:pPrChange w:id="1568" w:author="KHADIJAH" w:date="2016-04-26T16:42:00Z">
                <w:pPr>
                  <w:pStyle w:val="Default"/>
                  <w:numPr>
                    <w:numId w:val="73"/>
                  </w:numPr>
                  <w:tabs>
                    <w:tab w:val="center" w:pos="4680"/>
                    <w:tab w:val="right" w:pos="9360"/>
                  </w:tabs>
                  <w:suppressAutoHyphens/>
                  <w:ind w:left="360" w:hanging="360"/>
                </w:pPr>
              </w:pPrChange>
            </w:pPr>
            <w:ins w:id="1569" w:author="KHADIJAH" w:date="2016-04-26T14:22:00Z">
              <w:r>
                <w:rPr>
                  <w:sz w:val="22"/>
                  <w:szCs w:val="22"/>
                </w:rPr>
                <w:t xml:space="preserve">Eyeliner application. </w:t>
              </w:r>
            </w:ins>
          </w:p>
          <w:p w:rsidR="00000000" w:rsidRDefault="00226471">
            <w:pPr>
              <w:pStyle w:val="Default"/>
              <w:numPr>
                <w:ilvl w:val="1"/>
                <w:numId w:val="90"/>
              </w:numPr>
              <w:spacing w:line="276" w:lineRule="auto"/>
              <w:ind w:left="1065" w:hanging="705"/>
              <w:rPr>
                <w:ins w:id="1570" w:author="KHADIJAH" w:date="2016-04-26T14:54:00Z"/>
                <w:sz w:val="22"/>
                <w:szCs w:val="22"/>
                <w:rPrChange w:id="1571" w:author="KHADIJAH" w:date="2016-04-26T15:11:00Z">
                  <w:rPr>
                    <w:ins w:id="1572" w:author="KHADIJAH" w:date="2016-04-26T14:54:00Z"/>
                    <w:sz w:val="22"/>
                    <w:szCs w:val="22"/>
                    <w:lang w:eastAsia="ar-SA"/>
                  </w:rPr>
                </w:rPrChange>
              </w:rPr>
              <w:pPrChange w:id="1573" w:author="KHADIJAH" w:date="2016-04-26T16:42:00Z">
                <w:pPr>
                  <w:pStyle w:val="Default"/>
                  <w:numPr>
                    <w:numId w:val="73"/>
                  </w:numPr>
                  <w:tabs>
                    <w:tab w:val="center" w:pos="4680"/>
                    <w:tab w:val="right" w:pos="9360"/>
                  </w:tabs>
                  <w:suppressAutoHyphens/>
                  <w:ind w:left="360" w:hanging="360"/>
                </w:pPr>
              </w:pPrChange>
            </w:pPr>
            <w:ins w:id="1574" w:author="KHADIJAH" w:date="2016-04-26T14:22:00Z">
              <w:r>
                <w:rPr>
                  <w:sz w:val="22"/>
                  <w:szCs w:val="22"/>
                </w:rPr>
                <w:t xml:space="preserve">Mascara application </w:t>
              </w:r>
            </w:ins>
          </w:p>
          <w:p w:rsidR="00000000" w:rsidRDefault="00226471">
            <w:pPr>
              <w:pStyle w:val="Default"/>
              <w:numPr>
                <w:ilvl w:val="1"/>
                <w:numId w:val="90"/>
              </w:numPr>
              <w:spacing w:line="276" w:lineRule="auto"/>
              <w:ind w:left="1065" w:hanging="705"/>
              <w:rPr>
                <w:ins w:id="1575" w:author="KHADIJAH" w:date="2016-04-26T14:54:00Z"/>
                <w:sz w:val="22"/>
                <w:szCs w:val="22"/>
                <w:rPrChange w:id="1576" w:author="KHADIJAH" w:date="2016-04-26T15:11:00Z">
                  <w:rPr>
                    <w:ins w:id="1577" w:author="KHADIJAH" w:date="2016-04-26T14:54:00Z"/>
                    <w:sz w:val="22"/>
                    <w:szCs w:val="22"/>
                    <w:lang w:eastAsia="ar-SA"/>
                  </w:rPr>
                </w:rPrChange>
              </w:rPr>
              <w:pPrChange w:id="1578" w:author="KHADIJAH" w:date="2016-04-26T16:42:00Z">
                <w:pPr>
                  <w:pStyle w:val="Default"/>
                  <w:numPr>
                    <w:numId w:val="73"/>
                  </w:numPr>
                  <w:tabs>
                    <w:tab w:val="center" w:pos="4680"/>
                    <w:tab w:val="right" w:pos="9360"/>
                  </w:tabs>
                  <w:suppressAutoHyphens/>
                  <w:ind w:left="360" w:hanging="360"/>
                </w:pPr>
              </w:pPrChange>
            </w:pPr>
            <w:ins w:id="1579" w:author="KHADIJAH" w:date="2016-04-26T14:22:00Z">
              <w:r>
                <w:rPr>
                  <w:sz w:val="22"/>
                  <w:szCs w:val="22"/>
                </w:rPr>
                <w:t xml:space="preserve">Blusher application. </w:t>
              </w:r>
            </w:ins>
          </w:p>
          <w:p w:rsidR="00000000" w:rsidRDefault="00226471">
            <w:pPr>
              <w:pStyle w:val="Default"/>
              <w:numPr>
                <w:ilvl w:val="1"/>
                <w:numId w:val="90"/>
              </w:numPr>
              <w:spacing w:line="276" w:lineRule="auto"/>
              <w:ind w:left="1065" w:hanging="705"/>
              <w:rPr>
                <w:ins w:id="1580" w:author="KHADIJAH" w:date="2016-04-26T14:54:00Z"/>
                <w:sz w:val="22"/>
                <w:szCs w:val="22"/>
                <w:rPrChange w:id="1581" w:author="KHADIJAH" w:date="2016-04-26T15:11:00Z">
                  <w:rPr>
                    <w:ins w:id="1582" w:author="KHADIJAH" w:date="2016-04-26T14:54:00Z"/>
                    <w:sz w:val="22"/>
                    <w:szCs w:val="22"/>
                    <w:lang w:eastAsia="ar-SA"/>
                  </w:rPr>
                </w:rPrChange>
              </w:rPr>
              <w:pPrChange w:id="1583" w:author="KHADIJAH" w:date="2016-04-26T16:42:00Z">
                <w:pPr>
                  <w:pStyle w:val="Default"/>
                  <w:numPr>
                    <w:numId w:val="73"/>
                  </w:numPr>
                  <w:tabs>
                    <w:tab w:val="center" w:pos="4680"/>
                    <w:tab w:val="right" w:pos="9360"/>
                  </w:tabs>
                  <w:suppressAutoHyphens/>
                  <w:ind w:left="360" w:hanging="360"/>
                </w:pPr>
              </w:pPrChange>
            </w:pPr>
            <w:ins w:id="1584" w:author="KHADIJAH" w:date="2016-04-26T14:22:00Z">
              <w:r>
                <w:rPr>
                  <w:sz w:val="22"/>
                  <w:szCs w:val="22"/>
                </w:rPr>
                <w:t xml:space="preserve">Lip liner application. </w:t>
              </w:r>
            </w:ins>
          </w:p>
          <w:p w:rsidR="00000000" w:rsidRDefault="00226471">
            <w:pPr>
              <w:pStyle w:val="Default"/>
              <w:numPr>
                <w:ilvl w:val="1"/>
                <w:numId w:val="90"/>
              </w:numPr>
              <w:spacing w:line="276" w:lineRule="auto"/>
              <w:ind w:left="1065" w:hanging="705"/>
              <w:rPr>
                <w:ins w:id="1585" w:author="KHADIJAH" w:date="2016-04-26T14:54:00Z"/>
                <w:sz w:val="22"/>
                <w:szCs w:val="22"/>
                <w:rPrChange w:id="1586" w:author="KHADIJAH" w:date="2016-04-26T15:11:00Z">
                  <w:rPr>
                    <w:ins w:id="1587" w:author="KHADIJAH" w:date="2016-04-26T14:54:00Z"/>
                    <w:sz w:val="22"/>
                    <w:szCs w:val="22"/>
                    <w:lang w:eastAsia="ar-SA"/>
                  </w:rPr>
                </w:rPrChange>
              </w:rPr>
              <w:pPrChange w:id="1588" w:author="KHADIJAH" w:date="2016-04-26T16:42:00Z">
                <w:pPr>
                  <w:pStyle w:val="Default"/>
                  <w:numPr>
                    <w:numId w:val="73"/>
                  </w:numPr>
                  <w:tabs>
                    <w:tab w:val="center" w:pos="4680"/>
                    <w:tab w:val="right" w:pos="9360"/>
                  </w:tabs>
                  <w:suppressAutoHyphens/>
                  <w:ind w:left="360" w:hanging="360"/>
                </w:pPr>
              </w:pPrChange>
            </w:pPr>
            <w:ins w:id="1589" w:author="KHADIJAH" w:date="2016-04-26T14:22:00Z">
              <w:r>
                <w:rPr>
                  <w:sz w:val="22"/>
                  <w:szCs w:val="22"/>
                </w:rPr>
                <w:t xml:space="preserve">Lipstick application </w:t>
              </w:r>
            </w:ins>
          </w:p>
          <w:p w:rsidR="00000000" w:rsidRDefault="00226471">
            <w:pPr>
              <w:pStyle w:val="Default"/>
              <w:numPr>
                <w:ilvl w:val="1"/>
                <w:numId w:val="90"/>
              </w:numPr>
              <w:spacing w:line="276" w:lineRule="auto"/>
              <w:ind w:left="1065" w:hanging="705"/>
              <w:rPr>
                <w:ins w:id="1590" w:author="KHADIJAH" w:date="2016-04-26T14:54:00Z"/>
                <w:sz w:val="22"/>
                <w:szCs w:val="22"/>
                <w:rPrChange w:id="1591" w:author="KHADIJAH" w:date="2016-04-26T15:11:00Z">
                  <w:rPr>
                    <w:ins w:id="1592" w:author="KHADIJAH" w:date="2016-04-26T14:54:00Z"/>
                    <w:sz w:val="22"/>
                    <w:szCs w:val="22"/>
                    <w:lang w:eastAsia="ar-SA"/>
                  </w:rPr>
                </w:rPrChange>
              </w:rPr>
              <w:pPrChange w:id="1593" w:author="KHADIJAH" w:date="2016-04-26T16:42:00Z">
                <w:pPr>
                  <w:pStyle w:val="Default"/>
                  <w:numPr>
                    <w:numId w:val="73"/>
                  </w:numPr>
                  <w:tabs>
                    <w:tab w:val="center" w:pos="4680"/>
                    <w:tab w:val="right" w:pos="9360"/>
                  </w:tabs>
                  <w:suppressAutoHyphens/>
                  <w:ind w:left="360" w:hanging="360"/>
                </w:pPr>
              </w:pPrChange>
            </w:pPr>
            <w:ins w:id="1594" w:author="KHADIJAH" w:date="2016-04-26T14:22:00Z">
              <w:r>
                <w:rPr>
                  <w:sz w:val="22"/>
                  <w:szCs w:val="22"/>
                </w:rPr>
                <w:t xml:space="preserve">Lip gloss application. </w:t>
              </w:r>
            </w:ins>
          </w:p>
          <w:p w:rsidR="00000000" w:rsidRDefault="00226471">
            <w:pPr>
              <w:pStyle w:val="Default"/>
              <w:numPr>
                <w:ilvl w:val="1"/>
                <w:numId w:val="90"/>
              </w:numPr>
              <w:tabs>
                <w:tab w:val="left" w:pos="1065"/>
              </w:tabs>
              <w:spacing w:line="276" w:lineRule="auto"/>
              <w:ind w:left="1065" w:hanging="705"/>
              <w:rPr>
                <w:ins w:id="1595" w:author="KHADIJAH" w:date="2016-04-26T14:22:00Z"/>
                <w:sz w:val="22"/>
                <w:szCs w:val="22"/>
                <w:rPrChange w:id="1596" w:author="KHADIJAH" w:date="2016-04-26T15:11:00Z">
                  <w:rPr>
                    <w:ins w:id="1597" w:author="KHADIJAH" w:date="2016-04-26T14:22:00Z"/>
                    <w:sz w:val="22"/>
                    <w:szCs w:val="22"/>
                    <w:lang w:eastAsia="ar-SA"/>
                  </w:rPr>
                </w:rPrChange>
              </w:rPr>
              <w:pPrChange w:id="1598" w:author="KHADIJAH" w:date="2016-04-26T16:42:00Z">
                <w:pPr>
                  <w:pStyle w:val="Default"/>
                  <w:numPr>
                    <w:numId w:val="73"/>
                  </w:numPr>
                  <w:tabs>
                    <w:tab w:val="center" w:pos="4680"/>
                    <w:tab w:val="right" w:pos="9360"/>
                  </w:tabs>
                  <w:suppressAutoHyphens/>
                  <w:ind w:left="360" w:hanging="360"/>
                </w:pPr>
              </w:pPrChange>
            </w:pPr>
            <w:ins w:id="1599" w:author="KHADIJAH" w:date="2016-04-26T14:22:00Z">
              <w:r>
                <w:rPr>
                  <w:sz w:val="22"/>
                  <w:szCs w:val="22"/>
                </w:rPr>
                <w:t xml:space="preserve">Fake eye-lashes: </w:t>
              </w:r>
            </w:ins>
          </w:p>
          <w:p w:rsidR="00000000" w:rsidRDefault="004212E1">
            <w:pPr>
              <w:pStyle w:val="ListParagraph"/>
              <w:numPr>
                <w:ilvl w:val="0"/>
                <w:numId w:val="72"/>
              </w:numPr>
              <w:tabs>
                <w:tab w:val="left" w:pos="923"/>
                <w:tab w:val="left" w:pos="1206"/>
              </w:tabs>
              <w:suppressAutoHyphens w:val="0"/>
              <w:autoSpaceDE w:val="0"/>
              <w:autoSpaceDN w:val="0"/>
              <w:adjustRightInd w:val="0"/>
              <w:spacing w:line="276" w:lineRule="auto"/>
              <w:contextualSpacing w:val="0"/>
              <w:rPr>
                <w:ins w:id="1600" w:author="KHADIJAH" w:date="2016-04-26T14:55:00Z"/>
                <w:rFonts w:ascii="Arial" w:hAnsi="Arial" w:cs="Arial"/>
                <w:vanish/>
                <w:color w:val="000000"/>
                <w:sz w:val="22"/>
                <w:szCs w:val="22"/>
                <w:lang w:val="en-US" w:eastAsia="en-US"/>
              </w:rPr>
              <w:pPrChange w:id="1601" w:author="KHADIJAH" w:date="2016-04-26T16:42:00Z">
                <w:pPr>
                  <w:pStyle w:val="ListParagraph"/>
                  <w:numPr>
                    <w:numId w:val="72"/>
                  </w:numPr>
                  <w:tabs>
                    <w:tab w:val="left" w:pos="923"/>
                    <w:tab w:val="left" w:pos="1206"/>
                  </w:tabs>
                  <w:suppressAutoHyphens w:val="0"/>
                  <w:autoSpaceDE w:val="0"/>
                  <w:autoSpaceDN w:val="0"/>
                  <w:adjustRightInd w:val="0"/>
                  <w:ind w:left="360" w:hanging="360"/>
                  <w:contextualSpacing w:val="0"/>
                </w:pPr>
              </w:pPrChange>
            </w:pPr>
          </w:p>
          <w:p w:rsidR="00000000" w:rsidRDefault="004212E1">
            <w:pPr>
              <w:pStyle w:val="ListParagraph"/>
              <w:numPr>
                <w:ilvl w:val="0"/>
                <w:numId w:val="72"/>
              </w:numPr>
              <w:tabs>
                <w:tab w:val="left" w:pos="923"/>
                <w:tab w:val="left" w:pos="1206"/>
              </w:tabs>
              <w:suppressAutoHyphens w:val="0"/>
              <w:autoSpaceDE w:val="0"/>
              <w:autoSpaceDN w:val="0"/>
              <w:adjustRightInd w:val="0"/>
              <w:spacing w:line="276" w:lineRule="auto"/>
              <w:contextualSpacing w:val="0"/>
              <w:rPr>
                <w:ins w:id="1602" w:author="KHADIJAH" w:date="2016-04-26T14:55:00Z"/>
                <w:rFonts w:ascii="Arial" w:hAnsi="Arial" w:cs="Arial"/>
                <w:vanish/>
                <w:color w:val="000000"/>
                <w:sz w:val="22"/>
                <w:szCs w:val="22"/>
                <w:lang w:val="en-US" w:eastAsia="en-US"/>
              </w:rPr>
              <w:pPrChange w:id="1603" w:author="KHADIJAH" w:date="2016-04-26T16:42:00Z">
                <w:pPr>
                  <w:pStyle w:val="ListParagraph"/>
                  <w:numPr>
                    <w:numId w:val="72"/>
                  </w:numPr>
                  <w:tabs>
                    <w:tab w:val="left" w:pos="923"/>
                    <w:tab w:val="left" w:pos="1206"/>
                  </w:tabs>
                  <w:suppressAutoHyphens w:val="0"/>
                  <w:autoSpaceDE w:val="0"/>
                  <w:autoSpaceDN w:val="0"/>
                  <w:adjustRightInd w:val="0"/>
                  <w:ind w:left="360" w:hanging="360"/>
                  <w:contextualSpacing w:val="0"/>
                </w:pPr>
              </w:pPrChange>
            </w:pPr>
          </w:p>
          <w:p w:rsidR="00000000" w:rsidRDefault="004212E1">
            <w:pPr>
              <w:pStyle w:val="ListParagraph"/>
              <w:numPr>
                <w:ilvl w:val="0"/>
                <w:numId w:val="72"/>
              </w:numPr>
              <w:tabs>
                <w:tab w:val="left" w:pos="923"/>
                <w:tab w:val="left" w:pos="1206"/>
              </w:tabs>
              <w:suppressAutoHyphens w:val="0"/>
              <w:autoSpaceDE w:val="0"/>
              <w:autoSpaceDN w:val="0"/>
              <w:adjustRightInd w:val="0"/>
              <w:spacing w:line="276" w:lineRule="auto"/>
              <w:contextualSpacing w:val="0"/>
              <w:rPr>
                <w:ins w:id="1604" w:author="KHADIJAH" w:date="2016-04-26T14:55:00Z"/>
                <w:rFonts w:ascii="Arial" w:hAnsi="Arial" w:cs="Arial"/>
                <w:vanish/>
                <w:color w:val="000000"/>
                <w:sz w:val="22"/>
                <w:szCs w:val="22"/>
                <w:lang w:val="en-US" w:eastAsia="en-US"/>
              </w:rPr>
              <w:pPrChange w:id="1605" w:author="KHADIJAH" w:date="2016-04-26T16:42:00Z">
                <w:pPr>
                  <w:pStyle w:val="ListParagraph"/>
                  <w:numPr>
                    <w:numId w:val="72"/>
                  </w:numPr>
                  <w:tabs>
                    <w:tab w:val="left" w:pos="923"/>
                    <w:tab w:val="left" w:pos="1206"/>
                  </w:tabs>
                  <w:suppressAutoHyphens w:val="0"/>
                  <w:autoSpaceDE w:val="0"/>
                  <w:autoSpaceDN w:val="0"/>
                  <w:adjustRightInd w:val="0"/>
                  <w:ind w:left="360" w:hanging="360"/>
                  <w:contextualSpacing w:val="0"/>
                </w:pPr>
              </w:pPrChange>
            </w:pPr>
          </w:p>
          <w:p w:rsidR="00000000" w:rsidRDefault="004212E1">
            <w:pPr>
              <w:pStyle w:val="ListParagraph"/>
              <w:numPr>
                <w:ilvl w:val="0"/>
                <w:numId w:val="72"/>
              </w:numPr>
              <w:tabs>
                <w:tab w:val="left" w:pos="923"/>
                <w:tab w:val="left" w:pos="1206"/>
              </w:tabs>
              <w:suppressAutoHyphens w:val="0"/>
              <w:autoSpaceDE w:val="0"/>
              <w:autoSpaceDN w:val="0"/>
              <w:adjustRightInd w:val="0"/>
              <w:spacing w:line="276" w:lineRule="auto"/>
              <w:contextualSpacing w:val="0"/>
              <w:rPr>
                <w:ins w:id="1606" w:author="KHADIJAH" w:date="2016-04-26T14:55:00Z"/>
                <w:rFonts w:ascii="Arial" w:hAnsi="Arial" w:cs="Arial"/>
                <w:vanish/>
                <w:color w:val="000000"/>
                <w:sz w:val="22"/>
                <w:szCs w:val="22"/>
                <w:lang w:val="en-US" w:eastAsia="en-US"/>
              </w:rPr>
              <w:pPrChange w:id="1607" w:author="KHADIJAH" w:date="2016-04-26T16:42:00Z">
                <w:pPr>
                  <w:pStyle w:val="ListParagraph"/>
                  <w:numPr>
                    <w:numId w:val="72"/>
                  </w:numPr>
                  <w:tabs>
                    <w:tab w:val="left" w:pos="923"/>
                    <w:tab w:val="left" w:pos="1206"/>
                  </w:tabs>
                  <w:suppressAutoHyphens w:val="0"/>
                  <w:autoSpaceDE w:val="0"/>
                  <w:autoSpaceDN w:val="0"/>
                  <w:adjustRightInd w:val="0"/>
                  <w:ind w:left="360" w:hanging="360"/>
                  <w:contextualSpacing w:val="0"/>
                </w:pPr>
              </w:pPrChange>
            </w:pPr>
          </w:p>
          <w:p w:rsidR="00000000" w:rsidRDefault="004212E1">
            <w:pPr>
              <w:pStyle w:val="ListParagraph"/>
              <w:numPr>
                <w:ilvl w:val="1"/>
                <w:numId w:val="72"/>
              </w:numPr>
              <w:tabs>
                <w:tab w:val="left" w:pos="923"/>
                <w:tab w:val="left" w:pos="1206"/>
              </w:tabs>
              <w:suppressAutoHyphens w:val="0"/>
              <w:autoSpaceDE w:val="0"/>
              <w:autoSpaceDN w:val="0"/>
              <w:adjustRightInd w:val="0"/>
              <w:spacing w:line="276" w:lineRule="auto"/>
              <w:contextualSpacing w:val="0"/>
              <w:rPr>
                <w:ins w:id="1608" w:author="KHADIJAH" w:date="2016-04-26T14:55:00Z"/>
                <w:rFonts w:ascii="Arial" w:hAnsi="Arial" w:cs="Arial"/>
                <w:vanish/>
                <w:color w:val="000000"/>
                <w:sz w:val="22"/>
                <w:szCs w:val="22"/>
                <w:lang w:val="en-US" w:eastAsia="en-US"/>
              </w:rPr>
              <w:pPrChange w:id="1609" w:author="KHADIJAH" w:date="2016-04-26T16:42:00Z">
                <w:pPr>
                  <w:pStyle w:val="ListParagraph"/>
                  <w:numPr>
                    <w:ilvl w:val="1"/>
                    <w:numId w:val="72"/>
                  </w:numPr>
                  <w:tabs>
                    <w:tab w:val="left" w:pos="923"/>
                    <w:tab w:val="left" w:pos="1206"/>
                  </w:tabs>
                  <w:suppressAutoHyphens w:val="0"/>
                  <w:autoSpaceDE w:val="0"/>
                  <w:autoSpaceDN w:val="0"/>
                  <w:adjustRightInd w:val="0"/>
                  <w:ind w:left="792" w:hanging="432"/>
                  <w:contextualSpacing w:val="0"/>
                </w:pPr>
              </w:pPrChange>
            </w:pPr>
          </w:p>
          <w:p w:rsidR="00000000" w:rsidRDefault="004212E1">
            <w:pPr>
              <w:pStyle w:val="ListParagraph"/>
              <w:numPr>
                <w:ilvl w:val="1"/>
                <w:numId w:val="72"/>
              </w:numPr>
              <w:tabs>
                <w:tab w:val="left" w:pos="923"/>
                <w:tab w:val="left" w:pos="1206"/>
              </w:tabs>
              <w:suppressAutoHyphens w:val="0"/>
              <w:autoSpaceDE w:val="0"/>
              <w:autoSpaceDN w:val="0"/>
              <w:adjustRightInd w:val="0"/>
              <w:spacing w:line="276" w:lineRule="auto"/>
              <w:contextualSpacing w:val="0"/>
              <w:rPr>
                <w:ins w:id="1610" w:author="KHADIJAH" w:date="2016-04-26T14:55:00Z"/>
                <w:rFonts w:ascii="Arial" w:hAnsi="Arial" w:cs="Arial"/>
                <w:vanish/>
                <w:color w:val="000000"/>
                <w:sz w:val="22"/>
                <w:szCs w:val="22"/>
                <w:lang w:val="en-US" w:eastAsia="en-US"/>
              </w:rPr>
              <w:pPrChange w:id="1611" w:author="KHADIJAH" w:date="2016-04-26T16:42:00Z">
                <w:pPr>
                  <w:pStyle w:val="ListParagraph"/>
                  <w:numPr>
                    <w:ilvl w:val="1"/>
                    <w:numId w:val="72"/>
                  </w:numPr>
                  <w:tabs>
                    <w:tab w:val="left" w:pos="923"/>
                    <w:tab w:val="left" w:pos="1206"/>
                  </w:tabs>
                  <w:suppressAutoHyphens w:val="0"/>
                  <w:autoSpaceDE w:val="0"/>
                  <w:autoSpaceDN w:val="0"/>
                  <w:adjustRightInd w:val="0"/>
                  <w:ind w:left="792" w:hanging="432"/>
                  <w:contextualSpacing w:val="0"/>
                </w:pPr>
              </w:pPrChange>
            </w:pPr>
          </w:p>
          <w:p w:rsidR="00000000" w:rsidRDefault="004212E1">
            <w:pPr>
              <w:pStyle w:val="ListParagraph"/>
              <w:numPr>
                <w:ilvl w:val="1"/>
                <w:numId w:val="72"/>
              </w:numPr>
              <w:tabs>
                <w:tab w:val="left" w:pos="923"/>
                <w:tab w:val="left" w:pos="1206"/>
              </w:tabs>
              <w:suppressAutoHyphens w:val="0"/>
              <w:autoSpaceDE w:val="0"/>
              <w:autoSpaceDN w:val="0"/>
              <w:adjustRightInd w:val="0"/>
              <w:spacing w:line="276" w:lineRule="auto"/>
              <w:contextualSpacing w:val="0"/>
              <w:rPr>
                <w:ins w:id="1612" w:author="KHADIJAH" w:date="2016-04-26T14:55:00Z"/>
                <w:rFonts w:ascii="Arial" w:hAnsi="Arial" w:cs="Arial"/>
                <w:vanish/>
                <w:color w:val="000000"/>
                <w:sz w:val="22"/>
                <w:szCs w:val="22"/>
                <w:lang w:val="en-US" w:eastAsia="en-US"/>
              </w:rPr>
              <w:pPrChange w:id="1613" w:author="KHADIJAH" w:date="2016-04-26T16:42:00Z">
                <w:pPr>
                  <w:pStyle w:val="ListParagraph"/>
                  <w:numPr>
                    <w:ilvl w:val="1"/>
                    <w:numId w:val="72"/>
                  </w:numPr>
                  <w:tabs>
                    <w:tab w:val="left" w:pos="923"/>
                    <w:tab w:val="left" w:pos="1206"/>
                  </w:tabs>
                  <w:suppressAutoHyphens w:val="0"/>
                  <w:autoSpaceDE w:val="0"/>
                  <w:autoSpaceDN w:val="0"/>
                  <w:adjustRightInd w:val="0"/>
                  <w:ind w:left="792" w:hanging="432"/>
                  <w:contextualSpacing w:val="0"/>
                </w:pPr>
              </w:pPrChange>
            </w:pPr>
          </w:p>
          <w:p w:rsidR="00000000" w:rsidRDefault="004212E1">
            <w:pPr>
              <w:pStyle w:val="ListParagraph"/>
              <w:numPr>
                <w:ilvl w:val="1"/>
                <w:numId w:val="72"/>
              </w:numPr>
              <w:tabs>
                <w:tab w:val="left" w:pos="923"/>
                <w:tab w:val="left" w:pos="1206"/>
              </w:tabs>
              <w:suppressAutoHyphens w:val="0"/>
              <w:autoSpaceDE w:val="0"/>
              <w:autoSpaceDN w:val="0"/>
              <w:adjustRightInd w:val="0"/>
              <w:spacing w:line="276" w:lineRule="auto"/>
              <w:contextualSpacing w:val="0"/>
              <w:rPr>
                <w:ins w:id="1614" w:author="KHADIJAH" w:date="2016-04-26T14:55:00Z"/>
                <w:rFonts w:ascii="Arial" w:hAnsi="Arial" w:cs="Arial"/>
                <w:vanish/>
                <w:color w:val="000000"/>
                <w:sz w:val="22"/>
                <w:szCs w:val="22"/>
                <w:lang w:val="en-US" w:eastAsia="en-US"/>
              </w:rPr>
              <w:pPrChange w:id="1615" w:author="KHADIJAH" w:date="2016-04-26T16:42:00Z">
                <w:pPr>
                  <w:pStyle w:val="ListParagraph"/>
                  <w:numPr>
                    <w:ilvl w:val="1"/>
                    <w:numId w:val="72"/>
                  </w:numPr>
                  <w:tabs>
                    <w:tab w:val="left" w:pos="923"/>
                    <w:tab w:val="left" w:pos="1206"/>
                  </w:tabs>
                  <w:suppressAutoHyphens w:val="0"/>
                  <w:autoSpaceDE w:val="0"/>
                  <w:autoSpaceDN w:val="0"/>
                  <w:adjustRightInd w:val="0"/>
                  <w:ind w:left="792" w:hanging="432"/>
                  <w:contextualSpacing w:val="0"/>
                </w:pPr>
              </w:pPrChange>
            </w:pPr>
          </w:p>
          <w:p w:rsidR="00000000" w:rsidRDefault="004212E1">
            <w:pPr>
              <w:pStyle w:val="ListParagraph"/>
              <w:numPr>
                <w:ilvl w:val="1"/>
                <w:numId w:val="72"/>
              </w:numPr>
              <w:tabs>
                <w:tab w:val="left" w:pos="923"/>
                <w:tab w:val="left" w:pos="1206"/>
              </w:tabs>
              <w:suppressAutoHyphens w:val="0"/>
              <w:autoSpaceDE w:val="0"/>
              <w:autoSpaceDN w:val="0"/>
              <w:adjustRightInd w:val="0"/>
              <w:spacing w:line="276" w:lineRule="auto"/>
              <w:contextualSpacing w:val="0"/>
              <w:rPr>
                <w:ins w:id="1616" w:author="KHADIJAH" w:date="2016-04-26T14:55:00Z"/>
                <w:rFonts w:ascii="Arial" w:hAnsi="Arial" w:cs="Arial"/>
                <w:vanish/>
                <w:color w:val="000000"/>
                <w:sz w:val="22"/>
                <w:szCs w:val="22"/>
                <w:lang w:val="en-US" w:eastAsia="en-US"/>
              </w:rPr>
              <w:pPrChange w:id="1617" w:author="KHADIJAH" w:date="2016-04-26T16:42:00Z">
                <w:pPr>
                  <w:pStyle w:val="ListParagraph"/>
                  <w:numPr>
                    <w:ilvl w:val="1"/>
                    <w:numId w:val="72"/>
                  </w:numPr>
                  <w:tabs>
                    <w:tab w:val="left" w:pos="923"/>
                    <w:tab w:val="left" w:pos="1206"/>
                  </w:tabs>
                  <w:suppressAutoHyphens w:val="0"/>
                  <w:autoSpaceDE w:val="0"/>
                  <w:autoSpaceDN w:val="0"/>
                  <w:adjustRightInd w:val="0"/>
                  <w:ind w:left="792" w:hanging="432"/>
                  <w:contextualSpacing w:val="0"/>
                </w:pPr>
              </w:pPrChange>
            </w:pPr>
          </w:p>
          <w:p w:rsidR="00000000" w:rsidRDefault="004212E1">
            <w:pPr>
              <w:pStyle w:val="ListParagraph"/>
              <w:numPr>
                <w:ilvl w:val="1"/>
                <w:numId w:val="72"/>
              </w:numPr>
              <w:tabs>
                <w:tab w:val="left" w:pos="923"/>
                <w:tab w:val="left" w:pos="1206"/>
              </w:tabs>
              <w:suppressAutoHyphens w:val="0"/>
              <w:autoSpaceDE w:val="0"/>
              <w:autoSpaceDN w:val="0"/>
              <w:adjustRightInd w:val="0"/>
              <w:spacing w:line="276" w:lineRule="auto"/>
              <w:contextualSpacing w:val="0"/>
              <w:rPr>
                <w:ins w:id="1618" w:author="KHADIJAH" w:date="2016-04-26T14:55:00Z"/>
                <w:rFonts w:ascii="Arial" w:hAnsi="Arial" w:cs="Arial"/>
                <w:vanish/>
                <w:color w:val="000000"/>
                <w:sz w:val="22"/>
                <w:szCs w:val="22"/>
                <w:lang w:val="en-US" w:eastAsia="en-US"/>
              </w:rPr>
              <w:pPrChange w:id="1619" w:author="KHADIJAH" w:date="2016-04-26T16:42:00Z">
                <w:pPr>
                  <w:pStyle w:val="ListParagraph"/>
                  <w:numPr>
                    <w:ilvl w:val="1"/>
                    <w:numId w:val="72"/>
                  </w:numPr>
                  <w:tabs>
                    <w:tab w:val="left" w:pos="923"/>
                    <w:tab w:val="left" w:pos="1206"/>
                  </w:tabs>
                  <w:suppressAutoHyphens w:val="0"/>
                  <w:autoSpaceDE w:val="0"/>
                  <w:autoSpaceDN w:val="0"/>
                  <w:adjustRightInd w:val="0"/>
                  <w:ind w:left="792" w:hanging="432"/>
                  <w:contextualSpacing w:val="0"/>
                </w:pPr>
              </w:pPrChange>
            </w:pPr>
          </w:p>
          <w:p w:rsidR="00000000" w:rsidRDefault="004212E1">
            <w:pPr>
              <w:pStyle w:val="ListParagraph"/>
              <w:numPr>
                <w:ilvl w:val="1"/>
                <w:numId w:val="72"/>
              </w:numPr>
              <w:tabs>
                <w:tab w:val="left" w:pos="923"/>
                <w:tab w:val="left" w:pos="1206"/>
              </w:tabs>
              <w:suppressAutoHyphens w:val="0"/>
              <w:autoSpaceDE w:val="0"/>
              <w:autoSpaceDN w:val="0"/>
              <w:adjustRightInd w:val="0"/>
              <w:spacing w:line="276" w:lineRule="auto"/>
              <w:contextualSpacing w:val="0"/>
              <w:rPr>
                <w:ins w:id="1620" w:author="KHADIJAH" w:date="2016-04-26T14:55:00Z"/>
                <w:rFonts w:ascii="Arial" w:hAnsi="Arial" w:cs="Arial"/>
                <w:vanish/>
                <w:color w:val="000000"/>
                <w:sz w:val="22"/>
                <w:szCs w:val="22"/>
                <w:lang w:val="en-US" w:eastAsia="en-US"/>
              </w:rPr>
              <w:pPrChange w:id="1621" w:author="KHADIJAH" w:date="2016-04-26T16:42:00Z">
                <w:pPr>
                  <w:pStyle w:val="ListParagraph"/>
                  <w:numPr>
                    <w:ilvl w:val="1"/>
                    <w:numId w:val="72"/>
                  </w:numPr>
                  <w:tabs>
                    <w:tab w:val="left" w:pos="923"/>
                    <w:tab w:val="left" w:pos="1206"/>
                  </w:tabs>
                  <w:suppressAutoHyphens w:val="0"/>
                  <w:autoSpaceDE w:val="0"/>
                  <w:autoSpaceDN w:val="0"/>
                  <w:adjustRightInd w:val="0"/>
                  <w:ind w:left="792" w:hanging="432"/>
                  <w:contextualSpacing w:val="0"/>
                </w:pPr>
              </w:pPrChange>
            </w:pPr>
          </w:p>
          <w:p w:rsidR="00000000" w:rsidRDefault="004212E1">
            <w:pPr>
              <w:pStyle w:val="ListParagraph"/>
              <w:numPr>
                <w:ilvl w:val="1"/>
                <w:numId w:val="72"/>
              </w:numPr>
              <w:tabs>
                <w:tab w:val="left" w:pos="923"/>
                <w:tab w:val="left" w:pos="1206"/>
              </w:tabs>
              <w:suppressAutoHyphens w:val="0"/>
              <w:autoSpaceDE w:val="0"/>
              <w:autoSpaceDN w:val="0"/>
              <w:adjustRightInd w:val="0"/>
              <w:spacing w:line="276" w:lineRule="auto"/>
              <w:contextualSpacing w:val="0"/>
              <w:rPr>
                <w:ins w:id="1622" w:author="KHADIJAH" w:date="2016-04-26T14:55:00Z"/>
                <w:rFonts w:ascii="Arial" w:hAnsi="Arial" w:cs="Arial"/>
                <w:vanish/>
                <w:color w:val="000000"/>
                <w:sz w:val="22"/>
                <w:szCs w:val="22"/>
                <w:lang w:val="en-US" w:eastAsia="en-US"/>
              </w:rPr>
              <w:pPrChange w:id="1623" w:author="KHADIJAH" w:date="2016-04-26T16:42:00Z">
                <w:pPr>
                  <w:pStyle w:val="ListParagraph"/>
                  <w:numPr>
                    <w:ilvl w:val="1"/>
                    <w:numId w:val="72"/>
                  </w:numPr>
                  <w:tabs>
                    <w:tab w:val="left" w:pos="923"/>
                    <w:tab w:val="left" w:pos="1206"/>
                  </w:tabs>
                  <w:suppressAutoHyphens w:val="0"/>
                  <w:autoSpaceDE w:val="0"/>
                  <w:autoSpaceDN w:val="0"/>
                  <w:adjustRightInd w:val="0"/>
                  <w:ind w:left="792" w:hanging="432"/>
                  <w:contextualSpacing w:val="0"/>
                </w:pPr>
              </w:pPrChange>
            </w:pPr>
          </w:p>
          <w:p w:rsidR="00000000" w:rsidRDefault="00226471">
            <w:pPr>
              <w:pStyle w:val="Default"/>
              <w:numPr>
                <w:ilvl w:val="2"/>
                <w:numId w:val="72"/>
              </w:numPr>
              <w:tabs>
                <w:tab w:val="left" w:pos="923"/>
                <w:tab w:val="left" w:pos="1206"/>
                <w:tab w:val="left" w:pos="1773"/>
              </w:tabs>
              <w:spacing w:line="276" w:lineRule="auto"/>
              <w:ind w:hanging="159"/>
              <w:rPr>
                <w:ins w:id="1624" w:author="KHADIJAH" w:date="2016-04-26T14:55:00Z"/>
                <w:sz w:val="22"/>
                <w:szCs w:val="22"/>
                <w:rPrChange w:id="1625" w:author="KHADIJAH" w:date="2016-04-26T15:11:00Z">
                  <w:rPr>
                    <w:ins w:id="1626" w:author="KHADIJAH" w:date="2016-04-26T14:55:00Z"/>
                    <w:sz w:val="22"/>
                    <w:szCs w:val="22"/>
                    <w:lang w:eastAsia="ar-SA"/>
                  </w:rPr>
                </w:rPrChange>
              </w:rPr>
              <w:pPrChange w:id="1627" w:author="KHADIJAH" w:date="2016-04-26T16:42:00Z">
                <w:pPr>
                  <w:pStyle w:val="Default"/>
                  <w:numPr>
                    <w:numId w:val="74"/>
                  </w:numPr>
                  <w:tabs>
                    <w:tab w:val="left" w:pos="923"/>
                    <w:tab w:val="left" w:pos="1206"/>
                  </w:tabs>
                  <w:suppressAutoHyphens/>
                  <w:ind w:left="1782" w:hanging="360"/>
                </w:pPr>
              </w:pPrChange>
            </w:pPr>
            <w:ins w:id="1628" w:author="KHADIJAH" w:date="2016-04-26T14:22:00Z">
              <w:r>
                <w:rPr>
                  <w:sz w:val="22"/>
                  <w:szCs w:val="22"/>
                </w:rPr>
                <w:t xml:space="preserve">Fancy eye-lashes </w:t>
              </w:r>
            </w:ins>
          </w:p>
          <w:p w:rsidR="00000000" w:rsidRDefault="00226471">
            <w:pPr>
              <w:pStyle w:val="Default"/>
              <w:numPr>
                <w:ilvl w:val="2"/>
                <w:numId w:val="72"/>
              </w:numPr>
              <w:tabs>
                <w:tab w:val="left" w:pos="923"/>
                <w:tab w:val="left" w:pos="1206"/>
                <w:tab w:val="left" w:pos="1773"/>
              </w:tabs>
              <w:spacing w:line="276" w:lineRule="auto"/>
              <w:ind w:hanging="159"/>
              <w:rPr>
                <w:ins w:id="1629" w:author="KHADIJAH" w:date="2016-04-26T14:22:00Z"/>
                <w:sz w:val="22"/>
                <w:szCs w:val="22"/>
                <w:rPrChange w:id="1630" w:author="KHADIJAH" w:date="2016-04-26T15:11:00Z">
                  <w:rPr>
                    <w:ins w:id="1631" w:author="KHADIJAH" w:date="2016-04-26T14:22:00Z"/>
                    <w:sz w:val="22"/>
                    <w:szCs w:val="22"/>
                    <w:lang w:eastAsia="ar-SA"/>
                  </w:rPr>
                </w:rPrChange>
              </w:rPr>
              <w:pPrChange w:id="1632" w:author="KHADIJAH" w:date="2016-04-26T16:42:00Z">
                <w:pPr>
                  <w:pStyle w:val="Default"/>
                  <w:numPr>
                    <w:numId w:val="74"/>
                  </w:numPr>
                  <w:tabs>
                    <w:tab w:val="left" w:pos="923"/>
                    <w:tab w:val="left" w:pos="1206"/>
                  </w:tabs>
                  <w:suppressAutoHyphens/>
                  <w:ind w:left="1782" w:hanging="360"/>
                </w:pPr>
              </w:pPrChange>
            </w:pPr>
            <w:ins w:id="1633" w:author="KHADIJAH" w:date="2016-04-26T14:22:00Z">
              <w:r>
                <w:rPr>
                  <w:sz w:val="22"/>
                  <w:szCs w:val="22"/>
                </w:rPr>
                <w:t xml:space="preserve">Natural eye-lashes </w:t>
              </w:r>
            </w:ins>
          </w:p>
          <w:p w:rsidR="00A7149C" w:rsidRPr="00794BAE" w:rsidDel="00167B53" w:rsidRDefault="0088546C" w:rsidP="00A7149C">
            <w:pPr>
              <w:pStyle w:val="Default"/>
              <w:numPr>
                <w:ilvl w:val="0"/>
                <w:numId w:val="14"/>
              </w:numPr>
              <w:suppressAutoHyphens/>
              <w:rPr>
                <w:ins w:id="1634" w:author="Toshiba" w:date="2016-03-04T11:13:00Z"/>
                <w:del w:id="1635" w:author="KHADIJAH" w:date="2016-04-26T14:22:00Z"/>
                <w:color w:val="auto"/>
                <w:sz w:val="22"/>
                <w:szCs w:val="22"/>
                <w:highlight w:val="yellow"/>
                <w:rPrChange w:id="1636" w:author="KHADIJAH" w:date="2016-04-26T15:11:00Z">
                  <w:rPr>
                    <w:ins w:id="1637" w:author="Toshiba" w:date="2016-03-04T11:13:00Z"/>
                    <w:del w:id="1638" w:author="KHADIJAH" w:date="2016-04-26T14:22:00Z"/>
                    <w:color w:val="auto"/>
                    <w:sz w:val="22"/>
                    <w:szCs w:val="22"/>
                    <w:lang w:eastAsia="ar-SA"/>
                  </w:rPr>
                </w:rPrChange>
              </w:rPr>
            </w:pPr>
            <w:ins w:id="1639" w:author="Toshiba" w:date="2016-03-04T11:13:00Z">
              <w:del w:id="1640" w:author="KHADIJAH" w:date="2016-04-26T14:22:00Z">
                <w:r w:rsidRPr="0088546C">
                  <w:rPr>
                    <w:sz w:val="22"/>
                    <w:szCs w:val="22"/>
                    <w:highlight w:val="yellow"/>
                    <w:rPrChange w:id="1641" w:author="KHADIJAH" w:date="2016-04-26T15:11:00Z">
                      <w:rPr>
                        <w:sz w:val="22"/>
                        <w:szCs w:val="22"/>
                      </w:rPr>
                    </w:rPrChange>
                  </w:rPr>
                  <w:delText xml:space="preserve">Explain procedure and techniques for </w:delText>
                </w:r>
              </w:del>
            </w:ins>
            <w:ins w:id="1642" w:author="Toshiba" w:date="2016-03-04T11:14:00Z">
              <w:del w:id="1643" w:author="KHADIJAH" w:date="2016-04-26T14:22:00Z">
                <w:r w:rsidRPr="0088546C">
                  <w:rPr>
                    <w:sz w:val="22"/>
                    <w:szCs w:val="22"/>
                    <w:highlight w:val="yellow"/>
                    <w:rPrChange w:id="1644" w:author="KHADIJAH" w:date="2016-04-26T15:11:00Z">
                      <w:rPr>
                        <w:sz w:val="22"/>
                        <w:szCs w:val="22"/>
                      </w:rPr>
                    </w:rPrChange>
                  </w:rPr>
                  <w:delText>special ocassion</w:delText>
                </w:r>
              </w:del>
            </w:ins>
            <w:ins w:id="1645" w:author="Toshiba" w:date="2016-03-04T11:13:00Z">
              <w:del w:id="1646" w:author="KHADIJAH" w:date="2016-04-26T14:22:00Z">
                <w:r w:rsidRPr="0088546C">
                  <w:rPr>
                    <w:sz w:val="22"/>
                    <w:szCs w:val="22"/>
                    <w:highlight w:val="yellow"/>
                    <w:rPrChange w:id="1647" w:author="KHADIJAH" w:date="2016-04-26T15:11:00Z">
                      <w:rPr>
                        <w:sz w:val="22"/>
                        <w:szCs w:val="22"/>
                      </w:rPr>
                    </w:rPrChange>
                  </w:rPr>
                  <w:delText xml:space="preserve"> make up  such as:</w:delText>
                </w:r>
              </w:del>
            </w:ins>
            <w:ins w:id="1648" w:author="Toshiba" w:date="2016-03-04T11:16:00Z">
              <w:del w:id="1649" w:author="KHADIJAH" w:date="2016-04-26T14:22:00Z">
                <w:r w:rsidR="00A7149C" w:rsidRPr="00794BAE" w:rsidDel="00167B53">
                  <w:rPr>
                    <w:color w:val="auto"/>
                    <w:sz w:val="22"/>
                    <w:szCs w:val="22"/>
                    <w:highlight w:val="yellow"/>
                  </w:rPr>
                  <w:delText xml:space="preserve"> (Refer to Photo shoot)</w:delText>
                </w:r>
              </w:del>
            </w:ins>
          </w:p>
          <w:p w:rsidR="00000000" w:rsidRDefault="0088546C">
            <w:pPr>
              <w:pStyle w:val="Default"/>
              <w:numPr>
                <w:ilvl w:val="1"/>
                <w:numId w:val="30"/>
              </w:numPr>
              <w:rPr>
                <w:ins w:id="1650" w:author="Toshiba" w:date="2016-03-04T11:15:00Z"/>
                <w:del w:id="1651" w:author="KHADIJAH" w:date="2016-04-26T14:22:00Z"/>
                <w:sz w:val="22"/>
                <w:szCs w:val="22"/>
                <w:highlight w:val="yellow"/>
                <w:rPrChange w:id="1652" w:author="KHADIJAH" w:date="2016-04-26T15:11:00Z">
                  <w:rPr>
                    <w:ins w:id="1653" w:author="Toshiba" w:date="2016-03-04T11:15:00Z"/>
                    <w:del w:id="1654" w:author="KHADIJAH" w:date="2016-04-26T14:22:00Z"/>
                    <w:sz w:val="22"/>
                    <w:szCs w:val="22"/>
                    <w:lang w:eastAsia="ar-SA"/>
                  </w:rPr>
                </w:rPrChange>
              </w:rPr>
              <w:pPrChange w:id="1655" w:author="Toshiba" w:date="2016-03-04T11:15:00Z">
                <w:pPr>
                  <w:pStyle w:val="Default"/>
                  <w:tabs>
                    <w:tab w:val="center" w:pos="4680"/>
                    <w:tab w:val="right" w:pos="9360"/>
                  </w:tabs>
                  <w:suppressAutoHyphens/>
                  <w:ind w:left="360"/>
                </w:pPr>
              </w:pPrChange>
            </w:pPr>
            <w:ins w:id="1656" w:author="Toshiba" w:date="2016-03-04T11:14:00Z">
              <w:del w:id="1657" w:author="KHADIJAH" w:date="2016-04-26T14:22:00Z">
                <w:r w:rsidRPr="0088546C">
                  <w:rPr>
                    <w:sz w:val="22"/>
                    <w:szCs w:val="22"/>
                    <w:highlight w:val="yellow"/>
                    <w:rPrChange w:id="1658" w:author="KHADIJAH" w:date="2016-04-26T15:11:00Z">
                      <w:rPr>
                        <w:sz w:val="22"/>
                        <w:szCs w:val="22"/>
                      </w:rPr>
                    </w:rPrChange>
                  </w:rPr>
                  <w:delText>Base product application</w:delText>
                </w:r>
              </w:del>
            </w:ins>
          </w:p>
          <w:p w:rsidR="00000000" w:rsidRDefault="004212E1">
            <w:pPr>
              <w:pStyle w:val="Default"/>
              <w:numPr>
                <w:ilvl w:val="1"/>
                <w:numId w:val="30"/>
              </w:numPr>
              <w:rPr>
                <w:ins w:id="1659" w:author="Toshiba" w:date="2016-03-04T11:14:00Z"/>
                <w:del w:id="1660" w:author="KHADIJAH" w:date="2016-04-26T14:22:00Z"/>
                <w:sz w:val="22"/>
                <w:szCs w:val="22"/>
                <w:lang w:eastAsia="ar-SA"/>
              </w:rPr>
              <w:pPrChange w:id="1661" w:author="Toshiba" w:date="2016-03-04T11:15:00Z">
                <w:pPr>
                  <w:pStyle w:val="Default"/>
                  <w:suppressAutoHyphens/>
                  <w:ind w:left="360"/>
                </w:pPr>
              </w:pPrChange>
            </w:pPr>
          </w:p>
          <w:p w:rsidR="00A7149C" w:rsidRPr="00794BAE" w:rsidDel="00794BAE" w:rsidRDefault="00A7149C" w:rsidP="00A7149C">
            <w:pPr>
              <w:pStyle w:val="Default"/>
              <w:suppressAutoHyphens/>
              <w:ind w:left="360"/>
              <w:rPr>
                <w:ins w:id="1662" w:author="Toshiba" w:date="2016-03-04T11:13:00Z"/>
                <w:del w:id="1663" w:author="KHADIJAH" w:date="2016-04-26T14:57:00Z"/>
                <w:sz w:val="22"/>
                <w:szCs w:val="22"/>
                <w:rPrChange w:id="1664" w:author="KHADIJAH" w:date="2016-04-26T15:11:00Z">
                  <w:rPr>
                    <w:ins w:id="1665" w:author="Toshiba" w:date="2016-03-04T11:13:00Z"/>
                    <w:del w:id="1666" w:author="KHADIJAH" w:date="2016-04-26T14:57:00Z"/>
                    <w:sz w:val="22"/>
                    <w:szCs w:val="22"/>
                    <w:lang w:eastAsia="ar-SA"/>
                  </w:rPr>
                </w:rPrChange>
              </w:rPr>
            </w:pPr>
          </w:p>
          <w:p w:rsidR="00000000" w:rsidRDefault="004212E1">
            <w:pPr>
              <w:pStyle w:val="Default"/>
              <w:spacing w:line="360" w:lineRule="auto"/>
              <w:ind w:left="360"/>
              <w:rPr>
                <w:ins w:id="1667" w:author="Toshiba" w:date="2016-03-04T11:13:00Z"/>
                <w:sz w:val="22"/>
                <w:szCs w:val="22"/>
                <w:rPrChange w:id="1668" w:author="KHADIJAH" w:date="2016-04-26T15:11:00Z">
                  <w:rPr>
                    <w:ins w:id="1669" w:author="Toshiba" w:date="2016-03-04T11:13:00Z"/>
                    <w:sz w:val="22"/>
                    <w:szCs w:val="22"/>
                    <w:lang w:eastAsia="ar-SA"/>
                  </w:rPr>
                </w:rPrChange>
              </w:rPr>
              <w:pPrChange w:id="1670" w:author="Toshiba" w:date="2016-03-04T11:13:00Z">
                <w:pPr>
                  <w:pStyle w:val="Default"/>
                  <w:numPr>
                    <w:numId w:val="14"/>
                  </w:numPr>
                  <w:suppressAutoHyphens/>
                  <w:spacing w:line="360" w:lineRule="auto"/>
                  <w:ind w:left="360" w:hanging="360"/>
                </w:pPr>
              </w:pPrChange>
            </w:pPr>
          </w:p>
          <w:p w:rsidR="00794BAE" w:rsidRPr="00794BAE" w:rsidRDefault="00794BAE" w:rsidP="00167B53">
            <w:pPr>
              <w:pStyle w:val="ListParagraph"/>
              <w:numPr>
                <w:ilvl w:val="0"/>
                <w:numId w:val="75"/>
              </w:numPr>
              <w:suppressAutoHyphens w:val="0"/>
              <w:autoSpaceDE w:val="0"/>
              <w:autoSpaceDN w:val="0"/>
              <w:adjustRightInd w:val="0"/>
              <w:ind w:left="432"/>
              <w:contextualSpacing w:val="0"/>
              <w:rPr>
                <w:ins w:id="1671" w:author="KHADIJAH" w:date="2016-04-26T14:56:00Z"/>
                <w:rFonts w:ascii="Arial" w:hAnsi="Arial" w:cs="Arial"/>
                <w:vanish/>
                <w:color w:val="000000"/>
                <w:sz w:val="22"/>
                <w:szCs w:val="22"/>
                <w:lang w:val="en-US" w:eastAsia="en-US"/>
              </w:rPr>
            </w:pPr>
          </w:p>
          <w:p w:rsidR="00794BAE" w:rsidRPr="00794BAE" w:rsidRDefault="00794BAE" w:rsidP="00167B53">
            <w:pPr>
              <w:pStyle w:val="ListParagraph"/>
              <w:numPr>
                <w:ilvl w:val="0"/>
                <w:numId w:val="75"/>
              </w:numPr>
              <w:suppressAutoHyphens w:val="0"/>
              <w:autoSpaceDE w:val="0"/>
              <w:autoSpaceDN w:val="0"/>
              <w:adjustRightInd w:val="0"/>
              <w:ind w:left="432"/>
              <w:contextualSpacing w:val="0"/>
              <w:rPr>
                <w:ins w:id="1672" w:author="KHADIJAH" w:date="2016-04-26T14:56:00Z"/>
                <w:rFonts w:ascii="Arial" w:hAnsi="Arial" w:cs="Arial"/>
                <w:vanish/>
                <w:color w:val="000000"/>
                <w:sz w:val="22"/>
                <w:szCs w:val="22"/>
                <w:lang w:val="en-US" w:eastAsia="en-US"/>
              </w:rPr>
            </w:pPr>
          </w:p>
          <w:p w:rsidR="00000000" w:rsidRDefault="00226471">
            <w:pPr>
              <w:pStyle w:val="Default"/>
              <w:numPr>
                <w:ilvl w:val="0"/>
                <w:numId w:val="75"/>
              </w:numPr>
              <w:spacing w:line="276" w:lineRule="auto"/>
              <w:ind w:left="356" w:hanging="284"/>
              <w:rPr>
                <w:ins w:id="1673" w:author="KHADIJAH" w:date="2016-04-26T14:23:00Z"/>
                <w:sz w:val="22"/>
                <w:szCs w:val="22"/>
                <w:rPrChange w:id="1674" w:author="KHADIJAH" w:date="2016-04-26T15:11:00Z">
                  <w:rPr>
                    <w:ins w:id="1675" w:author="KHADIJAH" w:date="2016-04-26T14:23:00Z"/>
                    <w:sz w:val="22"/>
                    <w:szCs w:val="22"/>
                    <w:lang w:eastAsia="ar-SA"/>
                  </w:rPr>
                </w:rPrChange>
              </w:rPr>
              <w:pPrChange w:id="1676" w:author="KHADIJAH" w:date="2016-04-26T14:58:00Z">
                <w:pPr>
                  <w:pStyle w:val="Default"/>
                  <w:numPr>
                    <w:numId w:val="75"/>
                  </w:numPr>
                  <w:suppressAutoHyphens/>
                  <w:ind w:left="432" w:hanging="360"/>
                </w:pPr>
              </w:pPrChange>
            </w:pPr>
            <w:ins w:id="1677" w:author="KHADIJAH" w:date="2016-04-26T14:23:00Z">
              <w:r>
                <w:rPr>
                  <w:sz w:val="22"/>
                  <w:szCs w:val="22"/>
                </w:rPr>
                <w:t>Explain cleanliness and hygiene of work area and tool</w:t>
              </w:r>
            </w:ins>
            <w:ins w:id="1678" w:author="KHADIJAH" w:date="2016-04-26T14:57:00Z">
              <w:r>
                <w:rPr>
                  <w:sz w:val="22"/>
                  <w:szCs w:val="22"/>
                </w:rPr>
                <w:t xml:space="preserve"> such as:</w:t>
              </w:r>
            </w:ins>
          </w:p>
          <w:p w:rsidR="00000000" w:rsidRDefault="00226471">
            <w:pPr>
              <w:pStyle w:val="Default"/>
              <w:numPr>
                <w:ilvl w:val="1"/>
                <w:numId w:val="75"/>
              </w:numPr>
              <w:tabs>
                <w:tab w:val="left" w:pos="1065"/>
              </w:tabs>
              <w:spacing w:line="276" w:lineRule="auto"/>
              <w:ind w:hanging="724"/>
              <w:rPr>
                <w:ins w:id="1679" w:author="KHADIJAH" w:date="2016-04-26T14:58:00Z"/>
                <w:sz w:val="22"/>
                <w:szCs w:val="22"/>
                <w:rPrChange w:id="1680" w:author="KHADIJAH" w:date="2016-04-26T15:11:00Z">
                  <w:rPr>
                    <w:ins w:id="1681" w:author="KHADIJAH" w:date="2016-04-26T14:58:00Z"/>
                    <w:sz w:val="22"/>
                    <w:szCs w:val="22"/>
                    <w:lang w:eastAsia="ar-SA"/>
                  </w:rPr>
                </w:rPrChange>
              </w:rPr>
              <w:pPrChange w:id="1682" w:author="KHADIJAH" w:date="2016-04-26T16:42:00Z">
                <w:pPr>
                  <w:pStyle w:val="Default"/>
                  <w:numPr>
                    <w:numId w:val="76"/>
                  </w:numPr>
                  <w:suppressAutoHyphens/>
                  <w:ind w:left="720" w:hanging="360"/>
                </w:pPr>
              </w:pPrChange>
            </w:pPr>
            <w:ins w:id="1683" w:author="KHADIJAH" w:date="2016-04-26T14:58:00Z">
              <w:r>
                <w:rPr>
                  <w:sz w:val="22"/>
                  <w:szCs w:val="22"/>
                </w:rPr>
                <w:t>U</w:t>
              </w:r>
            </w:ins>
            <w:ins w:id="1684" w:author="KHADIJAH" w:date="2016-04-26T14:23:00Z">
              <w:r>
                <w:rPr>
                  <w:sz w:val="22"/>
                  <w:szCs w:val="22"/>
                </w:rPr>
                <w:t>sing clean sponges</w:t>
              </w:r>
            </w:ins>
          </w:p>
          <w:p w:rsidR="00000000" w:rsidRDefault="00226471">
            <w:pPr>
              <w:pStyle w:val="Default"/>
              <w:numPr>
                <w:ilvl w:val="1"/>
                <w:numId w:val="75"/>
              </w:numPr>
              <w:tabs>
                <w:tab w:val="left" w:pos="1065"/>
              </w:tabs>
              <w:spacing w:line="276" w:lineRule="auto"/>
              <w:ind w:hanging="724"/>
              <w:rPr>
                <w:ins w:id="1685" w:author="KHADIJAH" w:date="2016-04-26T14:58:00Z"/>
                <w:sz w:val="22"/>
                <w:szCs w:val="22"/>
                <w:rPrChange w:id="1686" w:author="KHADIJAH" w:date="2016-04-26T15:11:00Z">
                  <w:rPr>
                    <w:ins w:id="1687" w:author="KHADIJAH" w:date="2016-04-26T14:58:00Z"/>
                    <w:sz w:val="22"/>
                    <w:szCs w:val="22"/>
                    <w:lang w:eastAsia="ar-SA"/>
                  </w:rPr>
                </w:rPrChange>
              </w:rPr>
              <w:pPrChange w:id="1688" w:author="KHADIJAH" w:date="2016-04-26T16:42:00Z">
                <w:pPr>
                  <w:pStyle w:val="Default"/>
                  <w:numPr>
                    <w:numId w:val="76"/>
                  </w:numPr>
                  <w:suppressAutoHyphens/>
                  <w:ind w:left="720" w:hanging="360"/>
                </w:pPr>
              </w:pPrChange>
            </w:pPr>
            <w:ins w:id="1689" w:author="KHADIJAH" w:date="2016-04-26T14:23:00Z">
              <w:r>
                <w:rPr>
                  <w:sz w:val="22"/>
                  <w:szCs w:val="22"/>
                </w:rPr>
                <w:t xml:space="preserve">Decanting all make-up products onto a palette before application </w:t>
              </w:r>
            </w:ins>
          </w:p>
          <w:p w:rsidR="00000000" w:rsidRDefault="00226471">
            <w:pPr>
              <w:pStyle w:val="Default"/>
              <w:numPr>
                <w:ilvl w:val="1"/>
                <w:numId w:val="75"/>
              </w:numPr>
              <w:tabs>
                <w:tab w:val="left" w:pos="1065"/>
              </w:tabs>
              <w:spacing w:line="276" w:lineRule="auto"/>
              <w:ind w:hanging="724"/>
              <w:rPr>
                <w:ins w:id="1690" w:author="KHADIJAH" w:date="2016-04-26T14:58:00Z"/>
                <w:sz w:val="22"/>
                <w:szCs w:val="22"/>
                <w:rPrChange w:id="1691" w:author="KHADIJAH" w:date="2016-04-26T15:11:00Z">
                  <w:rPr>
                    <w:ins w:id="1692" w:author="KHADIJAH" w:date="2016-04-26T14:58:00Z"/>
                    <w:sz w:val="22"/>
                    <w:szCs w:val="22"/>
                    <w:lang w:eastAsia="ar-SA"/>
                  </w:rPr>
                </w:rPrChange>
              </w:rPr>
              <w:pPrChange w:id="1693" w:author="KHADIJAH" w:date="2016-04-26T16:42:00Z">
                <w:pPr>
                  <w:pStyle w:val="Default"/>
                  <w:numPr>
                    <w:numId w:val="76"/>
                  </w:numPr>
                  <w:suppressAutoHyphens/>
                  <w:ind w:left="720" w:hanging="360"/>
                </w:pPr>
              </w:pPrChange>
            </w:pPr>
            <w:ins w:id="1694" w:author="KHADIJAH" w:date="2016-04-26T14:23:00Z">
              <w:r>
                <w:rPr>
                  <w:sz w:val="22"/>
                  <w:szCs w:val="22"/>
                </w:rPr>
                <w:t xml:space="preserve">Using clean tissues and cotton wool </w:t>
              </w:r>
            </w:ins>
          </w:p>
          <w:p w:rsidR="00000000" w:rsidRDefault="00226471">
            <w:pPr>
              <w:pStyle w:val="Default"/>
              <w:numPr>
                <w:ilvl w:val="1"/>
                <w:numId w:val="75"/>
              </w:numPr>
              <w:tabs>
                <w:tab w:val="left" w:pos="1065"/>
              </w:tabs>
              <w:spacing w:line="276" w:lineRule="auto"/>
              <w:ind w:hanging="724"/>
              <w:rPr>
                <w:ins w:id="1695" w:author="KHADIJAH" w:date="2016-04-26T14:58:00Z"/>
                <w:sz w:val="22"/>
                <w:szCs w:val="22"/>
                <w:rPrChange w:id="1696" w:author="KHADIJAH" w:date="2016-04-26T15:11:00Z">
                  <w:rPr>
                    <w:ins w:id="1697" w:author="KHADIJAH" w:date="2016-04-26T14:58:00Z"/>
                    <w:sz w:val="22"/>
                    <w:szCs w:val="22"/>
                    <w:lang w:eastAsia="ar-SA"/>
                  </w:rPr>
                </w:rPrChange>
              </w:rPr>
              <w:pPrChange w:id="1698" w:author="KHADIJAH" w:date="2016-04-26T16:42:00Z">
                <w:pPr>
                  <w:pStyle w:val="Default"/>
                  <w:numPr>
                    <w:numId w:val="76"/>
                  </w:numPr>
                  <w:suppressAutoHyphens/>
                  <w:ind w:left="720" w:hanging="360"/>
                </w:pPr>
              </w:pPrChange>
            </w:pPr>
            <w:ins w:id="1699" w:author="KHADIJAH" w:date="2016-04-26T14:23:00Z">
              <w:r>
                <w:rPr>
                  <w:sz w:val="22"/>
                  <w:szCs w:val="22"/>
                </w:rPr>
                <w:t xml:space="preserve">Washing and sterilising brushes </w:t>
              </w:r>
            </w:ins>
          </w:p>
          <w:p w:rsidR="00000000" w:rsidRDefault="00226471">
            <w:pPr>
              <w:pStyle w:val="Default"/>
              <w:numPr>
                <w:ilvl w:val="1"/>
                <w:numId w:val="75"/>
              </w:numPr>
              <w:tabs>
                <w:tab w:val="left" w:pos="1065"/>
              </w:tabs>
              <w:spacing w:line="276" w:lineRule="auto"/>
              <w:ind w:hanging="724"/>
              <w:rPr>
                <w:ins w:id="1700" w:author="KHADIJAH" w:date="2016-04-26T14:58:00Z"/>
                <w:sz w:val="22"/>
                <w:szCs w:val="22"/>
                <w:rPrChange w:id="1701" w:author="KHADIJAH" w:date="2016-04-26T15:11:00Z">
                  <w:rPr>
                    <w:ins w:id="1702" w:author="KHADIJAH" w:date="2016-04-26T14:58:00Z"/>
                    <w:sz w:val="22"/>
                    <w:szCs w:val="22"/>
                    <w:lang w:eastAsia="ar-SA"/>
                  </w:rPr>
                </w:rPrChange>
              </w:rPr>
              <w:pPrChange w:id="1703" w:author="KHADIJAH" w:date="2016-04-26T16:42:00Z">
                <w:pPr>
                  <w:pStyle w:val="Default"/>
                  <w:numPr>
                    <w:numId w:val="76"/>
                  </w:numPr>
                  <w:suppressAutoHyphens/>
                  <w:ind w:left="720" w:hanging="360"/>
                </w:pPr>
              </w:pPrChange>
            </w:pPr>
            <w:ins w:id="1704" w:author="KHADIJAH" w:date="2016-04-26T14:23:00Z">
              <w:r>
                <w:rPr>
                  <w:sz w:val="22"/>
                  <w:szCs w:val="22"/>
                </w:rPr>
                <w:t>Sharpening lip and eye pencils between use</w:t>
              </w:r>
            </w:ins>
          </w:p>
          <w:p w:rsidR="00000000" w:rsidRDefault="0088546C">
            <w:pPr>
              <w:pStyle w:val="Default"/>
              <w:numPr>
                <w:ilvl w:val="1"/>
                <w:numId w:val="75"/>
              </w:numPr>
              <w:tabs>
                <w:tab w:val="left" w:pos="1065"/>
              </w:tabs>
              <w:spacing w:line="276" w:lineRule="auto"/>
              <w:ind w:hanging="724"/>
              <w:rPr>
                <w:ins w:id="1705" w:author="KHADIJAH" w:date="2016-04-26T14:58:00Z"/>
                <w:sz w:val="22"/>
                <w:szCs w:val="22"/>
              </w:rPr>
              <w:pPrChange w:id="1706" w:author="KHADIJAH" w:date="2016-04-26T16:42:00Z">
                <w:pPr>
                  <w:pStyle w:val="ColorfulList-Accent11"/>
                  <w:numPr>
                    <w:numId w:val="76"/>
                  </w:numPr>
                  <w:tabs>
                    <w:tab w:val="center" w:pos="4680"/>
                    <w:tab w:val="right" w:pos="9360"/>
                  </w:tabs>
                  <w:suppressAutoHyphens w:val="0"/>
                  <w:ind w:hanging="360"/>
                </w:pPr>
              </w:pPrChange>
            </w:pPr>
            <w:ins w:id="1707" w:author="KHADIJAH" w:date="2016-04-26T14:23:00Z">
              <w:r w:rsidRPr="0088546C">
                <w:rPr>
                  <w:sz w:val="22"/>
                  <w:szCs w:val="22"/>
                </w:rPr>
                <w:t xml:space="preserve">Using disposable mascara brushes and not reloading them </w:t>
              </w:r>
            </w:ins>
          </w:p>
          <w:p w:rsidR="00000000" w:rsidRDefault="0088546C">
            <w:pPr>
              <w:pStyle w:val="Default"/>
              <w:numPr>
                <w:ilvl w:val="1"/>
                <w:numId w:val="75"/>
              </w:numPr>
              <w:tabs>
                <w:tab w:val="left" w:pos="1065"/>
              </w:tabs>
              <w:spacing w:line="276" w:lineRule="auto"/>
              <w:ind w:hanging="724"/>
              <w:rPr>
                <w:ins w:id="1708" w:author="KHADIJAH" w:date="2016-04-26T14:58:00Z"/>
                <w:sz w:val="22"/>
                <w:szCs w:val="22"/>
              </w:rPr>
              <w:pPrChange w:id="1709" w:author="KHADIJAH" w:date="2016-04-26T16:42:00Z">
                <w:pPr>
                  <w:pStyle w:val="ColorfulList-Accent11"/>
                  <w:numPr>
                    <w:numId w:val="76"/>
                  </w:numPr>
                  <w:tabs>
                    <w:tab w:val="center" w:pos="4680"/>
                    <w:tab w:val="right" w:pos="9360"/>
                  </w:tabs>
                  <w:suppressAutoHyphens w:val="0"/>
                  <w:ind w:hanging="360"/>
                </w:pPr>
              </w:pPrChange>
            </w:pPr>
            <w:ins w:id="1710" w:author="KHADIJAH" w:date="2016-04-26T14:23:00Z">
              <w:r w:rsidRPr="0088546C">
                <w:rPr>
                  <w:sz w:val="22"/>
                  <w:szCs w:val="22"/>
                  <w:rPrChange w:id="1711" w:author="KHADIJAH" w:date="2016-04-26T15:11:00Z">
                    <w:rPr/>
                  </w:rPrChange>
                </w:rPr>
                <w:t>Using sterilised or disposable applicators</w:t>
              </w:r>
            </w:ins>
          </w:p>
          <w:p w:rsidR="00000000" w:rsidRDefault="0088546C">
            <w:pPr>
              <w:pStyle w:val="Default"/>
              <w:numPr>
                <w:ilvl w:val="1"/>
                <w:numId w:val="75"/>
              </w:numPr>
              <w:tabs>
                <w:tab w:val="left" w:pos="1065"/>
              </w:tabs>
              <w:spacing w:line="276" w:lineRule="auto"/>
              <w:ind w:hanging="724"/>
              <w:rPr>
                <w:ins w:id="1712" w:author="KHADIJAH" w:date="2016-04-26T14:58:00Z"/>
                <w:sz w:val="22"/>
                <w:szCs w:val="22"/>
              </w:rPr>
              <w:pPrChange w:id="1713" w:author="KHADIJAH" w:date="2016-04-26T16:42:00Z">
                <w:pPr>
                  <w:pStyle w:val="ColorfulList-Accent11"/>
                  <w:numPr>
                    <w:numId w:val="76"/>
                  </w:numPr>
                  <w:tabs>
                    <w:tab w:val="center" w:pos="4680"/>
                    <w:tab w:val="right" w:pos="9360"/>
                  </w:tabs>
                  <w:suppressAutoHyphens w:val="0"/>
                  <w:ind w:hanging="360"/>
                </w:pPr>
              </w:pPrChange>
            </w:pPr>
            <w:ins w:id="1714" w:author="KHADIJAH" w:date="2016-04-26T14:23:00Z">
              <w:r w:rsidRPr="0088546C">
                <w:rPr>
                  <w:sz w:val="22"/>
                  <w:szCs w:val="22"/>
                  <w:rPrChange w:id="1715" w:author="KHADIJAH" w:date="2016-04-26T15:11:00Z">
                    <w:rPr/>
                  </w:rPrChange>
                </w:rPr>
                <w:t>Hand sanitizer</w:t>
              </w:r>
            </w:ins>
          </w:p>
          <w:p w:rsidR="00000000" w:rsidRDefault="0088546C">
            <w:pPr>
              <w:pStyle w:val="Default"/>
              <w:numPr>
                <w:ilvl w:val="1"/>
                <w:numId w:val="75"/>
              </w:numPr>
              <w:tabs>
                <w:tab w:val="left" w:pos="1065"/>
              </w:tabs>
              <w:spacing w:line="276" w:lineRule="auto"/>
              <w:ind w:hanging="724"/>
              <w:rPr>
                <w:ins w:id="1716" w:author="KHADIJAH" w:date="2016-04-26T14:23:00Z"/>
                <w:sz w:val="22"/>
                <w:szCs w:val="22"/>
                <w:rPrChange w:id="1717" w:author="KHADIJAH" w:date="2016-04-26T15:11:00Z">
                  <w:rPr>
                    <w:ins w:id="1718" w:author="KHADIJAH" w:date="2016-04-26T14:23:00Z"/>
                    <w:b/>
                  </w:rPr>
                </w:rPrChange>
              </w:rPr>
              <w:pPrChange w:id="1719" w:author="KHADIJAH" w:date="2016-04-26T16:42:00Z">
                <w:pPr>
                  <w:pStyle w:val="ColorfulList-Accent11"/>
                  <w:numPr>
                    <w:numId w:val="76"/>
                  </w:numPr>
                  <w:tabs>
                    <w:tab w:val="center" w:pos="4680"/>
                    <w:tab w:val="right" w:pos="9360"/>
                  </w:tabs>
                  <w:suppressAutoHyphens w:val="0"/>
                  <w:ind w:hanging="360"/>
                </w:pPr>
              </w:pPrChange>
            </w:pPr>
            <w:ins w:id="1720" w:author="KHADIJAH" w:date="2016-04-26T14:23:00Z">
              <w:r w:rsidRPr="0088546C">
                <w:rPr>
                  <w:sz w:val="22"/>
                  <w:szCs w:val="22"/>
                  <w:rPrChange w:id="1721" w:author="KHADIJAH" w:date="2016-04-26T15:11:00Z">
                    <w:rPr/>
                  </w:rPrChange>
                </w:rPr>
                <w:t>Etc</w:t>
              </w:r>
            </w:ins>
          </w:p>
          <w:p w:rsidR="006E55F5" w:rsidRPr="00794BAE" w:rsidDel="00167B53" w:rsidRDefault="0088546C" w:rsidP="00FC0209">
            <w:pPr>
              <w:pStyle w:val="Default"/>
              <w:numPr>
                <w:ilvl w:val="0"/>
                <w:numId w:val="14"/>
              </w:numPr>
              <w:tabs>
                <w:tab w:val="center" w:pos="4680"/>
                <w:tab w:val="right" w:pos="9360"/>
              </w:tabs>
              <w:suppressAutoHyphens/>
              <w:spacing w:line="360" w:lineRule="auto"/>
              <w:rPr>
                <w:del w:id="1722" w:author="KHADIJAH" w:date="2016-04-26T14:23:00Z"/>
                <w:sz w:val="22"/>
                <w:szCs w:val="22"/>
                <w:highlight w:val="yellow"/>
                <w:rPrChange w:id="1723" w:author="KHADIJAH" w:date="2016-04-26T15:11:00Z">
                  <w:rPr>
                    <w:del w:id="1724" w:author="KHADIJAH" w:date="2016-04-26T14:23:00Z"/>
                    <w:sz w:val="22"/>
                    <w:szCs w:val="22"/>
                    <w:lang w:eastAsia="ar-SA"/>
                  </w:rPr>
                </w:rPrChange>
              </w:rPr>
            </w:pPr>
            <w:del w:id="1725" w:author="KHADIJAH" w:date="2016-04-26T14:23:00Z">
              <w:r w:rsidRPr="0088546C">
                <w:rPr>
                  <w:sz w:val="22"/>
                  <w:szCs w:val="22"/>
                  <w:highlight w:val="yellow"/>
                  <w:rPrChange w:id="1726" w:author="KHADIJAH" w:date="2016-04-26T15:11:00Z">
                    <w:rPr>
                      <w:rFonts w:ascii="Times New Roman" w:hAnsi="Times New Roman" w:cs="Times New Roman"/>
                      <w:sz w:val="22"/>
                      <w:szCs w:val="22"/>
                      <w:lang w:val="en-GB"/>
                    </w:rPr>
                  </w:rPrChange>
                </w:rPr>
                <w:delText xml:space="preserve">Explain cleanliness and hygiene of work area and tools. </w:delText>
              </w:r>
            </w:del>
          </w:p>
          <w:p w:rsidR="006E55F5" w:rsidRPr="00794BAE" w:rsidDel="00794BAE" w:rsidRDefault="006E55F5" w:rsidP="00FC548A">
            <w:pPr>
              <w:pStyle w:val="ColorfulList-Accent11"/>
              <w:suppressAutoHyphens w:val="0"/>
              <w:ind w:left="0"/>
              <w:rPr>
                <w:del w:id="1727" w:author="KHADIJAH" w:date="2016-04-26T15:03:00Z"/>
                <w:rFonts w:ascii="Arial" w:hAnsi="Arial" w:cs="Arial"/>
                <w:sz w:val="22"/>
                <w:szCs w:val="22"/>
                <w:lang w:val="en-US"/>
                <w:rPrChange w:id="1728" w:author="KHADIJAH" w:date="2016-04-26T15:11:00Z">
                  <w:rPr>
                    <w:del w:id="1729" w:author="KHADIJAH" w:date="2016-04-26T15:03:00Z"/>
                    <w:rFonts w:ascii="Arial" w:hAnsi="Arial" w:cs="Arial"/>
                    <w:lang w:val="en-US"/>
                  </w:rPr>
                </w:rPrChange>
              </w:rPr>
            </w:pPr>
          </w:p>
          <w:p w:rsidR="00B55432" w:rsidRPr="00794BAE" w:rsidDel="00794BAE" w:rsidRDefault="00B55432" w:rsidP="00FC548A">
            <w:pPr>
              <w:pStyle w:val="ColorfulList-Accent11"/>
              <w:suppressAutoHyphens w:val="0"/>
              <w:ind w:left="0"/>
              <w:rPr>
                <w:del w:id="1730" w:author="KHADIJAH" w:date="2016-04-26T15:03:00Z"/>
                <w:rFonts w:ascii="Arial" w:hAnsi="Arial" w:cs="Arial"/>
                <w:sz w:val="22"/>
                <w:szCs w:val="22"/>
                <w:lang w:val="en-US"/>
                <w:rPrChange w:id="1731" w:author="KHADIJAH" w:date="2016-04-26T15:11:00Z">
                  <w:rPr>
                    <w:del w:id="1732" w:author="KHADIJAH" w:date="2016-04-26T15:03:00Z"/>
                    <w:rFonts w:ascii="Arial" w:hAnsi="Arial" w:cs="Arial"/>
                    <w:lang w:val="en-US"/>
                  </w:rPr>
                </w:rPrChange>
              </w:rPr>
            </w:pPr>
          </w:p>
          <w:p w:rsidR="00B55432" w:rsidRPr="00794BAE" w:rsidRDefault="00B55432" w:rsidP="00FC548A">
            <w:pPr>
              <w:pStyle w:val="ColorfulList-Accent11"/>
              <w:suppressAutoHyphens w:val="0"/>
              <w:ind w:left="0"/>
              <w:rPr>
                <w:rFonts w:ascii="Arial" w:hAnsi="Arial" w:cs="Arial"/>
                <w:sz w:val="22"/>
                <w:szCs w:val="22"/>
                <w:rPrChange w:id="1733" w:author="KHADIJAH" w:date="2016-04-26T15:11:00Z">
                  <w:rPr>
                    <w:rFonts w:ascii="Arial" w:hAnsi="Arial" w:cs="Arial"/>
                  </w:rPr>
                </w:rPrChange>
              </w:rPr>
            </w:pPr>
          </w:p>
        </w:tc>
      </w:tr>
      <w:tr w:rsidR="00515D53" w:rsidRPr="00794BAE" w:rsidTr="00515D53">
        <w:trPr>
          <w:trHeight w:hRule="exact" w:val="567"/>
        </w:trPr>
        <w:tc>
          <w:tcPr>
            <w:tcW w:w="6981" w:type="dxa"/>
            <w:gridSpan w:val="2"/>
            <w:tcBorders>
              <w:top w:val="single" w:sz="4" w:space="0" w:color="auto"/>
              <w:left w:val="single" w:sz="4" w:space="0" w:color="auto"/>
              <w:bottom w:val="single" w:sz="4" w:space="0" w:color="auto"/>
              <w:right w:val="single" w:sz="4" w:space="0" w:color="auto"/>
            </w:tcBorders>
            <w:vAlign w:val="center"/>
          </w:tcPr>
          <w:p w:rsidR="006E55F5" w:rsidRPr="00794BAE" w:rsidRDefault="0088546C" w:rsidP="006E55F5">
            <w:pPr>
              <w:pStyle w:val="ListParagraph"/>
              <w:ind w:left="0"/>
              <w:rPr>
                <w:rFonts w:ascii="Arial" w:hAnsi="Arial" w:cs="Arial"/>
                <w:b/>
                <w:sz w:val="22"/>
                <w:szCs w:val="22"/>
                <w:rPrChange w:id="1734" w:author="KHADIJAH" w:date="2016-04-26T15:11:00Z">
                  <w:rPr>
                    <w:rFonts w:ascii="Arial" w:hAnsi="Arial" w:cs="Arial"/>
                    <w:b/>
                  </w:rPr>
                </w:rPrChange>
              </w:rPr>
            </w:pPr>
            <w:r w:rsidRPr="0088546C">
              <w:rPr>
                <w:rFonts w:ascii="Arial" w:hAnsi="Arial" w:cs="Arial"/>
                <w:b/>
                <w:sz w:val="22"/>
                <w:szCs w:val="22"/>
                <w:rPrChange w:id="1735" w:author="KHADIJAH" w:date="2016-04-26T15:11:00Z">
                  <w:rPr>
                    <w:rFonts w:ascii="Arial" w:hAnsi="Arial" w:cs="Arial"/>
                    <w:b/>
                  </w:rPr>
                </w:rPrChange>
              </w:rPr>
              <w:lastRenderedPageBreak/>
              <w:t xml:space="preserve">Work Activity  7  :  Carry out day and special occasion make-up finishing </w:t>
            </w:r>
          </w:p>
          <w:p w:rsidR="006E55F5" w:rsidRPr="00794BAE" w:rsidRDefault="006E55F5" w:rsidP="00515D53">
            <w:pPr>
              <w:pStyle w:val="ListParagraph"/>
              <w:ind w:left="0"/>
              <w:rPr>
                <w:rFonts w:ascii="Arial" w:hAnsi="Arial" w:cs="Arial"/>
                <w:b/>
                <w:sz w:val="22"/>
                <w:szCs w:val="22"/>
                <w:rPrChange w:id="1736" w:author="KHADIJAH" w:date="2016-04-26T15:11:00Z">
                  <w:rPr>
                    <w:rFonts w:ascii="Arial" w:hAnsi="Arial" w:cs="Arial"/>
                    <w:b/>
                  </w:rPr>
                </w:rPrChange>
              </w:rPr>
            </w:pPr>
          </w:p>
          <w:p w:rsidR="006E55F5" w:rsidRPr="00794BAE" w:rsidRDefault="006E55F5" w:rsidP="006E55F5">
            <w:pPr>
              <w:pStyle w:val="Default"/>
              <w:suppressAutoHyphens/>
              <w:rPr>
                <w:color w:val="auto"/>
                <w:sz w:val="22"/>
                <w:szCs w:val="22"/>
                <w:rPrChange w:id="1737" w:author="KHADIJAH" w:date="2016-04-26T15:11:00Z">
                  <w:rPr>
                    <w:color w:val="auto"/>
                    <w:lang w:eastAsia="ar-SA"/>
                  </w:rPr>
                </w:rPrChange>
              </w:rPr>
            </w:pPr>
          </w:p>
          <w:p w:rsidR="006E55F5" w:rsidRPr="00794BAE" w:rsidRDefault="006E55F5" w:rsidP="006E55F5">
            <w:pPr>
              <w:pStyle w:val="Default"/>
              <w:rPr>
                <w:sz w:val="22"/>
                <w:szCs w:val="22"/>
              </w:rPr>
            </w:pPr>
            <w:r w:rsidRPr="00794BAE">
              <w:rPr>
                <w:sz w:val="22"/>
                <w:szCs w:val="22"/>
              </w:rPr>
              <w:t xml:space="preserve">ii. Technique to create unique make-up colour </w:t>
            </w:r>
          </w:p>
          <w:p w:rsidR="006E55F5" w:rsidRPr="00794BAE" w:rsidRDefault="0088546C" w:rsidP="006E55F5">
            <w:pPr>
              <w:pStyle w:val="Default"/>
              <w:suppressAutoHyphens/>
              <w:rPr>
                <w:sz w:val="22"/>
                <w:szCs w:val="22"/>
                <w:rPrChange w:id="1738" w:author="KHADIJAH" w:date="2016-04-26T15:11:00Z">
                  <w:rPr>
                    <w:sz w:val="22"/>
                    <w:szCs w:val="22"/>
                    <w:lang w:eastAsia="ar-SA"/>
                  </w:rPr>
                </w:rPrChange>
              </w:rPr>
            </w:pPr>
            <w:r w:rsidRPr="0088546C">
              <w:rPr>
                <w:sz w:val="22"/>
                <w:szCs w:val="22"/>
                <w:rPrChange w:id="1739" w:author="KHADIJAH" w:date="2016-04-26T15:11:00Z">
                  <w:rPr>
                    <w:rFonts w:ascii="Times New Roman" w:hAnsi="Times New Roman" w:cs="Times New Roman"/>
                    <w:color w:val="auto"/>
                    <w:sz w:val="22"/>
                    <w:szCs w:val="22"/>
                    <w:lang w:val="en-GB" w:eastAsia="ar-SA"/>
                  </w:rPr>
                </w:rPrChange>
              </w:rPr>
              <w:t xml:space="preserve"> Blending </w:t>
            </w:r>
          </w:p>
          <w:p w:rsidR="006E55F5" w:rsidRPr="00794BAE" w:rsidRDefault="0088546C" w:rsidP="006E55F5">
            <w:pPr>
              <w:pStyle w:val="Default"/>
              <w:suppressAutoHyphens/>
              <w:rPr>
                <w:sz w:val="22"/>
                <w:szCs w:val="22"/>
                <w:rPrChange w:id="1740" w:author="KHADIJAH" w:date="2016-04-26T15:11:00Z">
                  <w:rPr>
                    <w:sz w:val="22"/>
                    <w:szCs w:val="22"/>
                    <w:lang w:eastAsia="ar-SA"/>
                  </w:rPr>
                </w:rPrChange>
              </w:rPr>
            </w:pPr>
            <w:r w:rsidRPr="0088546C">
              <w:rPr>
                <w:sz w:val="22"/>
                <w:szCs w:val="22"/>
                <w:rPrChange w:id="1741" w:author="KHADIJAH" w:date="2016-04-26T15:11:00Z">
                  <w:rPr>
                    <w:rFonts w:ascii="Times New Roman" w:hAnsi="Times New Roman" w:cs="Times New Roman"/>
                    <w:color w:val="auto"/>
                    <w:sz w:val="22"/>
                    <w:szCs w:val="22"/>
                    <w:lang w:val="en-GB" w:eastAsia="ar-SA"/>
                  </w:rPr>
                </w:rPrChange>
              </w:rPr>
              <w:t xml:space="preserve">iii. Eyebrow pencil / powder application. </w:t>
            </w:r>
          </w:p>
          <w:p w:rsidR="006E55F5" w:rsidRPr="00794BAE" w:rsidRDefault="0088546C" w:rsidP="006E55F5">
            <w:pPr>
              <w:pStyle w:val="Default"/>
              <w:suppressAutoHyphens/>
              <w:rPr>
                <w:sz w:val="22"/>
                <w:szCs w:val="22"/>
                <w:rPrChange w:id="1742" w:author="KHADIJAH" w:date="2016-04-26T15:11:00Z">
                  <w:rPr>
                    <w:sz w:val="22"/>
                    <w:szCs w:val="22"/>
                    <w:lang w:eastAsia="ar-SA"/>
                  </w:rPr>
                </w:rPrChange>
              </w:rPr>
            </w:pPr>
            <w:r w:rsidRPr="0088546C">
              <w:rPr>
                <w:sz w:val="22"/>
                <w:szCs w:val="22"/>
                <w:rPrChange w:id="1743" w:author="KHADIJAH" w:date="2016-04-26T15:11:00Z">
                  <w:rPr>
                    <w:rFonts w:ascii="Times New Roman" w:hAnsi="Times New Roman" w:cs="Times New Roman"/>
                    <w:color w:val="auto"/>
                    <w:sz w:val="22"/>
                    <w:szCs w:val="22"/>
                    <w:lang w:val="en-GB" w:eastAsia="ar-SA"/>
                  </w:rPr>
                </w:rPrChange>
              </w:rPr>
              <w:t xml:space="preserve">iv. Eye-shadow application. </w:t>
            </w:r>
          </w:p>
          <w:p w:rsidR="006E55F5" w:rsidRPr="00794BAE" w:rsidRDefault="0088546C" w:rsidP="006E55F5">
            <w:pPr>
              <w:pStyle w:val="Default"/>
              <w:suppressAutoHyphens/>
              <w:rPr>
                <w:sz w:val="22"/>
                <w:szCs w:val="22"/>
                <w:rPrChange w:id="1744" w:author="KHADIJAH" w:date="2016-04-26T15:11:00Z">
                  <w:rPr>
                    <w:sz w:val="22"/>
                    <w:szCs w:val="22"/>
                    <w:lang w:eastAsia="ar-SA"/>
                  </w:rPr>
                </w:rPrChange>
              </w:rPr>
            </w:pPr>
            <w:r w:rsidRPr="0088546C">
              <w:rPr>
                <w:sz w:val="22"/>
                <w:szCs w:val="22"/>
                <w:rPrChange w:id="1745" w:author="KHADIJAH" w:date="2016-04-26T15:11:00Z">
                  <w:rPr>
                    <w:rFonts w:ascii="Times New Roman" w:hAnsi="Times New Roman" w:cs="Times New Roman"/>
                    <w:color w:val="auto"/>
                    <w:sz w:val="22"/>
                    <w:szCs w:val="22"/>
                    <w:lang w:val="en-GB" w:eastAsia="ar-SA"/>
                  </w:rPr>
                </w:rPrChange>
              </w:rPr>
              <w:t xml:space="preserve">v. Eyeliner application. </w:t>
            </w:r>
          </w:p>
          <w:p w:rsidR="006E55F5" w:rsidRPr="00794BAE" w:rsidRDefault="0088546C" w:rsidP="006E55F5">
            <w:pPr>
              <w:pStyle w:val="Default"/>
              <w:suppressAutoHyphens/>
              <w:rPr>
                <w:sz w:val="22"/>
                <w:szCs w:val="22"/>
                <w:rPrChange w:id="1746" w:author="KHADIJAH" w:date="2016-04-26T15:11:00Z">
                  <w:rPr>
                    <w:sz w:val="22"/>
                    <w:szCs w:val="22"/>
                    <w:lang w:eastAsia="ar-SA"/>
                  </w:rPr>
                </w:rPrChange>
              </w:rPr>
            </w:pPr>
            <w:r w:rsidRPr="0088546C">
              <w:rPr>
                <w:sz w:val="22"/>
                <w:szCs w:val="22"/>
                <w:rPrChange w:id="1747" w:author="KHADIJAH" w:date="2016-04-26T15:11:00Z">
                  <w:rPr>
                    <w:rFonts w:ascii="Times New Roman" w:hAnsi="Times New Roman" w:cs="Times New Roman"/>
                    <w:color w:val="auto"/>
                    <w:sz w:val="22"/>
                    <w:szCs w:val="22"/>
                    <w:lang w:val="en-GB" w:eastAsia="ar-SA"/>
                  </w:rPr>
                </w:rPrChange>
              </w:rPr>
              <w:t xml:space="preserve">vi. Mascara application </w:t>
            </w:r>
          </w:p>
          <w:p w:rsidR="006E55F5" w:rsidRPr="00794BAE" w:rsidRDefault="0088546C" w:rsidP="006E55F5">
            <w:pPr>
              <w:pStyle w:val="Default"/>
              <w:suppressAutoHyphens/>
              <w:rPr>
                <w:sz w:val="22"/>
                <w:szCs w:val="22"/>
                <w:rPrChange w:id="1748" w:author="KHADIJAH" w:date="2016-04-26T15:11:00Z">
                  <w:rPr>
                    <w:sz w:val="22"/>
                    <w:szCs w:val="22"/>
                    <w:lang w:eastAsia="ar-SA"/>
                  </w:rPr>
                </w:rPrChange>
              </w:rPr>
            </w:pPr>
            <w:r w:rsidRPr="0088546C">
              <w:rPr>
                <w:sz w:val="22"/>
                <w:szCs w:val="22"/>
                <w:rPrChange w:id="1749" w:author="KHADIJAH" w:date="2016-04-26T15:11:00Z">
                  <w:rPr>
                    <w:rFonts w:ascii="Times New Roman" w:hAnsi="Times New Roman" w:cs="Times New Roman"/>
                    <w:color w:val="auto"/>
                    <w:sz w:val="22"/>
                    <w:szCs w:val="22"/>
                    <w:lang w:val="en-GB" w:eastAsia="ar-SA"/>
                  </w:rPr>
                </w:rPrChange>
              </w:rPr>
              <w:t xml:space="preserve">vii. Blusher application </w:t>
            </w:r>
          </w:p>
          <w:p w:rsidR="006E55F5" w:rsidRPr="00794BAE" w:rsidRDefault="0088546C" w:rsidP="006E55F5">
            <w:pPr>
              <w:pStyle w:val="Default"/>
              <w:suppressAutoHyphens/>
              <w:rPr>
                <w:sz w:val="22"/>
                <w:szCs w:val="22"/>
                <w:rPrChange w:id="1750" w:author="KHADIJAH" w:date="2016-04-26T15:11:00Z">
                  <w:rPr>
                    <w:sz w:val="22"/>
                    <w:szCs w:val="22"/>
                    <w:lang w:eastAsia="ar-SA"/>
                  </w:rPr>
                </w:rPrChange>
              </w:rPr>
            </w:pPr>
            <w:r w:rsidRPr="0088546C">
              <w:rPr>
                <w:sz w:val="22"/>
                <w:szCs w:val="22"/>
                <w:rPrChange w:id="1751" w:author="KHADIJAH" w:date="2016-04-26T15:11:00Z">
                  <w:rPr>
                    <w:rFonts w:ascii="Times New Roman" w:hAnsi="Times New Roman" w:cs="Times New Roman"/>
                    <w:color w:val="auto"/>
                    <w:sz w:val="22"/>
                    <w:szCs w:val="22"/>
                    <w:lang w:val="en-GB" w:eastAsia="ar-SA"/>
                  </w:rPr>
                </w:rPrChange>
              </w:rPr>
              <w:t xml:space="preserve">viii. Lip liner application </w:t>
            </w:r>
          </w:p>
          <w:p w:rsidR="006E55F5" w:rsidRPr="00794BAE" w:rsidRDefault="0088546C" w:rsidP="006E55F5">
            <w:pPr>
              <w:pStyle w:val="Default"/>
              <w:suppressAutoHyphens/>
              <w:rPr>
                <w:sz w:val="22"/>
                <w:szCs w:val="22"/>
                <w:rPrChange w:id="1752" w:author="KHADIJAH" w:date="2016-04-26T15:11:00Z">
                  <w:rPr>
                    <w:sz w:val="22"/>
                    <w:szCs w:val="22"/>
                    <w:lang w:eastAsia="ar-SA"/>
                  </w:rPr>
                </w:rPrChange>
              </w:rPr>
            </w:pPr>
            <w:r w:rsidRPr="0088546C">
              <w:rPr>
                <w:sz w:val="22"/>
                <w:szCs w:val="22"/>
                <w:rPrChange w:id="1753" w:author="KHADIJAH" w:date="2016-04-26T15:11:00Z">
                  <w:rPr>
                    <w:rFonts w:ascii="Times New Roman" w:hAnsi="Times New Roman" w:cs="Times New Roman"/>
                    <w:color w:val="auto"/>
                    <w:sz w:val="22"/>
                    <w:szCs w:val="22"/>
                    <w:lang w:val="en-GB" w:eastAsia="ar-SA"/>
                  </w:rPr>
                </w:rPrChange>
              </w:rPr>
              <w:t xml:space="preserve">ix. Lipstick application </w:t>
            </w:r>
          </w:p>
          <w:p w:rsidR="006E55F5" w:rsidRPr="00794BAE" w:rsidRDefault="0088546C" w:rsidP="006E55F5">
            <w:pPr>
              <w:pStyle w:val="Default"/>
              <w:suppressAutoHyphens/>
              <w:rPr>
                <w:sz w:val="22"/>
                <w:szCs w:val="22"/>
                <w:rPrChange w:id="1754" w:author="KHADIJAH" w:date="2016-04-26T15:11:00Z">
                  <w:rPr>
                    <w:sz w:val="22"/>
                    <w:szCs w:val="22"/>
                    <w:lang w:eastAsia="ar-SA"/>
                  </w:rPr>
                </w:rPrChange>
              </w:rPr>
            </w:pPr>
            <w:r w:rsidRPr="0088546C">
              <w:rPr>
                <w:sz w:val="22"/>
                <w:szCs w:val="22"/>
                <w:rPrChange w:id="1755" w:author="KHADIJAH" w:date="2016-04-26T15:11:00Z">
                  <w:rPr>
                    <w:rFonts w:ascii="Times New Roman" w:hAnsi="Times New Roman" w:cs="Times New Roman"/>
                    <w:color w:val="auto"/>
                    <w:sz w:val="22"/>
                    <w:szCs w:val="22"/>
                    <w:lang w:val="en-GB" w:eastAsia="ar-SA"/>
                  </w:rPr>
                </w:rPrChange>
              </w:rPr>
              <w:t xml:space="preserve">x. Lip gloss application </w:t>
            </w:r>
          </w:p>
          <w:p w:rsidR="006E55F5" w:rsidRPr="00794BAE" w:rsidRDefault="0088546C" w:rsidP="006E55F5">
            <w:pPr>
              <w:pStyle w:val="Default"/>
              <w:suppressAutoHyphens/>
              <w:rPr>
                <w:sz w:val="22"/>
                <w:szCs w:val="22"/>
                <w:rPrChange w:id="1756" w:author="KHADIJAH" w:date="2016-04-26T15:11:00Z">
                  <w:rPr>
                    <w:sz w:val="22"/>
                    <w:szCs w:val="22"/>
                    <w:lang w:eastAsia="ar-SA"/>
                  </w:rPr>
                </w:rPrChange>
              </w:rPr>
            </w:pPr>
            <w:r w:rsidRPr="0088546C">
              <w:rPr>
                <w:sz w:val="22"/>
                <w:szCs w:val="22"/>
                <w:rPrChange w:id="1757" w:author="KHADIJAH" w:date="2016-04-26T15:11:00Z">
                  <w:rPr>
                    <w:rFonts w:ascii="Times New Roman" w:hAnsi="Times New Roman" w:cs="Times New Roman"/>
                    <w:color w:val="auto"/>
                    <w:sz w:val="22"/>
                    <w:szCs w:val="22"/>
                    <w:lang w:val="en-GB" w:eastAsia="ar-SA"/>
                  </w:rPr>
                </w:rPrChange>
              </w:rPr>
              <w:t xml:space="preserve">xi. Fake eye-lashes. </w:t>
            </w:r>
          </w:p>
          <w:p w:rsidR="006E55F5" w:rsidRPr="00794BAE" w:rsidRDefault="0088546C" w:rsidP="006E55F5">
            <w:pPr>
              <w:pStyle w:val="Default"/>
              <w:suppressAutoHyphens/>
              <w:rPr>
                <w:sz w:val="22"/>
                <w:szCs w:val="22"/>
                <w:rPrChange w:id="1758" w:author="KHADIJAH" w:date="2016-04-26T15:11:00Z">
                  <w:rPr>
                    <w:sz w:val="22"/>
                    <w:szCs w:val="22"/>
                    <w:lang w:eastAsia="ar-SA"/>
                  </w:rPr>
                </w:rPrChange>
              </w:rPr>
            </w:pPr>
            <w:r w:rsidRPr="0088546C">
              <w:rPr>
                <w:sz w:val="22"/>
                <w:szCs w:val="22"/>
                <w:rPrChange w:id="1759" w:author="KHADIJAH" w:date="2016-04-26T15:11:00Z">
                  <w:rPr>
                    <w:rFonts w:ascii="Times New Roman" w:hAnsi="Times New Roman" w:cs="Times New Roman"/>
                    <w:color w:val="auto"/>
                    <w:sz w:val="22"/>
                    <w:szCs w:val="22"/>
                    <w:lang w:val="en-GB" w:eastAsia="ar-SA"/>
                  </w:rPr>
                </w:rPrChange>
              </w:rPr>
              <w:t xml:space="preserve">xii. Cleanliness and hygiene of work area and tools. </w:t>
            </w:r>
          </w:p>
          <w:p w:rsidR="00515D53" w:rsidRPr="00794BAE" w:rsidRDefault="00515D53" w:rsidP="00515D53">
            <w:pPr>
              <w:pStyle w:val="ListParagraph"/>
              <w:ind w:left="0"/>
              <w:rPr>
                <w:rFonts w:ascii="Arial" w:hAnsi="Arial" w:cs="Arial"/>
                <w:b/>
                <w:sz w:val="22"/>
                <w:szCs w:val="22"/>
                <w:rPrChange w:id="1760" w:author="KHADIJAH" w:date="2016-04-26T15:11:00Z">
                  <w:rPr>
                    <w:rFonts w:ascii="Arial" w:hAnsi="Arial" w:cs="Arial"/>
                    <w:b/>
                  </w:rPr>
                </w:rPrChange>
              </w:rPr>
            </w:pPr>
          </w:p>
        </w:tc>
        <w:tc>
          <w:tcPr>
            <w:tcW w:w="2559" w:type="dxa"/>
            <w:gridSpan w:val="2"/>
            <w:tcBorders>
              <w:top w:val="single" w:sz="4" w:space="0" w:color="auto"/>
              <w:left w:val="single" w:sz="4" w:space="0" w:color="auto"/>
              <w:bottom w:val="single" w:sz="4" w:space="0" w:color="auto"/>
              <w:right w:val="single" w:sz="4" w:space="0" w:color="auto"/>
            </w:tcBorders>
            <w:vAlign w:val="center"/>
          </w:tcPr>
          <w:p w:rsidR="00515D53" w:rsidRPr="00794BAE" w:rsidRDefault="0088546C" w:rsidP="00FC0209">
            <w:pPr>
              <w:jc w:val="center"/>
              <w:rPr>
                <w:b/>
                <w:sz w:val="22"/>
                <w:szCs w:val="22"/>
                <w:lang w:eastAsia="en-US"/>
                <w:rPrChange w:id="1761" w:author="KHADIJAH" w:date="2016-04-26T15:11:00Z">
                  <w:rPr>
                    <w:b/>
                    <w:lang w:eastAsia="en-US"/>
                  </w:rPr>
                </w:rPrChange>
              </w:rPr>
            </w:pPr>
            <w:r w:rsidRPr="0088546C">
              <w:rPr>
                <w:b/>
                <w:sz w:val="22"/>
                <w:szCs w:val="22"/>
                <w:lang w:eastAsia="en-US"/>
                <w:rPrChange w:id="1762" w:author="KHADIJAH" w:date="2016-04-26T15:11:00Z">
                  <w:rPr>
                    <w:rFonts w:ascii="Times New Roman" w:hAnsi="Times New Roman" w:cs="Times New Roman"/>
                    <w:b/>
                    <w:lang w:val="en-GB" w:eastAsia="en-US"/>
                  </w:rPr>
                </w:rPrChange>
              </w:rPr>
              <w:t>2</w:t>
            </w:r>
          </w:p>
        </w:tc>
      </w:tr>
      <w:tr w:rsidR="00515D53" w:rsidRPr="00794BAE" w:rsidTr="00560B1B">
        <w:trPr>
          <w:trHeight w:val="1070"/>
        </w:trPr>
        <w:tc>
          <w:tcPr>
            <w:tcW w:w="9540" w:type="dxa"/>
            <w:gridSpan w:val="4"/>
            <w:tcBorders>
              <w:top w:val="single" w:sz="4" w:space="0" w:color="auto"/>
              <w:left w:val="single" w:sz="4" w:space="0" w:color="auto"/>
              <w:bottom w:val="single" w:sz="4" w:space="0" w:color="auto"/>
              <w:right w:val="single" w:sz="4" w:space="0" w:color="auto"/>
            </w:tcBorders>
          </w:tcPr>
          <w:p w:rsidR="00515D53" w:rsidRPr="00794BAE" w:rsidDel="00EB6E09" w:rsidRDefault="00515D53" w:rsidP="00FC548A">
            <w:pPr>
              <w:pStyle w:val="ColorfulList-Accent11"/>
              <w:keepNext/>
              <w:keepLines/>
              <w:suppressAutoHyphens w:val="0"/>
              <w:spacing w:before="480"/>
              <w:ind w:left="0"/>
              <w:outlineLvl w:val="0"/>
              <w:rPr>
                <w:del w:id="1763" w:author="KHADIJAH" w:date="2016-04-26T15:49:00Z"/>
                <w:rFonts w:ascii="Arial" w:hAnsi="Arial" w:cs="Arial"/>
                <w:sz w:val="22"/>
                <w:szCs w:val="22"/>
                <w:rPrChange w:id="1764" w:author="KHADIJAH" w:date="2016-04-26T15:11:00Z">
                  <w:rPr>
                    <w:del w:id="1765" w:author="KHADIJAH" w:date="2016-04-26T15:49:00Z"/>
                    <w:rFonts w:ascii="Arial" w:eastAsiaTheme="majorEastAsia" w:hAnsi="Arial" w:cs="Arial"/>
                    <w:b/>
                    <w:bCs/>
                    <w:color w:val="365F91" w:themeColor="accent1" w:themeShade="BF"/>
                    <w:sz w:val="28"/>
                    <w:szCs w:val="28"/>
                  </w:rPr>
                </w:rPrChange>
              </w:rPr>
            </w:pPr>
          </w:p>
          <w:p w:rsidR="00EB6E09" w:rsidRDefault="00EB6E09" w:rsidP="006E55F5">
            <w:pPr>
              <w:rPr>
                <w:ins w:id="1766" w:author="KHADIJAH" w:date="2016-04-26T15:49:00Z"/>
                <w:b/>
                <w:sz w:val="22"/>
                <w:szCs w:val="22"/>
                <w:u w:val="single"/>
              </w:rPr>
            </w:pPr>
          </w:p>
          <w:p w:rsidR="006E55F5" w:rsidRPr="00794BAE" w:rsidRDefault="0088546C" w:rsidP="006E55F5">
            <w:pPr>
              <w:rPr>
                <w:b/>
                <w:sz w:val="22"/>
                <w:szCs w:val="22"/>
                <w:u w:val="single"/>
                <w:rPrChange w:id="1767" w:author="KHADIJAH" w:date="2016-04-26T15:11:00Z">
                  <w:rPr>
                    <w:b/>
                    <w:u w:val="single"/>
                  </w:rPr>
                </w:rPrChange>
              </w:rPr>
            </w:pPr>
            <w:r w:rsidRPr="0088546C">
              <w:rPr>
                <w:b/>
                <w:sz w:val="22"/>
                <w:szCs w:val="22"/>
                <w:u w:val="single"/>
                <w:rPrChange w:id="1768" w:author="KHADIJAH" w:date="2016-04-26T15:11:00Z">
                  <w:rPr>
                    <w:rFonts w:ascii="Times New Roman" w:hAnsi="Times New Roman" w:cs="Times New Roman"/>
                    <w:b/>
                    <w:u w:val="single"/>
                    <w:lang w:val="en-GB"/>
                  </w:rPr>
                </w:rPrChange>
              </w:rPr>
              <w:t>Learning objectives</w:t>
            </w:r>
          </w:p>
          <w:p w:rsidR="006E55F5" w:rsidRPr="00794BAE" w:rsidRDefault="006E55F5" w:rsidP="006E55F5">
            <w:pPr>
              <w:rPr>
                <w:sz w:val="22"/>
                <w:szCs w:val="22"/>
                <w:rPrChange w:id="1769" w:author="KHADIJAH" w:date="2016-04-26T15:11:00Z">
                  <w:rPr/>
                </w:rPrChange>
              </w:rPr>
            </w:pPr>
          </w:p>
          <w:p w:rsidR="006E55F5" w:rsidRPr="00794BAE" w:rsidRDefault="0088546C" w:rsidP="006E55F5">
            <w:pPr>
              <w:rPr>
                <w:sz w:val="22"/>
                <w:szCs w:val="22"/>
                <w:rPrChange w:id="1770" w:author="KHADIJAH" w:date="2016-04-26T15:11:00Z">
                  <w:rPr/>
                </w:rPrChange>
              </w:rPr>
            </w:pPr>
            <w:r w:rsidRPr="0088546C">
              <w:rPr>
                <w:sz w:val="22"/>
                <w:szCs w:val="22"/>
                <w:rPrChange w:id="1771" w:author="KHADIJAH" w:date="2016-04-26T15:11:00Z">
                  <w:rPr>
                    <w:rFonts w:ascii="Times New Roman" w:hAnsi="Times New Roman" w:cs="Times New Roman"/>
                    <w:lang w:val="en-GB"/>
                  </w:rPr>
                </w:rPrChange>
              </w:rPr>
              <w:t>At the end of learning session the apprentice will be able to</w:t>
            </w:r>
          </w:p>
          <w:p w:rsidR="006E55F5" w:rsidRPr="00794BAE" w:rsidRDefault="006E55F5" w:rsidP="00FC548A">
            <w:pPr>
              <w:pStyle w:val="ColorfulList-Accent11"/>
              <w:suppressAutoHyphens w:val="0"/>
              <w:ind w:left="0"/>
              <w:rPr>
                <w:rFonts w:ascii="Arial" w:hAnsi="Arial" w:cs="Arial"/>
                <w:sz w:val="22"/>
                <w:szCs w:val="22"/>
                <w:rPrChange w:id="1772" w:author="KHADIJAH" w:date="2016-04-26T15:11:00Z">
                  <w:rPr>
                    <w:rFonts w:ascii="Arial" w:hAnsi="Arial" w:cs="Arial"/>
                  </w:rPr>
                </w:rPrChange>
              </w:rPr>
            </w:pPr>
          </w:p>
          <w:p w:rsidR="00167B53" w:rsidRPr="00794BAE" w:rsidRDefault="00167B53" w:rsidP="00167B53">
            <w:pPr>
              <w:pStyle w:val="Default"/>
              <w:numPr>
                <w:ilvl w:val="0"/>
                <w:numId w:val="77"/>
              </w:numPr>
              <w:suppressAutoHyphens/>
              <w:rPr>
                <w:ins w:id="1773" w:author="KHADIJAH" w:date="2016-04-26T14:25:00Z"/>
                <w:sz w:val="22"/>
                <w:szCs w:val="22"/>
                <w:rPrChange w:id="1774" w:author="KHADIJAH" w:date="2016-04-26T15:11:00Z">
                  <w:rPr>
                    <w:ins w:id="1775" w:author="KHADIJAH" w:date="2016-04-26T14:25:00Z"/>
                    <w:sz w:val="22"/>
                    <w:szCs w:val="22"/>
                    <w:lang w:eastAsia="ar-SA"/>
                  </w:rPr>
                </w:rPrChange>
              </w:rPr>
            </w:pPr>
            <w:ins w:id="1776" w:author="KHADIJAH" w:date="2016-04-26T14:25:00Z">
              <w:r w:rsidRPr="00794BAE">
                <w:rPr>
                  <w:sz w:val="22"/>
                  <w:szCs w:val="22"/>
                </w:rPr>
                <w:t xml:space="preserve">Understand </w:t>
              </w:r>
            </w:ins>
            <w:ins w:id="1777" w:author="KHADIJAH" w:date="2016-04-26T15:02:00Z">
              <w:r w:rsidR="00794BAE" w:rsidRPr="00794BAE">
                <w:rPr>
                  <w:sz w:val="22"/>
                  <w:szCs w:val="22"/>
                </w:rPr>
                <w:t xml:space="preserve">day and special </w:t>
              </w:r>
            </w:ins>
            <w:ins w:id="1778" w:author="KHADIJAH" w:date="2016-04-26T15:04:00Z">
              <w:r w:rsidR="0088546C" w:rsidRPr="0088546C">
                <w:rPr>
                  <w:sz w:val="22"/>
                  <w:szCs w:val="22"/>
                  <w:rPrChange w:id="1779" w:author="KHADIJAH" w:date="2016-04-26T15:11:00Z">
                    <w:rPr>
                      <w:rFonts w:ascii="Times New Roman" w:hAnsi="Times New Roman" w:cs="Times New Roman"/>
                      <w:color w:val="auto"/>
                      <w:sz w:val="22"/>
                      <w:szCs w:val="22"/>
                      <w:lang w:val="en-GB" w:eastAsia="ar-SA"/>
                    </w:rPr>
                  </w:rPrChange>
                </w:rPr>
                <w:t xml:space="preserve">occasion </w:t>
              </w:r>
            </w:ins>
            <w:ins w:id="1780" w:author="KHADIJAH" w:date="2016-04-26T14:25:00Z">
              <w:r w:rsidR="0088546C" w:rsidRPr="0088546C">
                <w:rPr>
                  <w:sz w:val="22"/>
                  <w:szCs w:val="22"/>
                  <w:rPrChange w:id="1781" w:author="KHADIJAH" w:date="2016-04-26T15:11:00Z">
                    <w:rPr>
                      <w:rFonts w:ascii="Times New Roman" w:hAnsi="Times New Roman" w:cs="Times New Roman"/>
                      <w:color w:val="auto"/>
                      <w:sz w:val="22"/>
                      <w:szCs w:val="22"/>
                      <w:lang w:val="en-GB" w:eastAsia="ar-SA"/>
                    </w:rPr>
                  </w:rPrChange>
                </w:rPr>
                <w:t>make-up final touch:</w:t>
              </w:r>
            </w:ins>
          </w:p>
          <w:p w:rsidR="00000000" w:rsidRDefault="00226471">
            <w:pPr>
              <w:pStyle w:val="Default"/>
              <w:numPr>
                <w:ilvl w:val="1"/>
                <w:numId w:val="77"/>
              </w:numPr>
              <w:spacing w:line="276" w:lineRule="auto"/>
              <w:rPr>
                <w:ins w:id="1782" w:author="KHADIJAH" w:date="2016-04-26T14:25:00Z"/>
                <w:sz w:val="22"/>
                <w:szCs w:val="22"/>
                <w:rPrChange w:id="1783" w:author="KHADIJAH" w:date="2016-04-26T15:11:00Z">
                  <w:rPr>
                    <w:ins w:id="1784" w:author="KHADIJAH" w:date="2016-04-26T14:25:00Z"/>
                    <w:sz w:val="22"/>
                    <w:szCs w:val="22"/>
                    <w:lang w:eastAsia="ar-SA"/>
                  </w:rPr>
                </w:rPrChange>
              </w:rPr>
              <w:pPrChange w:id="1785" w:author="KHADIJAH" w:date="2016-04-26T16:42:00Z">
                <w:pPr>
                  <w:pStyle w:val="Default"/>
                  <w:numPr>
                    <w:ilvl w:val="1"/>
                    <w:numId w:val="77"/>
                  </w:numPr>
                  <w:suppressAutoHyphens/>
                  <w:ind w:left="792" w:hanging="432"/>
                </w:pPr>
              </w:pPrChange>
            </w:pPr>
            <w:ins w:id="1786" w:author="KHADIJAH" w:date="2016-04-26T14:25:00Z">
              <w:r>
                <w:rPr>
                  <w:sz w:val="22"/>
                  <w:szCs w:val="22"/>
                </w:rPr>
                <w:t xml:space="preserve">Purpose </w:t>
              </w:r>
            </w:ins>
          </w:p>
          <w:p w:rsidR="00000000" w:rsidRDefault="00226471">
            <w:pPr>
              <w:pStyle w:val="Default"/>
              <w:numPr>
                <w:ilvl w:val="1"/>
                <w:numId w:val="77"/>
              </w:numPr>
              <w:spacing w:line="276" w:lineRule="auto"/>
              <w:rPr>
                <w:ins w:id="1787" w:author="KHADIJAH" w:date="2016-04-26T14:25:00Z"/>
                <w:sz w:val="22"/>
                <w:szCs w:val="22"/>
                <w:rPrChange w:id="1788" w:author="KHADIJAH" w:date="2016-04-26T15:11:00Z">
                  <w:rPr>
                    <w:ins w:id="1789" w:author="KHADIJAH" w:date="2016-04-26T14:25:00Z"/>
                    <w:sz w:val="22"/>
                    <w:szCs w:val="22"/>
                    <w:lang w:eastAsia="ar-SA"/>
                  </w:rPr>
                </w:rPrChange>
              </w:rPr>
              <w:pPrChange w:id="1790" w:author="KHADIJAH" w:date="2016-04-26T16:42:00Z">
                <w:pPr>
                  <w:pStyle w:val="Default"/>
                  <w:numPr>
                    <w:ilvl w:val="1"/>
                    <w:numId w:val="77"/>
                  </w:numPr>
                  <w:suppressAutoHyphens/>
                  <w:ind w:left="792" w:hanging="432"/>
                </w:pPr>
              </w:pPrChange>
            </w:pPr>
            <w:ins w:id="1791" w:author="KHADIJAH" w:date="2016-04-26T14:25:00Z">
              <w:r>
                <w:rPr>
                  <w:sz w:val="22"/>
                  <w:szCs w:val="22"/>
                </w:rPr>
                <w:t xml:space="preserve">Technique </w:t>
              </w:r>
            </w:ins>
          </w:p>
          <w:p w:rsidR="00000000" w:rsidRDefault="00226471">
            <w:pPr>
              <w:pStyle w:val="Default"/>
              <w:numPr>
                <w:ilvl w:val="1"/>
                <w:numId w:val="77"/>
              </w:numPr>
              <w:spacing w:line="276" w:lineRule="auto"/>
              <w:rPr>
                <w:ins w:id="1792" w:author="KHADIJAH" w:date="2016-04-26T14:25:00Z"/>
                <w:sz w:val="22"/>
                <w:szCs w:val="22"/>
                <w:rPrChange w:id="1793" w:author="KHADIJAH" w:date="2016-04-26T15:11:00Z">
                  <w:rPr>
                    <w:ins w:id="1794" w:author="KHADIJAH" w:date="2016-04-26T14:25:00Z"/>
                    <w:sz w:val="22"/>
                    <w:szCs w:val="22"/>
                    <w:lang w:eastAsia="ar-SA"/>
                  </w:rPr>
                </w:rPrChange>
              </w:rPr>
              <w:pPrChange w:id="1795" w:author="KHADIJAH" w:date="2016-04-26T16:42:00Z">
                <w:pPr>
                  <w:pStyle w:val="Default"/>
                  <w:numPr>
                    <w:ilvl w:val="1"/>
                    <w:numId w:val="77"/>
                  </w:numPr>
                  <w:suppressAutoHyphens/>
                  <w:ind w:left="792" w:hanging="432"/>
                </w:pPr>
              </w:pPrChange>
            </w:pPr>
            <w:ins w:id="1796" w:author="KHADIJAH" w:date="2016-04-26T14:25:00Z">
              <w:r>
                <w:rPr>
                  <w:sz w:val="22"/>
                  <w:szCs w:val="22"/>
                </w:rPr>
                <w:t>Outcome Expectation:</w:t>
              </w:r>
            </w:ins>
          </w:p>
          <w:p w:rsidR="00000000" w:rsidRDefault="00226471">
            <w:pPr>
              <w:pStyle w:val="Default"/>
              <w:numPr>
                <w:ilvl w:val="2"/>
                <w:numId w:val="77"/>
              </w:numPr>
              <w:spacing w:line="276" w:lineRule="auto"/>
              <w:rPr>
                <w:ins w:id="1797" w:author="KHADIJAH" w:date="2016-04-26T14:25:00Z"/>
                <w:sz w:val="22"/>
                <w:szCs w:val="22"/>
                <w:rPrChange w:id="1798" w:author="KHADIJAH" w:date="2016-04-26T15:11:00Z">
                  <w:rPr>
                    <w:ins w:id="1799" w:author="KHADIJAH" w:date="2016-04-26T14:25:00Z"/>
                    <w:sz w:val="22"/>
                    <w:szCs w:val="22"/>
                    <w:lang w:eastAsia="ar-SA"/>
                  </w:rPr>
                </w:rPrChange>
              </w:rPr>
              <w:pPrChange w:id="1800" w:author="KHADIJAH" w:date="2016-04-26T16:42:00Z">
                <w:pPr>
                  <w:pStyle w:val="Default"/>
                  <w:numPr>
                    <w:ilvl w:val="2"/>
                    <w:numId w:val="77"/>
                  </w:numPr>
                  <w:suppressAutoHyphens/>
                  <w:ind w:left="1224" w:hanging="504"/>
                </w:pPr>
              </w:pPrChange>
            </w:pPr>
            <w:ins w:id="1801" w:author="KHADIJAH" w:date="2016-04-26T14:25:00Z">
              <w:r>
                <w:rPr>
                  <w:sz w:val="22"/>
                  <w:szCs w:val="22"/>
                </w:rPr>
                <w:t>In-line with the theme of the photo shoots make-up</w:t>
              </w:r>
            </w:ins>
          </w:p>
          <w:p w:rsidR="00000000" w:rsidRDefault="00226471">
            <w:pPr>
              <w:pStyle w:val="Default"/>
              <w:numPr>
                <w:ilvl w:val="2"/>
                <w:numId w:val="77"/>
              </w:numPr>
              <w:spacing w:line="276" w:lineRule="auto"/>
              <w:rPr>
                <w:ins w:id="1802" w:author="KHADIJAH" w:date="2016-04-26T14:25:00Z"/>
                <w:sz w:val="22"/>
                <w:szCs w:val="22"/>
                <w:rPrChange w:id="1803" w:author="KHADIJAH" w:date="2016-04-26T15:11:00Z">
                  <w:rPr>
                    <w:ins w:id="1804" w:author="KHADIJAH" w:date="2016-04-26T14:25:00Z"/>
                    <w:sz w:val="22"/>
                    <w:szCs w:val="22"/>
                    <w:lang w:eastAsia="ar-SA"/>
                  </w:rPr>
                </w:rPrChange>
              </w:rPr>
              <w:pPrChange w:id="1805" w:author="KHADIJAH" w:date="2016-04-26T16:42:00Z">
                <w:pPr>
                  <w:pStyle w:val="Default"/>
                  <w:numPr>
                    <w:ilvl w:val="2"/>
                    <w:numId w:val="77"/>
                  </w:numPr>
                  <w:suppressAutoHyphens/>
                  <w:ind w:left="1224" w:hanging="504"/>
                </w:pPr>
              </w:pPrChange>
            </w:pPr>
            <w:ins w:id="1806" w:author="KHADIJAH" w:date="2016-04-26T14:25:00Z">
              <w:r>
                <w:rPr>
                  <w:sz w:val="22"/>
                  <w:szCs w:val="22"/>
                </w:rPr>
                <w:t>Colors balancing</w:t>
              </w:r>
            </w:ins>
          </w:p>
          <w:p w:rsidR="00000000" w:rsidRDefault="00226471">
            <w:pPr>
              <w:pStyle w:val="Default"/>
              <w:numPr>
                <w:ilvl w:val="2"/>
                <w:numId w:val="77"/>
              </w:numPr>
              <w:spacing w:line="276" w:lineRule="auto"/>
              <w:rPr>
                <w:ins w:id="1807" w:author="KHADIJAH" w:date="2016-04-26T14:25:00Z"/>
                <w:sz w:val="22"/>
                <w:szCs w:val="22"/>
                <w:rPrChange w:id="1808" w:author="KHADIJAH" w:date="2016-04-26T15:11:00Z">
                  <w:rPr>
                    <w:ins w:id="1809" w:author="KHADIJAH" w:date="2016-04-26T14:25:00Z"/>
                    <w:sz w:val="22"/>
                    <w:szCs w:val="22"/>
                    <w:lang w:eastAsia="ar-SA"/>
                  </w:rPr>
                </w:rPrChange>
              </w:rPr>
              <w:pPrChange w:id="1810" w:author="KHADIJAH" w:date="2016-04-26T16:42:00Z">
                <w:pPr>
                  <w:pStyle w:val="Default"/>
                  <w:numPr>
                    <w:ilvl w:val="2"/>
                    <w:numId w:val="77"/>
                  </w:numPr>
                  <w:suppressAutoHyphens/>
                  <w:ind w:left="1224" w:hanging="504"/>
                </w:pPr>
              </w:pPrChange>
            </w:pPr>
            <w:ins w:id="1811" w:author="KHADIJAH" w:date="2016-04-26T14:25:00Z">
              <w:r>
                <w:rPr>
                  <w:sz w:val="22"/>
                  <w:szCs w:val="22"/>
                </w:rPr>
                <w:t>Makeup drawings, accessories balancing / scaling</w:t>
              </w:r>
            </w:ins>
          </w:p>
          <w:p w:rsidR="00000000" w:rsidRDefault="00226471">
            <w:pPr>
              <w:pStyle w:val="Default"/>
              <w:numPr>
                <w:ilvl w:val="2"/>
                <w:numId w:val="77"/>
              </w:numPr>
              <w:spacing w:line="276" w:lineRule="auto"/>
              <w:rPr>
                <w:ins w:id="1812" w:author="KHADIJAH" w:date="2016-04-26T14:25:00Z"/>
                <w:sz w:val="22"/>
                <w:szCs w:val="22"/>
                <w:rPrChange w:id="1813" w:author="KHADIJAH" w:date="2016-04-26T15:11:00Z">
                  <w:rPr>
                    <w:ins w:id="1814" w:author="KHADIJAH" w:date="2016-04-26T14:25:00Z"/>
                    <w:sz w:val="22"/>
                    <w:szCs w:val="22"/>
                    <w:lang w:eastAsia="ar-SA"/>
                  </w:rPr>
                </w:rPrChange>
              </w:rPr>
              <w:pPrChange w:id="1815" w:author="KHADIJAH" w:date="2016-04-26T16:42:00Z">
                <w:pPr>
                  <w:pStyle w:val="Default"/>
                  <w:numPr>
                    <w:ilvl w:val="2"/>
                    <w:numId w:val="77"/>
                  </w:numPr>
                  <w:suppressAutoHyphens/>
                  <w:ind w:left="1224" w:hanging="504"/>
                </w:pPr>
              </w:pPrChange>
            </w:pPr>
            <w:ins w:id="1816" w:author="KHADIJAH" w:date="2016-04-26T14:25:00Z">
              <w:r>
                <w:rPr>
                  <w:sz w:val="22"/>
                  <w:szCs w:val="22"/>
                </w:rPr>
                <w:t>Sharpness of the high fashion makeup</w:t>
              </w:r>
            </w:ins>
          </w:p>
          <w:p w:rsidR="00000000" w:rsidRDefault="00226471">
            <w:pPr>
              <w:pStyle w:val="Default"/>
              <w:numPr>
                <w:ilvl w:val="2"/>
                <w:numId w:val="77"/>
              </w:numPr>
              <w:spacing w:line="276" w:lineRule="auto"/>
              <w:rPr>
                <w:ins w:id="1817" w:author="KHADIJAH" w:date="2016-04-26T14:25:00Z"/>
                <w:sz w:val="22"/>
                <w:szCs w:val="22"/>
                <w:rPrChange w:id="1818" w:author="KHADIJAH" w:date="2016-04-26T15:11:00Z">
                  <w:rPr>
                    <w:ins w:id="1819" w:author="KHADIJAH" w:date="2016-04-26T14:25:00Z"/>
                    <w:sz w:val="22"/>
                    <w:szCs w:val="22"/>
                    <w:lang w:eastAsia="ar-SA"/>
                  </w:rPr>
                </w:rPrChange>
              </w:rPr>
              <w:pPrChange w:id="1820" w:author="KHADIJAH" w:date="2016-04-26T16:42:00Z">
                <w:pPr>
                  <w:pStyle w:val="Default"/>
                  <w:numPr>
                    <w:ilvl w:val="2"/>
                    <w:numId w:val="77"/>
                  </w:numPr>
                  <w:suppressAutoHyphens/>
                  <w:ind w:left="1224" w:hanging="504"/>
                </w:pPr>
              </w:pPrChange>
            </w:pPr>
            <w:ins w:id="1821" w:author="KHADIJAH" w:date="2016-04-26T14:25:00Z">
              <w:r>
                <w:rPr>
                  <w:sz w:val="22"/>
                  <w:szCs w:val="22"/>
                </w:rPr>
                <w:t>Effect of the makeup</w:t>
              </w:r>
            </w:ins>
          </w:p>
          <w:p w:rsidR="00000000" w:rsidRDefault="00226471">
            <w:pPr>
              <w:pStyle w:val="Default"/>
              <w:numPr>
                <w:ilvl w:val="1"/>
                <w:numId w:val="88"/>
              </w:numPr>
              <w:spacing w:line="276" w:lineRule="auto"/>
              <w:rPr>
                <w:ins w:id="1822" w:author="KHADIJAH" w:date="2016-04-26T15:04:00Z"/>
                <w:sz w:val="22"/>
                <w:szCs w:val="22"/>
                <w:rPrChange w:id="1823" w:author="KHADIJAH" w:date="2016-04-26T15:11:00Z">
                  <w:rPr>
                    <w:ins w:id="1824" w:author="KHADIJAH" w:date="2016-04-26T15:04:00Z"/>
                    <w:sz w:val="22"/>
                    <w:szCs w:val="22"/>
                    <w:lang w:eastAsia="ar-SA"/>
                  </w:rPr>
                </w:rPrChange>
              </w:rPr>
              <w:pPrChange w:id="1825" w:author="KHADIJAH" w:date="2016-04-26T16:42:00Z">
                <w:pPr>
                  <w:pStyle w:val="Default"/>
                  <w:suppressAutoHyphens/>
                  <w:ind w:left="360"/>
                </w:pPr>
              </w:pPrChange>
            </w:pPr>
            <w:ins w:id="1826" w:author="KHADIJAH" w:date="2016-04-26T15:04:00Z">
              <w:r>
                <w:rPr>
                  <w:sz w:val="22"/>
                  <w:szCs w:val="22"/>
                </w:rPr>
                <w:t>Etc.</w:t>
              </w:r>
            </w:ins>
          </w:p>
          <w:p w:rsidR="00794BAE" w:rsidRPr="00794BAE" w:rsidRDefault="00794BAE" w:rsidP="00167B53">
            <w:pPr>
              <w:pStyle w:val="Default"/>
              <w:suppressAutoHyphens/>
              <w:ind w:left="360"/>
              <w:rPr>
                <w:ins w:id="1827" w:author="KHADIJAH" w:date="2016-04-26T15:05:00Z"/>
                <w:sz w:val="22"/>
                <w:szCs w:val="22"/>
                <w:rPrChange w:id="1828" w:author="KHADIJAH" w:date="2016-04-26T15:11:00Z">
                  <w:rPr>
                    <w:ins w:id="1829" w:author="KHADIJAH" w:date="2016-04-26T15:05:00Z"/>
                    <w:sz w:val="22"/>
                    <w:szCs w:val="22"/>
                    <w:lang w:eastAsia="ar-SA"/>
                  </w:rPr>
                </w:rPrChange>
              </w:rPr>
            </w:pPr>
          </w:p>
          <w:p w:rsidR="00000000" w:rsidRDefault="00226471">
            <w:pPr>
              <w:pStyle w:val="Default"/>
              <w:numPr>
                <w:ilvl w:val="0"/>
                <w:numId w:val="77"/>
              </w:numPr>
              <w:spacing w:line="360" w:lineRule="auto"/>
              <w:rPr>
                <w:ins w:id="1830" w:author="KHADIJAH" w:date="2016-04-26T14:25:00Z"/>
                <w:sz w:val="22"/>
                <w:szCs w:val="22"/>
                <w:lang w:eastAsia="ar-SA"/>
              </w:rPr>
              <w:pPrChange w:id="1831" w:author="KHADIJAH" w:date="2016-04-26T15:12:00Z">
                <w:pPr>
                  <w:pStyle w:val="Default"/>
                  <w:numPr>
                    <w:numId w:val="77"/>
                  </w:numPr>
                  <w:suppressAutoHyphens/>
                  <w:ind w:left="360" w:hanging="360"/>
                </w:pPr>
              </w:pPrChange>
            </w:pPr>
            <w:ins w:id="1832" w:author="KHADIJAH" w:date="2016-04-26T14:25:00Z">
              <w:r>
                <w:rPr>
                  <w:sz w:val="22"/>
                  <w:szCs w:val="22"/>
                </w:rPr>
                <w:t xml:space="preserve">Explain </w:t>
              </w:r>
            </w:ins>
            <w:ins w:id="1833" w:author="KHADIJAH" w:date="2016-04-26T15:11:00Z">
              <w:r w:rsidR="0022481D">
                <w:rPr>
                  <w:sz w:val="22"/>
                  <w:szCs w:val="22"/>
                </w:rPr>
                <w:t>day and special occasion m</w:t>
              </w:r>
            </w:ins>
            <w:ins w:id="1834" w:author="KHADIJAH" w:date="2016-04-26T14:25:00Z">
              <w:r w:rsidR="00167B53" w:rsidRPr="00794BAE">
                <w:rPr>
                  <w:sz w:val="22"/>
                  <w:szCs w:val="22"/>
                </w:rPr>
                <w:t>ake-up finishing products, such as :</w:t>
              </w:r>
            </w:ins>
          </w:p>
          <w:p w:rsidR="00000000" w:rsidRDefault="00226471">
            <w:pPr>
              <w:pStyle w:val="Default"/>
              <w:numPr>
                <w:ilvl w:val="1"/>
                <w:numId w:val="77"/>
              </w:numPr>
              <w:spacing w:line="276" w:lineRule="auto"/>
              <w:ind w:left="972" w:hanging="540"/>
              <w:rPr>
                <w:ins w:id="1835" w:author="KHADIJAH" w:date="2016-04-26T14:25:00Z"/>
                <w:sz w:val="22"/>
                <w:szCs w:val="22"/>
                <w:rPrChange w:id="1836" w:author="KHADIJAH" w:date="2016-04-26T15:11:00Z">
                  <w:rPr>
                    <w:ins w:id="1837" w:author="KHADIJAH" w:date="2016-04-26T14:25:00Z"/>
                    <w:sz w:val="22"/>
                    <w:szCs w:val="22"/>
                    <w:lang w:eastAsia="ar-SA"/>
                  </w:rPr>
                </w:rPrChange>
              </w:rPr>
              <w:pPrChange w:id="1838" w:author="KHADIJAH" w:date="2016-04-26T16:42:00Z">
                <w:pPr>
                  <w:pStyle w:val="Default"/>
                  <w:numPr>
                    <w:ilvl w:val="1"/>
                    <w:numId w:val="77"/>
                  </w:numPr>
                  <w:suppressAutoHyphens/>
                  <w:ind w:left="972" w:hanging="540"/>
                </w:pPr>
              </w:pPrChange>
            </w:pPr>
            <w:ins w:id="1839" w:author="KHADIJAH" w:date="2016-04-26T14:25:00Z">
              <w:r>
                <w:rPr>
                  <w:sz w:val="22"/>
                  <w:szCs w:val="22"/>
                </w:rPr>
                <w:t xml:space="preserve">Fixing/ Refresh spray   </w:t>
              </w:r>
            </w:ins>
          </w:p>
          <w:p w:rsidR="00000000" w:rsidRDefault="00226471">
            <w:pPr>
              <w:pStyle w:val="Default"/>
              <w:numPr>
                <w:ilvl w:val="1"/>
                <w:numId w:val="77"/>
              </w:numPr>
              <w:spacing w:line="276" w:lineRule="auto"/>
              <w:ind w:left="972" w:hanging="540"/>
              <w:rPr>
                <w:ins w:id="1840" w:author="KHADIJAH" w:date="2016-04-26T14:25:00Z"/>
                <w:sz w:val="22"/>
                <w:szCs w:val="22"/>
                <w:rPrChange w:id="1841" w:author="KHADIJAH" w:date="2016-04-26T15:11:00Z">
                  <w:rPr>
                    <w:ins w:id="1842" w:author="KHADIJAH" w:date="2016-04-26T14:25:00Z"/>
                    <w:sz w:val="22"/>
                    <w:szCs w:val="22"/>
                    <w:lang w:eastAsia="ar-SA"/>
                  </w:rPr>
                </w:rPrChange>
              </w:rPr>
              <w:pPrChange w:id="1843" w:author="KHADIJAH" w:date="2016-04-26T16:42:00Z">
                <w:pPr>
                  <w:pStyle w:val="Default"/>
                  <w:numPr>
                    <w:ilvl w:val="1"/>
                    <w:numId w:val="77"/>
                  </w:numPr>
                  <w:suppressAutoHyphens/>
                  <w:ind w:left="972" w:hanging="540"/>
                </w:pPr>
              </w:pPrChange>
            </w:pPr>
            <w:ins w:id="1844" w:author="KHADIJAH" w:date="2016-04-26T14:25:00Z">
              <w:r>
                <w:rPr>
                  <w:sz w:val="22"/>
                  <w:szCs w:val="22"/>
                </w:rPr>
                <w:t xml:space="preserve">Refining powder </w:t>
              </w:r>
            </w:ins>
          </w:p>
          <w:p w:rsidR="00000000" w:rsidRDefault="00226471">
            <w:pPr>
              <w:pStyle w:val="Default"/>
              <w:numPr>
                <w:ilvl w:val="1"/>
                <w:numId w:val="77"/>
              </w:numPr>
              <w:spacing w:line="276" w:lineRule="auto"/>
              <w:ind w:left="972" w:hanging="540"/>
              <w:rPr>
                <w:ins w:id="1845" w:author="KHADIJAH" w:date="2016-04-26T14:25:00Z"/>
                <w:sz w:val="22"/>
                <w:szCs w:val="22"/>
                <w:rPrChange w:id="1846" w:author="KHADIJAH" w:date="2016-04-26T15:11:00Z">
                  <w:rPr>
                    <w:ins w:id="1847" w:author="KHADIJAH" w:date="2016-04-26T14:25:00Z"/>
                    <w:sz w:val="22"/>
                    <w:szCs w:val="22"/>
                    <w:lang w:eastAsia="ar-SA"/>
                  </w:rPr>
                </w:rPrChange>
              </w:rPr>
              <w:pPrChange w:id="1848" w:author="KHADIJAH" w:date="2016-04-26T16:42:00Z">
                <w:pPr>
                  <w:pStyle w:val="Default"/>
                  <w:numPr>
                    <w:ilvl w:val="1"/>
                    <w:numId w:val="77"/>
                  </w:numPr>
                  <w:suppressAutoHyphens/>
                  <w:ind w:left="972" w:hanging="540"/>
                </w:pPr>
              </w:pPrChange>
            </w:pPr>
            <w:ins w:id="1849" w:author="KHADIJAH" w:date="2016-04-26T14:25:00Z">
              <w:r>
                <w:rPr>
                  <w:sz w:val="22"/>
                  <w:szCs w:val="22"/>
                </w:rPr>
                <w:t xml:space="preserve">Filler </w:t>
              </w:r>
            </w:ins>
          </w:p>
          <w:p w:rsidR="00000000" w:rsidRDefault="00226471">
            <w:pPr>
              <w:pStyle w:val="Default"/>
              <w:numPr>
                <w:ilvl w:val="1"/>
                <w:numId w:val="77"/>
              </w:numPr>
              <w:spacing w:line="276" w:lineRule="auto"/>
              <w:ind w:left="972" w:hanging="540"/>
              <w:rPr>
                <w:ins w:id="1850" w:author="KHADIJAH" w:date="2016-04-26T14:25:00Z"/>
                <w:sz w:val="22"/>
                <w:szCs w:val="22"/>
                <w:rPrChange w:id="1851" w:author="KHADIJAH" w:date="2016-04-26T15:11:00Z">
                  <w:rPr>
                    <w:ins w:id="1852" w:author="KHADIJAH" w:date="2016-04-26T14:25:00Z"/>
                    <w:sz w:val="22"/>
                    <w:szCs w:val="22"/>
                    <w:lang w:eastAsia="ar-SA"/>
                  </w:rPr>
                </w:rPrChange>
              </w:rPr>
              <w:pPrChange w:id="1853" w:author="KHADIJAH" w:date="2016-04-26T16:42:00Z">
                <w:pPr>
                  <w:pStyle w:val="Default"/>
                  <w:numPr>
                    <w:ilvl w:val="1"/>
                    <w:numId w:val="77"/>
                  </w:numPr>
                  <w:suppressAutoHyphens/>
                  <w:ind w:left="972" w:hanging="540"/>
                </w:pPr>
              </w:pPrChange>
            </w:pPr>
            <w:ins w:id="1854" w:author="KHADIJAH" w:date="2016-04-26T14:25:00Z">
              <w:r>
                <w:rPr>
                  <w:sz w:val="22"/>
                  <w:szCs w:val="22"/>
                </w:rPr>
                <w:t xml:space="preserve">Blusher powder </w:t>
              </w:r>
            </w:ins>
          </w:p>
          <w:p w:rsidR="00000000" w:rsidRDefault="00226471">
            <w:pPr>
              <w:pStyle w:val="Default"/>
              <w:numPr>
                <w:ilvl w:val="1"/>
                <w:numId w:val="77"/>
              </w:numPr>
              <w:spacing w:line="276" w:lineRule="auto"/>
              <w:ind w:left="972" w:hanging="540"/>
              <w:rPr>
                <w:ins w:id="1855" w:author="KHADIJAH" w:date="2016-04-26T14:25:00Z"/>
                <w:sz w:val="22"/>
                <w:szCs w:val="22"/>
                <w:rPrChange w:id="1856" w:author="KHADIJAH" w:date="2016-04-26T15:11:00Z">
                  <w:rPr>
                    <w:ins w:id="1857" w:author="KHADIJAH" w:date="2016-04-26T14:25:00Z"/>
                    <w:sz w:val="22"/>
                    <w:szCs w:val="22"/>
                    <w:lang w:eastAsia="ar-SA"/>
                  </w:rPr>
                </w:rPrChange>
              </w:rPr>
              <w:pPrChange w:id="1858" w:author="KHADIJAH" w:date="2016-04-26T16:42:00Z">
                <w:pPr>
                  <w:pStyle w:val="Default"/>
                  <w:numPr>
                    <w:ilvl w:val="1"/>
                    <w:numId w:val="77"/>
                  </w:numPr>
                  <w:suppressAutoHyphens/>
                  <w:ind w:left="972" w:hanging="540"/>
                </w:pPr>
              </w:pPrChange>
            </w:pPr>
            <w:ins w:id="1859" w:author="KHADIJAH" w:date="2016-04-26T14:25:00Z">
              <w:r>
                <w:rPr>
                  <w:sz w:val="22"/>
                  <w:szCs w:val="22"/>
                </w:rPr>
                <w:t xml:space="preserve">Adhesives </w:t>
              </w:r>
            </w:ins>
          </w:p>
          <w:p w:rsidR="00000000" w:rsidRDefault="00226471">
            <w:pPr>
              <w:pStyle w:val="Default"/>
              <w:numPr>
                <w:ilvl w:val="1"/>
                <w:numId w:val="77"/>
              </w:numPr>
              <w:spacing w:line="276" w:lineRule="auto"/>
              <w:ind w:left="972" w:hanging="540"/>
              <w:rPr>
                <w:ins w:id="1860" w:author="KHADIJAH" w:date="2016-04-26T14:25:00Z"/>
                <w:sz w:val="22"/>
                <w:szCs w:val="22"/>
                <w:rPrChange w:id="1861" w:author="KHADIJAH" w:date="2016-04-26T15:11:00Z">
                  <w:rPr>
                    <w:ins w:id="1862" w:author="KHADIJAH" w:date="2016-04-26T14:25:00Z"/>
                    <w:sz w:val="22"/>
                    <w:szCs w:val="22"/>
                    <w:lang w:eastAsia="ar-SA"/>
                  </w:rPr>
                </w:rPrChange>
              </w:rPr>
              <w:pPrChange w:id="1863" w:author="KHADIJAH" w:date="2016-04-26T16:42:00Z">
                <w:pPr>
                  <w:pStyle w:val="Default"/>
                  <w:numPr>
                    <w:ilvl w:val="1"/>
                    <w:numId w:val="77"/>
                  </w:numPr>
                  <w:suppressAutoHyphens/>
                  <w:ind w:left="972" w:hanging="540"/>
                </w:pPr>
              </w:pPrChange>
            </w:pPr>
            <w:ins w:id="1864" w:author="KHADIJAH" w:date="2016-04-26T14:25:00Z">
              <w:r>
                <w:rPr>
                  <w:sz w:val="22"/>
                  <w:szCs w:val="22"/>
                </w:rPr>
                <w:t xml:space="preserve">Highlighter / shader powder </w:t>
              </w:r>
            </w:ins>
          </w:p>
          <w:p w:rsidR="00000000" w:rsidRDefault="00226471">
            <w:pPr>
              <w:pStyle w:val="Default"/>
              <w:numPr>
                <w:ilvl w:val="1"/>
                <w:numId w:val="77"/>
              </w:numPr>
              <w:spacing w:line="276" w:lineRule="auto"/>
              <w:ind w:left="972" w:hanging="540"/>
              <w:rPr>
                <w:ins w:id="1865" w:author="KHADIJAH" w:date="2016-04-26T14:25:00Z"/>
                <w:sz w:val="22"/>
                <w:szCs w:val="22"/>
                <w:rPrChange w:id="1866" w:author="KHADIJAH" w:date="2016-04-26T15:11:00Z">
                  <w:rPr>
                    <w:ins w:id="1867" w:author="KHADIJAH" w:date="2016-04-26T14:25:00Z"/>
                    <w:sz w:val="22"/>
                    <w:szCs w:val="22"/>
                    <w:lang w:eastAsia="ar-SA"/>
                  </w:rPr>
                </w:rPrChange>
              </w:rPr>
              <w:pPrChange w:id="1868" w:author="KHADIJAH" w:date="2016-04-26T16:42:00Z">
                <w:pPr>
                  <w:pStyle w:val="Default"/>
                  <w:numPr>
                    <w:ilvl w:val="1"/>
                    <w:numId w:val="77"/>
                  </w:numPr>
                  <w:suppressAutoHyphens/>
                  <w:ind w:left="972" w:hanging="540"/>
                </w:pPr>
              </w:pPrChange>
            </w:pPr>
            <w:ins w:id="1869" w:author="KHADIJAH" w:date="2016-04-26T14:25:00Z">
              <w:r>
                <w:rPr>
                  <w:sz w:val="22"/>
                  <w:szCs w:val="22"/>
                </w:rPr>
                <w:t>Shine stopper</w:t>
              </w:r>
            </w:ins>
          </w:p>
          <w:p w:rsidR="00000000" w:rsidRDefault="00226471">
            <w:pPr>
              <w:pStyle w:val="Default"/>
              <w:numPr>
                <w:ilvl w:val="1"/>
                <w:numId w:val="77"/>
              </w:numPr>
              <w:spacing w:line="276" w:lineRule="auto"/>
              <w:ind w:left="972" w:hanging="540"/>
              <w:rPr>
                <w:ins w:id="1870" w:author="KHADIJAH" w:date="2016-04-26T14:25:00Z"/>
                <w:sz w:val="22"/>
                <w:szCs w:val="22"/>
                <w:rPrChange w:id="1871" w:author="KHADIJAH" w:date="2016-04-26T15:11:00Z">
                  <w:rPr>
                    <w:ins w:id="1872" w:author="KHADIJAH" w:date="2016-04-26T14:25:00Z"/>
                    <w:sz w:val="22"/>
                    <w:szCs w:val="22"/>
                    <w:lang w:eastAsia="ar-SA"/>
                  </w:rPr>
                </w:rPrChange>
              </w:rPr>
              <w:pPrChange w:id="1873" w:author="KHADIJAH" w:date="2016-04-26T16:42:00Z">
                <w:pPr>
                  <w:pStyle w:val="Default"/>
                  <w:numPr>
                    <w:ilvl w:val="1"/>
                    <w:numId w:val="77"/>
                  </w:numPr>
                  <w:suppressAutoHyphens/>
                  <w:ind w:left="972" w:hanging="540"/>
                </w:pPr>
              </w:pPrChange>
            </w:pPr>
            <w:ins w:id="1874" w:author="KHADIJAH" w:date="2016-04-26T14:25:00Z">
              <w:r>
                <w:rPr>
                  <w:sz w:val="22"/>
                  <w:szCs w:val="22"/>
                </w:rPr>
                <w:t xml:space="preserve">Finished powder </w:t>
              </w:r>
            </w:ins>
          </w:p>
          <w:p w:rsidR="00000000" w:rsidRDefault="00226471">
            <w:pPr>
              <w:pStyle w:val="Default"/>
              <w:numPr>
                <w:ilvl w:val="1"/>
                <w:numId w:val="77"/>
              </w:numPr>
              <w:spacing w:line="276" w:lineRule="auto"/>
              <w:ind w:left="972" w:hanging="540"/>
              <w:rPr>
                <w:ins w:id="1875" w:author="KHADIJAH" w:date="2016-04-26T14:25:00Z"/>
                <w:sz w:val="22"/>
                <w:szCs w:val="22"/>
                <w:rPrChange w:id="1876" w:author="KHADIJAH" w:date="2016-04-26T15:11:00Z">
                  <w:rPr>
                    <w:ins w:id="1877" w:author="KHADIJAH" w:date="2016-04-26T14:25:00Z"/>
                    <w:sz w:val="22"/>
                    <w:szCs w:val="22"/>
                    <w:lang w:eastAsia="ar-SA"/>
                  </w:rPr>
                </w:rPrChange>
              </w:rPr>
              <w:pPrChange w:id="1878" w:author="KHADIJAH" w:date="2016-04-26T16:42:00Z">
                <w:pPr>
                  <w:pStyle w:val="Default"/>
                  <w:numPr>
                    <w:ilvl w:val="1"/>
                    <w:numId w:val="77"/>
                  </w:numPr>
                  <w:suppressAutoHyphens/>
                  <w:ind w:left="972" w:hanging="540"/>
                </w:pPr>
              </w:pPrChange>
            </w:pPr>
            <w:ins w:id="1879" w:author="KHADIJAH" w:date="2016-04-26T14:25:00Z">
              <w:r>
                <w:rPr>
                  <w:sz w:val="22"/>
                  <w:szCs w:val="22"/>
                </w:rPr>
                <w:t xml:space="preserve">Powder eye shadow </w:t>
              </w:r>
            </w:ins>
          </w:p>
          <w:p w:rsidR="00000000" w:rsidRDefault="00226471">
            <w:pPr>
              <w:pStyle w:val="Default"/>
              <w:numPr>
                <w:ilvl w:val="1"/>
                <w:numId w:val="77"/>
              </w:numPr>
              <w:spacing w:line="276" w:lineRule="auto"/>
              <w:ind w:left="972" w:hanging="540"/>
              <w:rPr>
                <w:ins w:id="1880" w:author="KHADIJAH" w:date="2016-04-26T14:25:00Z"/>
                <w:sz w:val="22"/>
                <w:szCs w:val="22"/>
                <w:rPrChange w:id="1881" w:author="KHADIJAH" w:date="2016-04-26T15:11:00Z">
                  <w:rPr>
                    <w:ins w:id="1882" w:author="KHADIJAH" w:date="2016-04-26T14:25:00Z"/>
                    <w:sz w:val="22"/>
                    <w:szCs w:val="22"/>
                    <w:lang w:eastAsia="ar-SA"/>
                  </w:rPr>
                </w:rPrChange>
              </w:rPr>
              <w:pPrChange w:id="1883" w:author="KHADIJAH" w:date="2016-04-26T16:42:00Z">
                <w:pPr>
                  <w:pStyle w:val="Default"/>
                  <w:numPr>
                    <w:ilvl w:val="1"/>
                    <w:numId w:val="77"/>
                  </w:numPr>
                  <w:suppressAutoHyphens/>
                  <w:ind w:left="972" w:hanging="540"/>
                </w:pPr>
              </w:pPrChange>
            </w:pPr>
            <w:ins w:id="1884" w:author="KHADIJAH" w:date="2016-04-26T14:25:00Z">
              <w:r>
                <w:rPr>
                  <w:sz w:val="22"/>
                  <w:szCs w:val="22"/>
                </w:rPr>
                <w:t>Etc</w:t>
              </w:r>
            </w:ins>
          </w:p>
          <w:p w:rsidR="00167B53" w:rsidRDefault="00167B53" w:rsidP="00167B53">
            <w:pPr>
              <w:pStyle w:val="Default"/>
              <w:rPr>
                <w:ins w:id="1885" w:author="KHADIJAH" w:date="2016-04-26T16:42:00Z"/>
                <w:sz w:val="22"/>
                <w:szCs w:val="22"/>
              </w:rPr>
            </w:pPr>
          </w:p>
          <w:p w:rsidR="00695370" w:rsidRDefault="00695370" w:rsidP="00167B53">
            <w:pPr>
              <w:pStyle w:val="Default"/>
              <w:rPr>
                <w:ins w:id="1886" w:author="KHADIJAH" w:date="2016-04-26T15:12:00Z"/>
                <w:sz w:val="22"/>
                <w:szCs w:val="22"/>
              </w:rPr>
            </w:pPr>
          </w:p>
          <w:p w:rsidR="0022481D" w:rsidRDefault="0022481D" w:rsidP="00167B53">
            <w:pPr>
              <w:pStyle w:val="Default"/>
              <w:rPr>
                <w:ins w:id="1887" w:author="KHADIJAH" w:date="2016-04-26T15:12:00Z"/>
                <w:sz w:val="22"/>
                <w:szCs w:val="22"/>
              </w:rPr>
            </w:pPr>
          </w:p>
          <w:p w:rsidR="0022481D" w:rsidRDefault="0022481D" w:rsidP="00167B53">
            <w:pPr>
              <w:pStyle w:val="Default"/>
              <w:rPr>
                <w:ins w:id="1888" w:author="KHADIJAH" w:date="2016-04-26T15:12:00Z"/>
                <w:sz w:val="22"/>
                <w:szCs w:val="22"/>
              </w:rPr>
            </w:pPr>
          </w:p>
          <w:p w:rsidR="00167B53" w:rsidRPr="00794BAE" w:rsidRDefault="00167B53" w:rsidP="00167B53">
            <w:pPr>
              <w:pStyle w:val="Default"/>
              <w:suppressAutoHyphens/>
              <w:ind w:left="360"/>
              <w:rPr>
                <w:ins w:id="1889" w:author="KHADIJAH" w:date="2016-04-26T14:25:00Z"/>
                <w:sz w:val="22"/>
                <w:szCs w:val="22"/>
                <w:rPrChange w:id="1890" w:author="KHADIJAH" w:date="2016-04-26T15:11:00Z">
                  <w:rPr>
                    <w:ins w:id="1891" w:author="KHADIJAH" w:date="2016-04-26T14:25:00Z"/>
                    <w:lang w:eastAsia="ar-SA"/>
                  </w:rPr>
                </w:rPrChange>
              </w:rPr>
            </w:pPr>
          </w:p>
          <w:p w:rsidR="00000000" w:rsidRDefault="0022481D">
            <w:pPr>
              <w:pStyle w:val="Default"/>
              <w:numPr>
                <w:ilvl w:val="0"/>
                <w:numId w:val="77"/>
              </w:numPr>
              <w:spacing w:line="360" w:lineRule="auto"/>
              <w:rPr>
                <w:ins w:id="1892" w:author="KHADIJAH" w:date="2016-04-26T14:25:00Z"/>
                <w:sz w:val="22"/>
                <w:szCs w:val="22"/>
                <w:lang w:eastAsia="ar-SA"/>
              </w:rPr>
              <w:pPrChange w:id="1893" w:author="KHADIJAH" w:date="2016-04-26T15:16:00Z">
                <w:pPr>
                  <w:pStyle w:val="Default"/>
                  <w:numPr>
                    <w:numId w:val="77"/>
                  </w:numPr>
                  <w:suppressAutoHyphens/>
                  <w:ind w:left="360" w:hanging="360"/>
                </w:pPr>
              </w:pPrChange>
            </w:pPr>
            <w:ins w:id="1894" w:author="KHADIJAH" w:date="2016-04-26T14:25:00Z">
              <w:r>
                <w:rPr>
                  <w:sz w:val="22"/>
                  <w:szCs w:val="22"/>
                </w:rPr>
                <w:lastRenderedPageBreak/>
                <w:t xml:space="preserve">Explain after care advice </w:t>
              </w:r>
            </w:ins>
            <w:ins w:id="1895" w:author="KHADIJAH" w:date="2016-04-26T15:16:00Z">
              <w:r>
                <w:rPr>
                  <w:sz w:val="22"/>
                  <w:szCs w:val="22"/>
                </w:rPr>
                <w:t xml:space="preserve"> below</w:t>
              </w:r>
            </w:ins>
          </w:p>
          <w:p w:rsidR="00000000" w:rsidRDefault="00167B53">
            <w:pPr>
              <w:pStyle w:val="Default"/>
              <w:numPr>
                <w:ilvl w:val="1"/>
                <w:numId w:val="30"/>
              </w:numPr>
              <w:tabs>
                <w:tab w:val="left" w:pos="1065"/>
              </w:tabs>
              <w:spacing w:line="276" w:lineRule="auto"/>
              <w:ind w:left="1065" w:hanging="705"/>
              <w:rPr>
                <w:ins w:id="1896" w:author="KHADIJAH" w:date="2016-04-26T14:25:00Z"/>
                <w:sz w:val="22"/>
                <w:szCs w:val="22"/>
                <w:lang w:eastAsia="ar-SA"/>
              </w:rPr>
              <w:pPrChange w:id="1897" w:author="KHADIJAH" w:date="2016-04-26T16:42:00Z">
                <w:pPr>
                  <w:pStyle w:val="Default"/>
                  <w:suppressAutoHyphens/>
                  <w:ind w:left="1242" w:hanging="810"/>
                </w:pPr>
              </w:pPrChange>
            </w:pPr>
            <w:ins w:id="1898" w:author="KHADIJAH" w:date="2016-04-26T14:25:00Z">
              <w:r w:rsidRPr="00794BAE">
                <w:rPr>
                  <w:sz w:val="22"/>
                  <w:szCs w:val="22"/>
                </w:rPr>
                <w:t>Protection &amp; prevention</w:t>
              </w:r>
            </w:ins>
          </w:p>
          <w:p w:rsidR="00000000" w:rsidRDefault="00226471">
            <w:pPr>
              <w:pStyle w:val="Default"/>
              <w:numPr>
                <w:ilvl w:val="1"/>
                <w:numId w:val="30"/>
              </w:numPr>
              <w:tabs>
                <w:tab w:val="left" w:pos="1065"/>
              </w:tabs>
              <w:spacing w:line="276" w:lineRule="auto"/>
              <w:ind w:left="1065" w:hanging="705"/>
              <w:rPr>
                <w:ins w:id="1899" w:author="KHADIJAH" w:date="2016-04-26T14:25:00Z"/>
                <w:sz w:val="22"/>
                <w:szCs w:val="22"/>
                <w:rPrChange w:id="1900" w:author="KHADIJAH" w:date="2016-04-26T15:11:00Z">
                  <w:rPr>
                    <w:ins w:id="1901" w:author="KHADIJAH" w:date="2016-04-26T14:25:00Z"/>
                    <w:sz w:val="22"/>
                    <w:szCs w:val="22"/>
                    <w:lang w:eastAsia="ar-SA"/>
                  </w:rPr>
                </w:rPrChange>
              </w:rPr>
              <w:pPrChange w:id="1902" w:author="KHADIJAH" w:date="2016-04-26T16:42:00Z">
                <w:pPr>
                  <w:pStyle w:val="Default"/>
                  <w:suppressAutoHyphens/>
                  <w:ind w:left="1242" w:hanging="810"/>
                </w:pPr>
              </w:pPrChange>
            </w:pPr>
            <w:ins w:id="1903" w:author="KHADIJAH" w:date="2016-04-26T14:25:00Z">
              <w:r>
                <w:rPr>
                  <w:sz w:val="22"/>
                  <w:szCs w:val="22"/>
                </w:rPr>
                <w:t>Maintenance</w:t>
              </w:r>
            </w:ins>
          </w:p>
          <w:p w:rsidR="00000000" w:rsidRDefault="00226471">
            <w:pPr>
              <w:pStyle w:val="Default"/>
              <w:numPr>
                <w:ilvl w:val="1"/>
                <w:numId w:val="30"/>
              </w:numPr>
              <w:tabs>
                <w:tab w:val="left" w:pos="1065"/>
              </w:tabs>
              <w:spacing w:line="276" w:lineRule="auto"/>
              <w:ind w:left="1065" w:hanging="705"/>
              <w:rPr>
                <w:ins w:id="1904" w:author="KHADIJAH" w:date="2016-04-26T14:25:00Z"/>
                <w:sz w:val="22"/>
                <w:szCs w:val="22"/>
                <w:rPrChange w:id="1905" w:author="KHADIJAH" w:date="2016-04-26T15:11:00Z">
                  <w:rPr>
                    <w:ins w:id="1906" w:author="KHADIJAH" w:date="2016-04-26T14:25:00Z"/>
                    <w:sz w:val="22"/>
                    <w:szCs w:val="22"/>
                    <w:lang w:eastAsia="ar-SA"/>
                  </w:rPr>
                </w:rPrChange>
              </w:rPr>
              <w:pPrChange w:id="1907" w:author="KHADIJAH" w:date="2016-04-26T16:42:00Z">
                <w:pPr>
                  <w:pStyle w:val="Default"/>
                  <w:suppressAutoHyphens/>
                  <w:ind w:left="1242" w:hanging="810"/>
                </w:pPr>
              </w:pPrChange>
            </w:pPr>
            <w:ins w:id="1908" w:author="KHADIJAH" w:date="2016-04-26T14:25:00Z">
              <w:r>
                <w:rPr>
                  <w:sz w:val="22"/>
                  <w:szCs w:val="22"/>
                </w:rPr>
                <w:t xml:space="preserve">Removing </w:t>
              </w:r>
            </w:ins>
          </w:p>
          <w:p w:rsidR="00000000" w:rsidRDefault="00226471">
            <w:pPr>
              <w:pStyle w:val="Default"/>
              <w:numPr>
                <w:ilvl w:val="1"/>
                <w:numId w:val="30"/>
              </w:numPr>
              <w:tabs>
                <w:tab w:val="left" w:pos="1065"/>
              </w:tabs>
              <w:spacing w:line="276" w:lineRule="auto"/>
              <w:ind w:left="1065" w:hanging="705"/>
              <w:rPr>
                <w:ins w:id="1909" w:author="KHADIJAH" w:date="2016-04-26T14:25:00Z"/>
                <w:sz w:val="22"/>
                <w:szCs w:val="22"/>
                <w:rPrChange w:id="1910" w:author="KHADIJAH" w:date="2016-04-26T15:11:00Z">
                  <w:rPr>
                    <w:ins w:id="1911" w:author="KHADIJAH" w:date="2016-04-26T14:25:00Z"/>
                    <w:sz w:val="22"/>
                    <w:szCs w:val="22"/>
                    <w:lang w:eastAsia="ar-SA"/>
                  </w:rPr>
                </w:rPrChange>
              </w:rPr>
              <w:pPrChange w:id="1912" w:author="KHADIJAH" w:date="2016-04-26T16:42:00Z">
                <w:pPr>
                  <w:pStyle w:val="Default"/>
                  <w:suppressAutoHyphens/>
                  <w:ind w:left="1242" w:hanging="810"/>
                </w:pPr>
              </w:pPrChange>
            </w:pPr>
            <w:ins w:id="1913" w:author="KHADIJAH" w:date="2016-04-26T14:25:00Z">
              <w:r>
                <w:rPr>
                  <w:sz w:val="22"/>
                  <w:szCs w:val="22"/>
                </w:rPr>
                <w:t xml:space="preserve">Home care routine </w:t>
              </w:r>
            </w:ins>
          </w:p>
          <w:p w:rsidR="006E55F5" w:rsidRPr="00794BAE" w:rsidDel="00167B53" w:rsidRDefault="0088546C" w:rsidP="00FC0209">
            <w:pPr>
              <w:pStyle w:val="Default"/>
              <w:numPr>
                <w:ilvl w:val="0"/>
                <w:numId w:val="16"/>
              </w:numPr>
              <w:suppressAutoHyphens/>
              <w:rPr>
                <w:del w:id="1914" w:author="KHADIJAH" w:date="2016-04-26T14:25:00Z"/>
                <w:sz w:val="22"/>
                <w:szCs w:val="22"/>
                <w:highlight w:val="yellow"/>
                <w:rPrChange w:id="1915" w:author="KHADIJAH" w:date="2016-04-26T15:11:00Z">
                  <w:rPr>
                    <w:del w:id="1916" w:author="KHADIJAH" w:date="2016-04-26T14:25:00Z"/>
                    <w:sz w:val="22"/>
                    <w:szCs w:val="22"/>
                    <w:lang w:eastAsia="ar-SA"/>
                  </w:rPr>
                </w:rPrChange>
              </w:rPr>
            </w:pPr>
            <w:del w:id="1917" w:author="KHADIJAH" w:date="2016-04-26T14:25:00Z">
              <w:r w:rsidRPr="0088546C">
                <w:rPr>
                  <w:sz w:val="22"/>
                  <w:szCs w:val="22"/>
                  <w:highlight w:val="yellow"/>
                  <w:rPrChange w:id="1918" w:author="KHADIJAH" w:date="2016-04-26T15:11:00Z">
                    <w:rPr>
                      <w:sz w:val="22"/>
                      <w:szCs w:val="22"/>
                    </w:rPr>
                  </w:rPrChange>
                </w:rPr>
                <w:delText xml:space="preserve">Explain the importance of  make-up final touch-up: </w:delText>
              </w:r>
            </w:del>
          </w:p>
          <w:p w:rsidR="006E55F5" w:rsidRPr="00794BAE" w:rsidDel="00167B53" w:rsidRDefault="0088546C" w:rsidP="00FC0209">
            <w:pPr>
              <w:pStyle w:val="Default"/>
              <w:numPr>
                <w:ilvl w:val="1"/>
                <w:numId w:val="16"/>
              </w:numPr>
              <w:suppressAutoHyphens/>
              <w:rPr>
                <w:del w:id="1919" w:author="KHADIJAH" w:date="2016-04-26T14:25:00Z"/>
                <w:sz w:val="22"/>
                <w:szCs w:val="22"/>
                <w:highlight w:val="yellow"/>
                <w:rPrChange w:id="1920" w:author="KHADIJAH" w:date="2016-04-26T15:11:00Z">
                  <w:rPr>
                    <w:del w:id="1921" w:author="KHADIJAH" w:date="2016-04-26T14:25:00Z"/>
                    <w:sz w:val="22"/>
                    <w:szCs w:val="22"/>
                    <w:lang w:eastAsia="ar-SA"/>
                  </w:rPr>
                </w:rPrChange>
              </w:rPr>
            </w:pPr>
            <w:del w:id="1922" w:author="KHADIJAH" w:date="2016-04-26T14:25:00Z">
              <w:r w:rsidRPr="0088546C">
                <w:rPr>
                  <w:sz w:val="22"/>
                  <w:szCs w:val="22"/>
                  <w:highlight w:val="yellow"/>
                  <w:rPrChange w:id="1923" w:author="KHADIJAH" w:date="2016-04-26T15:11:00Z">
                    <w:rPr>
                      <w:sz w:val="22"/>
                      <w:szCs w:val="22"/>
                    </w:rPr>
                  </w:rPrChange>
                </w:rPr>
                <w:delText xml:space="preserve">Purpose </w:delText>
              </w:r>
            </w:del>
          </w:p>
          <w:p w:rsidR="006E55F5" w:rsidRPr="00794BAE" w:rsidDel="00167B53" w:rsidRDefault="0088546C" w:rsidP="00FC0209">
            <w:pPr>
              <w:pStyle w:val="Default"/>
              <w:numPr>
                <w:ilvl w:val="1"/>
                <w:numId w:val="16"/>
              </w:numPr>
              <w:suppressAutoHyphens/>
              <w:rPr>
                <w:del w:id="1924" w:author="KHADIJAH" w:date="2016-04-26T14:25:00Z"/>
                <w:sz w:val="22"/>
                <w:szCs w:val="22"/>
                <w:highlight w:val="yellow"/>
                <w:rPrChange w:id="1925" w:author="KHADIJAH" w:date="2016-04-26T15:11:00Z">
                  <w:rPr>
                    <w:del w:id="1926" w:author="KHADIJAH" w:date="2016-04-26T14:25:00Z"/>
                    <w:sz w:val="22"/>
                    <w:szCs w:val="22"/>
                    <w:lang w:eastAsia="ar-SA"/>
                  </w:rPr>
                </w:rPrChange>
              </w:rPr>
            </w:pPr>
            <w:del w:id="1927" w:author="KHADIJAH" w:date="2016-04-26T14:25:00Z">
              <w:r w:rsidRPr="0088546C">
                <w:rPr>
                  <w:sz w:val="22"/>
                  <w:szCs w:val="22"/>
                  <w:highlight w:val="yellow"/>
                  <w:rPrChange w:id="1928" w:author="KHADIJAH" w:date="2016-04-26T15:11:00Z">
                    <w:rPr>
                      <w:sz w:val="22"/>
                      <w:szCs w:val="22"/>
                    </w:rPr>
                  </w:rPrChange>
                </w:rPr>
                <w:delText xml:space="preserve">Technique </w:delText>
              </w:r>
            </w:del>
          </w:p>
          <w:p w:rsidR="006E55F5" w:rsidRPr="00794BAE" w:rsidDel="00167B53" w:rsidRDefault="0088546C" w:rsidP="00FC0209">
            <w:pPr>
              <w:pStyle w:val="Default"/>
              <w:numPr>
                <w:ilvl w:val="1"/>
                <w:numId w:val="16"/>
              </w:numPr>
              <w:suppressAutoHyphens/>
              <w:rPr>
                <w:del w:id="1929" w:author="KHADIJAH" w:date="2016-04-26T14:25:00Z"/>
                <w:sz w:val="22"/>
                <w:szCs w:val="22"/>
                <w:highlight w:val="yellow"/>
                <w:rPrChange w:id="1930" w:author="KHADIJAH" w:date="2016-04-26T15:11:00Z">
                  <w:rPr>
                    <w:del w:id="1931" w:author="KHADIJAH" w:date="2016-04-26T14:25:00Z"/>
                    <w:sz w:val="22"/>
                    <w:szCs w:val="22"/>
                    <w:lang w:eastAsia="ar-SA"/>
                  </w:rPr>
                </w:rPrChange>
              </w:rPr>
            </w:pPr>
            <w:del w:id="1932" w:author="KHADIJAH" w:date="2016-04-26T14:25:00Z">
              <w:r w:rsidRPr="0088546C">
                <w:rPr>
                  <w:sz w:val="22"/>
                  <w:szCs w:val="22"/>
                  <w:highlight w:val="yellow"/>
                  <w:rPrChange w:id="1933" w:author="KHADIJAH" w:date="2016-04-26T15:11:00Z">
                    <w:rPr>
                      <w:sz w:val="22"/>
                      <w:szCs w:val="22"/>
                    </w:rPr>
                  </w:rPrChange>
                </w:rPr>
                <w:delText xml:space="preserve">Products of make-up final touch-up, such as: </w:delText>
              </w:r>
            </w:del>
          </w:p>
          <w:p w:rsidR="006E55F5" w:rsidRPr="00794BAE" w:rsidDel="00167B53" w:rsidRDefault="0088546C" w:rsidP="00FC0209">
            <w:pPr>
              <w:pStyle w:val="Default"/>
              <w:numPr>
                <w:ilvl w:val="2"/>
                <w:numId w:val="16"/>
              </w:numPr>
              <w:tabs>
                <w:tab w:val="left" w:pos="1490"/>
              </w:tabs>
              <w:suppressAutoHyphens/>
              <w:ind w:hanging="443"/>
              <w:rPr>
                <w:del w:id="1934" w:author="KHADIJAH" w:date="2016-04-26T14:25:00Z"/>
                <w:sz w:val="22"/>
                <w:szCs w:val="22"/>
                <w:highlight w:val="yellow"/>
                <w:rPrChange w:id="1935" w:author="KHADIJAH" w:date="2016-04-26T15:11:00Z">
                  <w:rPr>
                    <w:del w:id="1936" w:author="KHADIJAH" w:date="2016-04-26T14:25:00Z"/>
                    <w:sz w:val="22"/>
                    <w:szCs w:val="22"/>
                    <w:lang w:eastAsia="ar-SA"/>
                  </w:rPr>
                </w:rPrChange>
              </w:rPr>
            </w:pPr>
            <w:del w:id="1937" w:author="KHADIJAH" w:date="2016-04-26T14:25:00Z">
              <w:r w:rsidRPr="0088546C">
                <w:rPr>
                  <w:sz w:val="22"/>
                  <w:szCs w:val="22"/>
                  <w:highlight w:val="yellow"/>
                  <w:rPrChange w:id="1938" w:author="KHADIJAH" w:date="2016-04-26T15:11:00Z">
                    <w:rPr>
                      <w:sz w:val="22"/>
                      <w:szCs w:val="22"/>
                    </w:rPr>
                  </w:rPrChange>
                </w:rPr>
                <w:delText xml:space="preserve">Charge water </w:delText>
              </w:r>
            </w:del>
          </w:p>
          <w:p w:rsidR="006E55F5" w:rsidRPr="00794BAE" w:rsidDel="00167B53" w:rsidRDefault="0088546C" w:rsidP="009E168E">
            <w:pPr>
              <w:pStyle w:val="Default"/>
              <w:numPr>
                <w:ilvl w:val="2"/>
                <w:numId w:val="16"/>
              </w:numPr>
              <w:tabs>
                <w:tab w:val="left" w:pos="1490"/>
                <w:tab w:val="center" w:pos="4680"/>
                <w:tab w:val="right" w:pos="9360"/>
              </w:tabs>
              <w:suppressAutoHyphens/>
              <w:ind w:hanging="443"/>
              <w:rPr>
                <w:del w:id="1939" w:author="KHADIJAH" w:date="2016-04-26T14:25:00Z"/>
                <w:sz w:val="22"/>
                <w:szCs w:val="22"/>
                <w:highlight w:val="yellow"/>
                <w:rPrChange w:id="1940" w:author="KHADIJAH" w:date="2016-04-26T15:11:00Z">
                  <w:rPr>
                    <w:del w:id="1941" w:author="KHADIJAH" w:date="2016-04-26T14:25:00Z"/>
                    <w:sz w:val="22"/>
                    <w:szCs w:val="22"/>
                    <w:lang w:eastAsia="ar-SA"/>
                  </w:rPr>
                </w:rPrChange>
              </w:rPr>
            </w:pPr>
            <w:del w:id="1942" w:author="KHADIJAH" w:date="2016-04-26T14:25:00Z">
              <w:r w:rsidRPr="0088546C">
                <w:rPr>
                  <w:sz w:val="22"/>
                  <w:szCs w:val="22"/>
                  <w:highlight w:val="yellow"/>
                  <w:rPrChange w:id="1943" w:author="KHADIJAH" w:date="2016-04-26T15:11:00Z">
                    <w:rPr>
                      <w:sz w:val="22"/>
                      <w:szCs w:val="22"/>
                    </w:rPr>
                  </w:rPrChange>
                </w:rPr>
                <w:delText xml:space="preserve">Thermal spray water </w:delText>
              </w:r>
            </w:del>
          </w:p>
          <w:p w:rsidR="009E168E" w:rsidRPr="00794BAE" w:rsidDel="00167B53" w:rsidRDefault="009E168E" w:rsidP="009E168E">
            <w:pPr>
              <w:pStyle w:val="Default"/>
              <w:tabs>
                <w:tab w:val="left" w:pos="1490"/>
              </w:tabs>
              <w:suppressAutoHyphens/>
              <w:ind w:left="1224"/>
              <w:rPr>
                <w:del w:id="1944" w:author="KHADIJAH" w:date="2016-04-26T14:25:00Z"/>
                <w:sz w:val="22"/>
                <w:szCs w:val="22"/>
                <w:highlight w:val="yellow"/>
                <w:rPrChange w:id="1945" w:author="KHADIJAH" w:date="2016-04-26T15:11:00Z">
                  <w:rPr>
                    <w:del w:id="1946" w:author="KHADIJAH" w:date="2016-04-26T14:25:00Z"/>
                    <w:sz w:val="22"/>
                    <w:szCs w:val="22"/>
                    <w:lang w:eastAsia="ar-SA"/>
                  </w:rPr>
                </w:rPrChange>
              </w:rPr>
            </w:pPr>
          </w:p>
          <w:p w:rsidR="009E168E" w:rsidRPr="00794BAE" w:rsidDel="00167B53" w:rsidRDefault="0088546C" w:rsidP="009E168E">
            <w:pPr>
              <w:pStyle w:val="Default"/>
              <w:suppressAutoHyphens/>
              <w:rPr>
                <w:del w:id="1947" w:author="KHADIJAH" w:date="2016-04-26T14:25:00Z"/>
                <w:sz w:val="22"/>
                <w:szCs w:val="22"/>
                <w:highlight w:val="yellow"/>
                <w:rPrChange w:id="1948" w:author="KHADIJAH" w:date="2016-04-26T15:11:00Z">
                  <w:rPr>
                    <w:del w:id="1949" w:author="KHADIJAH" w:date="2016-04-26T14:25:00Z"/>
                    <w:lang w:eastAsia="ar-SA"/>
                  </w:rPr>
                </w:rPrChange>
              </w:rPr>
            </w:pPr>
            <w:del w:id="1950" w:author="KHADIJAH" w:date="2016-04-26T14:25:00Z">
              <w:r w:rsidRPr="0088546C">
                <w:rPr>
                  <w:sz w:val="22"/>
                  <w:szCs w:val="22"/>
                  <w:highlight w:val="yellow"/>
                  <w:lang w:val="en-GB"/>
                  <w:rPrChange w:id="1951" w:author="KHADIJAH" w:date="2016-04-26T15:11:00Z">
                    <w:rPr>
                      <w:lang w:val="en-GB"/>
                    </w:rPr>
                  </w:rPrChange>
                </w:rPr>
                <w:delText xml:space="preserve">2    </w:delText>
              </w:r>
              <w:r w:rsidRPr="0088546C">
                <w:rPr>
                  <w:sz w:val="22"/>
                  <w:szCs w:val="22"/>
                  <w:highlight w:val="yellow"/>
                  <w:rPrChange w:id="1952" w:author="KHADIJAH" w:date="2016-04-26T15:11:00Z">
                    <w:rPr/>
                  </w:rPrChange>
                </w:rPr>
                <w:delText>Explain the importance of time management in performing makeup task</w:delText>
              </w:r>
            </w:del>
          </w:p>
          <w:p w:rsidR="009E168E" w:rsidRPr="00794BAE" w:rsidDel="00167B53" w:rsidRDefault="0088546C" w:rsidP="009E168E">
            <w:pPr>
              <w:pStyle w:val="Default"/>
              <w:suppressAutoHyphens/>
              <w:ind w:left="356"/>
              <w:rPr>
                <w:del w:id="1953" w:author="KHADIJAH" w:date="2016-04-26T14:25:00Z"/>
                <w:sz w:val="22"/>
                <w:szCs w:val="22"/>
                <w:highlight w:val="yellow"/>
                <w:rPrChange w:id="1954" w:author="KHADIJAH" w:date="2016-04-26T15:11:00Z">
                  <w:rPr>
                    <w:del w:id="1955" w:author="KHADIJAH" w:date="2016-04-26T14:25:00Z"/>
                    <w:lang w:eastAsia="ar-SA"/>
                  </w:rPr>
                </w:rPrChange>
              </w:rPr>
            </w:pPr>
            <w:del w:id="1956" w:author="KHADIJAH" w:date="2016-04-26T14:25:00Z">
              <w:r w:rsidRPr="0088546C">
                <w:rPr>
                  <w:sz w:val="22"/>
                  <w:szCs w:val="22"/>
                  <w:highlight w:val="yellow"/>
                  <w:rPrChange w:id="1957" w:author="KHADIJAH" w:date="2016-04-26T15:11:00Z">
                    <w:rPr/>
                  </w:rPrChange>
                </w:rPr>
                <w:delText>2.1  organizating job scope effectively and efficiently</w:delText>
              </w:r>
            </w:del>
          </w:p>
          <w:p w:rsidR="009E168E" w:rsidRPr="00794BAE" w:rsidDel="00167B53" w:rsidRDefault="0088546C" w:rsidP="009C2787">
            <w:pPr>
              <w:numPr>
                <w:ilvl w:val="1"/>
                <w:numId w:val="36"/>
              </w:numPr>
              <w:rPr>
                <w:del w:id="1958" w:author="KHADIJAH" w:date="2016-04-26T14:25:00Z"/>
                <w:sz w:val="22"/>
                <w:szCs w:val="22"/>
                <w:highlight w:val="yellow"/>
                <w:rPrChange w:id="1959" w:author="KHADIJAH" w:date="2016-04-26T15:11:00Z">
                  <w:rPr>
                    <w:del w:id="1960" w:author="KHADIJAH" w:date="2016-04-26T14:25:00Z"/>
                  </w:rPr>
                </w:rPrChange>
              </w:rPr>
            </w:pPr>
            <w:del w:id="1961" w:author="KHADIJAH" w:date="2016-04-26T14:25:00Z">
              <w:r w:rsidRPr="0088546C">
                <w:rPr>
                  <w:sz w:val="22"/>
                  <w:szCs w:val="22"/>
                  <w:highlight w:val="yellow"/>
                  <w:lang w:eastAsia="en-US"/>
                  <w:rPrChange w:id="1962" w:author="KHADIJAH" w:date="2016-04-26T15:11:00Z">
                    <w:rPr>
                      <w:color w:val="000000"/>
                      <w:lang w:eastAsia="en-US"/>
                    </w:rPr>
                  </w:rPrChange>
                </w:rPr>
                <w:delText xml:space="preserve"> </w:delText>
              </w:r>
              <w:r w:rsidRPr="0088546C">
                <w:rPr>
                  <w:sz w:val="22"/>
                  <w:szCs w:val="22"/>
                  <w:highlight w:val="yellow"/>
                  <w:rPrChange w:id="1963" w:author="KHADIJAH" w:date="2016-04-26T15:11:00Z">
                    <w:rPr>
                      <w:color w:val="000000"/>
                      <w:lang w:eastAsia="en-US"/>
                    </w:rPr>
                  </w:rPrChange>
                </w:rPr>
                <w:delText xml:space="preserve">prioritizing the most important task </w:delText>
              </w:r>
            </w:del>
          </w:p>
          <w:p w:rsidR="006E55F5" w:rsidRPr="00794BAE" w:rsidDel="00167B53" w:rsidRDefault="0088546C" w:rsidP="009C2787">
            <w:pPr>
              <w:pStyle w:val="ColorfulList-Accent11"/>
              <w:numPr>
                <w:ilvl w:val="1"/>
                <w:numId w:val="36"/>
              </w:numPr>
              <w:suppressAutoHyphens w:val="0"/>
              <w:rPr>
                <w:del w:id="1964" w:author="KHADIJAH" w:date="2016-04-26T14:25:00Z"/>
                <w:rFonts w:ascii="Arial" w:hAnsi="Arial" w:cs="Arial"/>
                <w:sz w:val="22"/>
                <w:szCs w:val="22"/>
                <w:highlight w:val="yellow"/>
                <w:lang w:eastAsia="en-US"/>
                <w:rPrChange w:id="1965" w:author="KHADIJAH" w:date="2016-04-26T15:11:00Z">
                  <w:rPr>
                    <w:del w:id="1966" w:author="KHADIJAH" w:date="2016-04-26T14:25:00Z"/>
                    <w:rFonts w:ascii="Arial" w:hAnsi="Arial" w:cs="Arial"/>
                    <w:lang w:eastAsia="en-US"/>
                  </w:rPr>
                </w:rPrChange>
              </w:rPr>
            </w:pPr>
            <w:del w:id="1967" w:author="KHADIJAH" w:date="2016-04-26T14:25:00Z">
              <w:r w:rsidRPr="0088546C">
                <w:rPr>
                  <w:sz w:val="22"/>
                  <w:szCs w:val="22"/>
                  <w:highlight w:val="yellow"/>
                  <w:lang w:eastAsia="en-US"/>
                  <w:rPrChange w:id="1968" w:author="KHADIJAH" w:date="2016-04-26T15:11:00Z">
                    <w:rPr>
                      <w:color w:val="000000"/>
                      <w:lang w:eastAsia="en-US"/>
                    </w:rPr>
                  </w:rPrChange>
                </w:rPr>
                <w:delText xml:space="preserve"> scheduling according to appointment list</w:delText>
              </w:r>
            </w:del>
          </w:p>
          <w:p w:rsidR="009C2787" w:rsidRPr="00794BAE" w:rsidDel="0022481D" w:rsidRDefault="009C2787" w:rsidP="009C2787">
            <w:pPr>
              <w:pStyle w:val="ColorfulList-Accent11"/>
              <w:suppressAutoHyphens w:val="0"/>
              <w:ind w:left="716"/>
              <w:rPr>
                <w:del w:id="1969" w:author="KHADIJAH" w:date="2016-04-26T15:16:00Z"/>
                <w:rFonts w:ascii="Arial" w:hAnsi="Arial" w:cs="Arial"/>
                <w:sz w:val="22"/>
                <w:szCs w:val="22"/>
                <w:rPrChange w:id="1970" w:author="KHADIJAH" w:date="2016-04-26T15:11:00Z">
                  <w:rPr>
                    <w:del w:id="1971" w:author="KHADIJAH" w:date="2016-04-26T15:16:00Z"/>
                    <w:rFonts w:ascii="Arial" w:hAnsi="Arial" w:cs="Arial"/>
                  </w:rPr>
                </w:rPrChange>
              </w:rPr>
            </w:pPr>
          </w:p>
          <w:p w:rsidR="009E740E" w:rsidRPr="00794BAE" w:rsidDel="0022481D" w:rsidRDefault="009E740E" w:rsidP="009C2787">
            <w:pPr>
              <w:pStyle w:val="ColorfulList-Accent11"/>
              <w:suppressAutoHyphens w:val="0"/>
              <w:ind w:left="716"/>
              <w:rPr>
                <w:del w:id="1972" w:author="KHADIJAH" w:date="2016-04-26T15:16:00Z"/>
                <w:rFonts w:ascii="Arial" w:hAnsi="Arial" w:cs="Arial"/>
                <w:sz w:val="22"/>
                <w:szCs w:val="22"/>
                <w:rPrChange w:id="1973" w:author="KHADIJAH" w:date="2016-04-26T15:11:00Z">
                  <w:rPr>
                    <w:del w:id="1974" w:author="KHADIJAH" w:date="2016-04-26T15:16:00Z"/>
                    <w:rFonts w:ascii="Arial" w:hAnsi="Arial" w:cs="Arial"/>
                  </w:rPr>
                </w:rPrChange>
              </w:rPr>
            </w:pPr>
          </w:p>
          <w:p w:rsidR="009E740E" w:rsidRPr="00794BAE" w:rsidDel="0022481D" w:rsidRDefault="009E740E" w:rsidP="009C2787">
            <w:pPr>
              <w:pStyle w:val="ColorfulList-Accent11"/>
              <w:suppressAutoHyphens w:val="0"/>
              <w:ind w:left="716"/>
              <w:rPr>
                <w:del w:id="1975" w:author="KHADIJAH" w:date="2016-04-26T15:16:00Z"/>
                <w:rFonts w:ascii="Arial" w:hAnsi="Arial" w:cs="Arial"/>
                <w:sz w:val="22"/>
                <w:szCs w:val="22"/>
                <w:rPrChange w:id="1976" w:author="KHADIJAH" w:date="2016-04-26T15:11:00Z">
                  <w:rPr>
                    <w:del w:id="1977" w:author="KHADIJAH" w:date="2016-04-26T15:16:00Z"/>
                    <w:rFonts w:ascii="Arial" w:hAnsi="Arial" w:cs="Arial"/>
                  </w:rPr>
                </w:rPrChange>
              </w:rPr>
            </w:pPr>
          </w:p>
          <w:p w:rsidR="009E740E" w:rsidRPr="00794BAE" w:rsidRDefault="009E740E" w:rsidP="009C2787">
            <w:pPr>
              <w:pStyle w:val="ColorfulList-Accent11"/>
              <w:suppressAutoHyphens w:val="0"/>
              <w:ind w:left="716"/>
              <w:rPr>
                <w:rFonts w:ascii="Arial" w:hAnsi="Arial" w:cs="Arial"/>
                <w:sz w:val="22"/>
                <w:szCs w:val="22"/>
                <w:rPrChange w:id="1978" w:author="KHADIJAH" w:date="2016-04-26T15:11:00Z">
                  <w:rPr>
                    <w:rFonts w:ascii="Arial" w:hAnsi="Arial" w:cs="Arial"/>
                  </w:rPr>
                </w:rPrChange>
              </w:rPr>
            </w:pPr>
          </w:p>
        </w:tc>
      </w:tr>
      <w:tr w:rsidR="00515D53" w:rsidRPr="00794BAE" w:rsidTr="00FC0209">
        <w:trPr>
          <w:trHeight w:hRule="exact" w:val="567"/>
        </w:trPr>
        <w:tc>
          <w:tcPr>
            <w:tcW w:w="6981" w:type="dxa"/>
            <w:gridSpan w:val="2"/>
            <w:tcBorders>
              <w:top w:val="single" w:sz="4" w:space="0" w:color="auto"/>
              <w:left w:val="single" w:sz="4" w:space="0" w:color="auto"/>
              <w:bottom w:val="single" w:sz="4" w:space="0" w:color="auto"/>
              <w:right w:val="single" w:sz="4" w:space="0" w:color="auto"/>
            </w:tcBorders>
            <w:vAlign w:val="center"/>
          </w:tcPr>
          <w:p w:rsidR="006E55F5" w:rsidRPr="00794BAE" w:rsidRDefault="0088546C" w:rsidP="006E55F5">
            <w:pPr>
              <w:pStyle w:val="Default"/>
              <w:suppressAutoHyphens/>
              <w:rPr>
                <w:b/>
                <w:sz w:val="22"/>
                <w:szCs w:val="22"/>
                <w:rPrChange w:id="1979" w:author="KHADIJAH" w:date="2016-04-26T15:11:00Z">
                  <w:rPr>
                    <w:b/>
                    <w:lang w:eastAsia="ar-SA"/>
                  </w:rPr>
                </w:rPrChange>
              </w:rPr>
            </w:pPr>
            <w:r w:rsidRPr="0088546C">
              <w:rPr>
                <w:b/>
                <w:sz w:val="22"/>
                <w:szCs w:val="22"/>
                <w:rPrChange w:id="1980" w:author="KHADIJAH" w:date="2016-04-26T15:11:00Z">
                  <w:rPr>
                    <w:b/>
                  </w:rPr>
                </w:rPrChange>
              </w:rPr>
              <w:lastRenderedPageBreak/>
              <w:t xml:space="preserve">Work Activity  8 : Perform post day and special occasion make-up </w:t>
            </w:r>
          </w:p>
          <w:p w:rsidR="00515D53" w:rsidRPr="00794BAE" w:rsidRDefault="00515D53" w:rsidP="00515D53">
            <w:pPr>
              <w:pStyle w:val="ListParagraph"/>
              <w:ind w:left="0"/>
              <w:rPr>
                <w:rFonts w:ascii="Arial" w:hAnsi="Arial" w:cs="Arial"/>
                <w:b/>
                <w:sz w:val="22"/>
                <w:szCs w:val="22"/>
                <w:rPrChange w:id="1981" w:author="KHADIJAH" w:date="2016-04-26T15:11:00Z">
                  <w:rPr>
                    <w:rFonts w:ascii="Arial" w:hAnsi="Arial" w:cs="Arial"/>
                    <w:b/>
                  </w:rPr>
                </w:rPrChange>
              </w:rPr>
            </w:pPr>
          </w:p>
        </w:tc>
        <w:tc>
          <w:tcPr>
            <w:tcW w:w="2559" w:type="dxa"/>
            <w:gridSpan w:val="2"/>
            <w:tcBorders>
              <w:top w:val="single" w:sz="4" w:space="0" w:color="auto"/>
              <w:left w:val="single" w:sz="4" w:space="0" w:color="auto"/>
              <w:bottom w:val="single" w:sz="4" w:space="0" w:color="auto"/>
              <w:right w:val="single" w:sz="4" w:space="0" w:color="auto"/>
            </w:tcBorders>
            <w:vAlign w:val="center"/>
          </w:tcPr>
          <w:p w:rsidR="00515D53" w:rsidRPr="00794BAE" w:rsidRDefault="0088546C" w:rsidP="00FC0209">
            <w:pPr>
              <w:jc w:val="center"/>
              <w:rPr>
                <w:b/>
                <w:sz w:val="22"/>
                <w:szCs w:val="22"/>
                <w:lang w:eastAsia="en-US"/>
                <w:rPrChange w:id="1982" w:author="KHADIJAH" w:date="2016-04-26T15:11:00Z">
                  <w:rPr>
                    <w:b/>
                    <w:lang w:eastAsia="en-US"/>
                  </w:rPr>
                </w:rPrChange>
              </w:rPr>
            </w:pPr>
            <w:r w:rsidRPr="0088546C">
              <w:rPr>
                <w:b/>
                <w:sz w:val="22"/>
                <w:szCs w:val="22"/>
                <w:lang w:eastAsia="en-US"/>
                <w:rPrChange w:id="1983" w:author="KHADIJAH" w:date="2016-04-26T15:11:00Z">
                  <w:rPr>
                    <w:b/>
                    <w:color w:val="000000"/>
                    <w:lang w:eastAsia="en-US"/>
                  </w:rPr>
                </w:rPrChange>
              </w:rPr>
              <w:t>2</w:t>
            </w:r>
          </w:p>
        </w:tc>
      </w:tr>
      <w:tr w:rsidR="00515D53" w:rsidRPr="00794BAE" w:rsidTr="00560B1B">
        <w:trPr>
          <w:trHeight w:val="1070"/>
        </w:trPr>
        <w:tc>
          <w:tcPr>
            <w:tcW w:w="9540" w:type="dxa"/>
            <w:gridSpan w:val="4"/>
            <w:tcBorders>
              <w:top w:val="single" w:sz="4" w:space="0" w:color="auto"/>
              <w:left w:val="single" w:sz="4" w:space="0" w:color="auto"/>
              <w:bottom w:val="single" w:sz="4" w:space="0" w:color="auto"/>
              <w:right w:val="single" w:sz="4" w:space="0" w:color="auto"/>
            </w:tcBorders>
          </w:tcPr>
          <w:p w:rsidR="00515D53" w:rsidRPr="00794BAE" w:rsidDel="004B306E" w:rsidRDefault="00515D53" w:rsidP="00FC548A">
            <w:pPr>
              <w:pStyle w:val="ColorfulList-Accent11"/>
              <w:keepNext/>
              <w:keepLines/>
              <w:suppressAutoHyphens w:val="0"/>
              <w:spacing w:before="480"/>
              <w:ind w:left="0"/>
              <w:outlineLvl w:val="0"/>
              <w:rPr>
                <w:del w:id="1984" w:author="KHADIJAH" w:date="2016-04-26T15:46:00Z"/>
                <w:rFonts w:ascii="Arial" w:hAnsi="Arial" w:cs="Arial"/>
                <w:sz w:val="22"/>
                <w:szCs w:val="22"/>
                <w:rPrChange w:id="1985" w:author="KHADIJAH" w:date="2016-04-26T15:11:00Z">
                  <w:rPr>
                    <w:del w:id="1986" w:author="KHADIJAH" w:date="2016-04-26T15:46:00Z"/>
                    <w:rFonts w:ascii="Arial" w:eastAsiaTheme="majorEastAsia" w:hAnsi="Arial" w:cs="Arial"/>
                    <w:b/>
                    <w:bCs/>
                    <w:color w:val="365F91" w:themeColor="accent1" w:themeShade="BF"/>
                    <w:sz w:val="28"/>
                    <w:szCs w:val="28"/>
                  </w:rPr>
                </w:rPrChange>
              </w:rPr>
            </w:pPr>
          </w:p>
          <w:p w:rsidR="004B306E" w:rsidRDefault="004B306E" w:rsidP="006E55F5">
            <w:pPr>
              <w:rPr>
                <w:ins w:id="1987" w:author="KHADIJAH" w:date="2016-04-26T15:46:00Z"/>
                <w:b/>
                <w:sz w:val="22"/>
                <w:szCs w:val="22"/>
                <w:u w:val="single"/>
              </w:rPr>
            </w:pPr>
          </w:p>
          <w:p w:rsidR="006E55F5" w:rsidRPr="00794BAE" w:rsidRDefault="0088546C" w:rsidP="006E55F5">
            <w:pPr>
              <w:rPr>
                <w:b/>
                <w:sz w:val="22"/>
                <w:szCs w:val="22"/>
                <w:u w:val="single"/>
                <w:rPrChange w:id="1988" w:author="KHADIJAH" w:date="2016-04-26T15:11:00Z">
                  <w:rPr>
                    <w:b/>
                    <w:u w:val="single"/>
                  </w:rPr>
                </w:rPrChange>
              </w:rPr>
            </w:pPr>
            <w:r w:rsidRPr="0088546C">
              <w:rPr>
                <w:b/>
                <w:sz w:val="22"/>
                <w:szCs w:val="22"/>
                <w:u w:val="single"/>
                <w:rPrChange w:id="1989" w:author="KHADIJAH" w:date="2016-04-26T15:11:00Z">
                  <w:rPr>
                    <w:b/>
                    <w:color w:val="000000"/>
                    <w:u w:val="single"/>
                    <w:lang w:eastAsia="en-US"/>
                  </w:rPr>
                </w:rPrChange>
              </w:rPr>
              <w:t>Learning objectives</w:t>
            </w:r>
          </w:p>
          <w:p w:rsidR="006E55F5" w:rsidRPr="00794BAE" w:rsidRDefault="006E55F5" w:rsidP="006E55F5">
            <w:pPr>
              <w:rPr>
                <w:sz w:val="22"/>
                <w:szCs w:val="22"/>
                <w:rPrChange w:id="1990" w:author="KHADIJAH" w:date="2016-04-26T15:11:00Z">
                  <w:rPr/>
                </w:rPrChange>
              </w:rPr>
            </w:pPr>
          </w:p>
          <w:p w:rsidR="006E55F5" w:rsidRPr="00794BAE" w:rsidRDefault="0088546C" w:rsidP="006E55F5">
            <w:pPr>
              <w:rPr>
                <w:sz w:val="22"/>
                <w:szCs w:val="22"/>
                <w:rPrChange w:id="1991" w:author="KHADIJAH" w:date="2016-04-26T15:11:00Z">
                  <w:rPr/>
                </w:rPrChange>
              </w:rPr>
            </w:pPr>
            <w:r w:rsidRPr="0088546C">
              <w:rPr>
                <w:sz w:val="22"/>
                <w:szCs w:val="22"/>
                <w:rPrChange w:id="1992" w:author="KHADIJAH" w:date="2016-04-26T15:11:00Z">
                  <w:rPr>
                    <w:color w:val="000000"/>
                    <w:lang w:eastAsia="en-US"/>
                  </w:rPr>
                </w:rPrChange>
              </w:rPr>
              <w:t>At the end of learning session the apprentice will be able to</w:t>
            </w:r>
          </w:p>
          <w:p w:rsidR="006E55F5" w:rsidRPr="00794BAE" w:rsidRDefault="006E55F5" w:rsidP="006E55F5">
            <w:pPr>
              <w:rPr>
                <w:sz w:val="22"/>
                <w:szCs w:val="22"/>
                <w:rPrChange w:id="1993" w:author="KHADIJAH" w:date="2016-04-26T15:11:00Z">
                  <w:rPr/>
                </w:rPrChange>
              </w:rPr>
            </w:pPr>
          </w:p>
          <w:p w:rsidR="00000000" w:rsidRDefault="009C2787">
            <w:pPr>
              <w:pStyle w:val="Default"/>
              <w:numPr>
                <w:ilvl w:val="0"/>
                <w:numId w:val="34"/>
              </w:numPr>
              <w:spacing w:line="360" w:lineRule="auto"/>
              <w:rPr>
                <w:sz w:val="22"/>
                <w:szCs w:val="22"/>
                <w:lang w:eastAsia="ar-SA"/>
              </w:rPr>
              <w:pPrChange w:id="1994" w:author="KHADIJAH" w:date="2016-04-26T15:16:00Z">
                <w:pPr>
                  <w:pStyle w:val="Default"/>
                  <w:numPr>
                    <w:numId w:val="34"/>
                  </w:numPr>
                  <w:suppressAutoHyphens/>
                  <w:ind w:left="360" w:hanging="360"/>
                </w:pPr>
              </w:pPrChange>
            </w:pPr>
            <w:r w:rsidRPr="00794BAE">
              <w:rPr>
                <w:sz w:val="22"/>
                <w:szCs w:val="22"/>
              </w:rPr>
              <w:t xml:space="preserve">Explain customer feedbacks gathering method. </w:t>
            </w:r>
          </w:p>
          <w:p w:rsidR="00000000" w:rsidRDefault="00226471">
            <w:pPr>
              <w:pStyle w:val="Default"/>
              <w:numPr>
                <w:ilvl w:val="1"/>
                <w:numId w:val="34"/>
              </w:numPr>
              <w:spacing w:line="276" w:lineRule="auto"/>
              <w:rPr>
                <w:sz w:val="22"/>
                <w:szCs w:val="22"/>
                <w:rPrChange w:id="1995" w:author="KHADIJAH" w:date="2016-04-26T15:11:00Z">
                  <w:rPr>
                    <w:sz w:val="22"/>
                    <w:szCs w:val="22"/>
                    <w:lang w:eastAsia="ar-SA"/>
                  </w:rPr>
                </w:rPrChange>
              </w:rPr>
              <w:pPrChange w:id="1996" w:author="KHADIJAH" w:date="2016-04-26T16:42:00Z">
                <w:pPr>
                  <w:pStyle w:val="Default"/>
                  <w:numPr>
                    <w:ilvl w:val="1"/>
                    <w:numId w:val="34"/>
                  </w:numPr>
                  <w:suppressAutoHyphens/>
                  <w:ind w:left="792" w:hanging="432"/>
                </w:pPr>
              </w:pPrChange>
            </w:pPr>
            <w:r>
              <w:rPr>
                <w:sz w:val="22"/>
                <w:szCs w:val="22"/>
              </w:rPr>
              <w:t xml:space="preserve">Service evaluation form </w:t>
            </w:r>
          </w:p>
          <w:p w:rsidR="00000000" w:rsidRDefault="00226471">
            <w:pPr>
              <w:pStyle w:val="Default"/>
              <w:numPr>
                <w:ilvl w:val="1"/>
                <w:numId w:val="34"/>
              </w:numPr>
              <w:spacing w:line="276" w:lineRule="auto"/>
              <w:rPr>
                <w:sz w:val="22"/>
                <w:szCs w:val="22"/>
                <w:rPrChange w:id="1997" w:author="KHADIJAH" w:date="2016-04-26T15:11:00Z">
                  <w:rPr>
                    <w:sz w:val="22"/>
                    <w:szCs w:val="22"/>
                    <w:lang w:eastAsia="ar-SA"/>
                  </w:rPr>
                </w:rPrChange>
              </w:rPr>
              <w:pPrChange w:id="1998" w:author="KHADIJAH" w:date="2016-04-26T16:42:00Z">
                <w:pPr>
                  <w:pStyle w:val="Default"/>
                  <w:numPr>
                    <w:ilvl w:val="1"/>
                    <w:numId w:val="34"/>
                  </w:numPr>
                  <w:suppressAutoHyphens/>
                  <w:ind w:left="792" w:hanging="432"/>
                </w:pPr>
              </w:pPrChange>
            </w:pPr>
            <w:r>
              <w:rPr>
                <w:sz w:val="22"/>
                <w:szCs w:val="22"/>
              </w:rPr>
              <w:t xml:space="preserve">Verbal – interview, phone call </w:t>
            </w:r>
          </w:p>
          <w:p w:rsidR="00000000" w:rsidRDefault="00226471">
            <w:pPr>
              <w:pStyle w:val="Default"/>
              <w:numPr>
                <w:ilvl w:val="1"/>
                <w:numId w:val="34"/>
              </w:numPr>
              <w:spacing w:line="276" w:lineRule="auto"/>
              <w:rPr>
                <w:sz w:val="22"/>
                <w:szCs w:val="22"/>
                <w:rPrChange w:id="1999" w:author="KHADIJAH" w:date="2016-04-26T15:11:00Z">
                  <w:rPr>
                    <w:sz w:val="22"/>
                    <w:szCs w:val="22"/>
                    <w:lang w:eastAsia="ar-SA"/>
                  </w:rPr>
                </w:rPrChange>
              </w:rPr>
              <w:pPrChange w:id="2000" w:author="KHADIJAH" w:date="2016-04-26T16:42:00Z">
                <w:pPr>
                  <w:pStyle w:val="Default"/>
                  <w:numPr>
                    <w:ilvl w:val="1"/>
                    <w:numId w:val="34"/>
                  </w:numPr>
                  <w:suppressAutoHyphens/>
                  <w:ind w:left="792" w:hanging="432"/>
                </w:pPr>
              </w:pPrChange>
            </w:pPr>
            <w:r>
              <w:rPr>
                <w:sz w:val="22"/>
                <w:szCs w:val="22"/>
              </w:rPr>
              <w:t xml:space="preserve">Website </w:t>
            </w:r>
          </w:p>
          <w:p w:rsidR="00000000" w:rsidRDefault="00226471">
            <w:pPr>
              <w:pStyle w:val="Default"/>
              <w:numPr>
                <w:ilvl w:val="1"/>
                <w:numId w:val="34"/>
              </w:numPr>
              <w:spacing w:line="276" w:lineRule="auto"/>
              <w:rPr>
                <w:sz w:val="22"/>
                <w:szCs w:val="22"/>
                <w:rPrChange w:id="2001" w:author="KHADIJAH" w:date="2016-04-26T15:11:00Z">
                  <w:rPr>
                    <w:sz w:val="22"/>
                    <w:szCs w:val="22"/>
                    <w:lang w:eastAsia="ar-SA"/>
                  </w:rPr>
                </w:rPrChange>
              </w:rPr>
              <w:pPrChange w:id="2002" w:author="KHADIJAH" w:date="2016-04-26T16:42:00Z">
                <w:pPr>
                  <w:pStyle w:val="Default"/>
                  <w:numPr>
                    <w:ilvl w:val="1"/>
                    <w:numId w:val="34"/>
                  </w:numPr>
                  <w:suppressAutoHyphens/>
                  <w:ind w:left="792" w:hanging="432"/>
                </w:pPr>
              </w:pPrChange>
            </w:pPr>
            <w:r>
              <w:rPr>
                <w:sz w:val="22"/>
                <w:szCs w:val="22"/>
              </w:rPr>
              <w:t xml:space="preserve">Email </w:t>
            </w:r>
          </w:p>
          <w:p w:rsidR="00000000" w:rsidRDefault="00226471">
            <w:pPr>
              <w:pStyle w:val="Default"/>
              <w:numPr>
                <w:ilvl w:val="1"/>
                <w:numId w:val="34"/>
              </w:numPr>
              <w:spacing w:line="276" w:lineRule="auto"/>
              <w:rPr>
                <w:sz w:val="22"/>
                <w:szCs w:val="22"/>
                <w:rPrChange w:id="2003" w:author="KHADIJAH" w:date="2016-04-26T15:11:00Z">
                  <w:rPr>
                    <w:sz w:val="22"/>
                    <w:szCs w:val="22"/>
                    <w:lang w:eastAsia="ar-SA"/>
                  </w:rPr>
                </w:rPrChange>
              </w:rPr>
              <w:pPrChange w:id="2004" w:author="KHADIJAH" w:date="2016-04-26T16:42:00Z">
                <w:pPr>
                  <w:pStyle w:val="Default"/>
                  <w:numPr>
                    <w:ilvl w:val="1"/>
                    <w:numId w:val="34"/>
                  </w:numPr>
                  <w:suppressAutoHyphens/>
                  <w:ind w:left="792" w:hanging="432"/>
                </w:pPr>
              </w:pPrChange>
            </w:pPr>
            <w:r>
              <w:rPr>
                <w:sz w:val="22"/>
                <w:szCs w:val="22"/>
              </w:rPr>
              <w:t xml:space="preserve">Questionnaire </w:t>
            </w:r>
          </w:p>
          <w:p w:rsidR="00000000" w:rsidRDefault="00226471">
            <w:pPr>
              <w:pStyle w:val="Default"/>
              <w:numPr>
                <w:ilvl w:val="1"/>
                <w:numId w:val="34"/>
              </w:numPr>
              <w:spacing w:line="276" w:lineRule="auto"/>
              <w:rPr>
                <w:sz w:val="22"/>
                <w:szCs w:val="22"/>
                <w:rPrChange w:id="2005" w:author="KHADIJAH" w:date="2016-04-26T15:11:00Z">
                  <w:rPr>
                    <w:sz w:val="22"/>
                    <w:szCs w:val="22"/>
                    <w:lang w:eastAsia="ar-SA"/>
                  </w:rPr>
                </w:rPrChange>
              </w:rPr>
              <w:pPrChange w:id="2006" w:author="KHADIJAH" w:date="2016-04-26T16:42:00Z">
                <w:pPr>
                  <w:pStyle w:val="Default"/>
                  <w:numPr>
                    <w:ilvl w:val="1"/>
                    <w:numId w:val="34"/>
                  </w:numPr>
                  <w:suppressAutoHyphens/>
                  <w:ind w:left="792" w:hanging="432"/>
                </w:pPr>
              </w:pPrChange>
            </w:pPr>
            <w:r>
              <w:rPr>
                <w:sz w:val="22"/>
                <w:szCs w:val="22"/>
              </w:rPr>
              <w:t xml:space="preserve">Etc </w:t>
            </w:r>
          </w:p>
          <w:p w:rsidR="006E55F5" w:rsidRPr="00794BAE" w:rsidDel="00A96155" w:rsidRDefault="006E55F5" w:rsidP="006E55F5">
            <w:pPr>
              <w:pStyle w:val="Default"/>
              <w:suppressAutoHyphens/>
              <w:rPr>
                <w:del w:id="2007" w:author="Toshiba" w:date="2016-03-04T11:23:00Z"/>
                <w:color w:val="auto"/>
                <w:sz w:val="22"/>
                <w:szCs w:val="22"/>
                <w:rPrChange w:id="2008" w:author="KHADIJAH" w:date="2016-04-26T15:11:00Z">
                  <w:rPr>
                    <w:del w:id="2009" w:author="Toshiba" w:date="2016-03-04T11:23:00Z"/>
                    <w:color w:val="auto"/>
                    <w:lang w:eastAsia="ar-SA"/>
                  </w:rPr>
                </w:rPrChange>
              </w:rPr>
            </w:pPr>
          </w:p>
          <w:p w:rsidR="006E55F5" w:rsidRPr="00794BAE" w:rsidRDefault="006E55F5" w:rsidP="006E55F5">
            <w:pPr>
              <w:pStyle w:val="Default"/>
              <w:ind w:left="792"/>
              <w:rPr>
                <w:sz w:val="22"/>
                <w:szCs w:val="22"/>
              </w:rPr>
            </w:pPr>
          </w:p>
          <w:p w:rsidR="00000000" w:rsidRDefault="00226471">
            <w:pPr>
              <w:pStyle w:val="Default"/>
              <w:numPr>
                <w:ilvl w:val="0"/>
                <w:numId w:val="34"/>
              </w:numPr>
              <w:spacing w:line="360" w:lineRule="auto"/>
              <w:rPr>
                <w:sz w:val="22"/>
                <w:szCs w:val="22"/>
                <w:rPrChange w:id="2010" w:author="KHADIJAH" w:date="2016-04-26T15:11:00Z">
                  <w:rPr>
                    <w:sz w:val="22"/>
                    <w:szCs w:val="22"/>
                    <w:lang w:eastAsia="ar-SA"/>
                  </w:rPr>
                </w:rPrChange>
              </w:rPr>
              <w:pPrChange w:id="2011" w:author="KHADIJAH" w:date="2016-04-26T15:17:00Z">
                <w:pPr>
                  <w:pStyle w:val="Default"/>
                  <w:numPr>
                    <w:numId w:val="34"/>
                  </w:numPr>
                  <w:suppressAutoHyphens/>
                  <w:ind w:left="360" w:hanging="360"/>
                </w:pPr>
              </w:pPrChange>
            </w:pPr>
            <w:r>
              <w:rPr>
                <w:sz w:val="22"/>
                <w:szCs w:val="22"/>
              </w:rPr>
              <w:t>Describe the purpose customer feedback analysis</w:t>
            </w:r>
            <w:ins w:id="2012" w:author="KHADIJAH" w:date="2016-04-26T15:17:00Z">
              <w:r w:rsidR="0022481D">
                <w:rPr>
                  <w:sz w:val="22"/>
                  <w:szCs w:val="22"/>
                </w:rPr>
                <w:t xml:space="preserve"> below:</w:t>
              </w:r>
            </w:ins>
            <w:del w:id="2013" w:author="KHADIJAH" w:date="2016-04-26T15:17:00Z">
              <w:r w:rsidR="006E55F5" w:rsidRPr="00794BAE" w:rsidDel="0022481D">
                <w:rPr>
                  <w:sz w:val="22"/>
                  <w:szCs w:val="22"/>
                </w:rPr>
                <w:delText>.</w:delText>
              </w:r>
            </w:del>
          </w:p>
          <w:p w:rsidR="00000000" w:rsidRDefault="00226471">
            <w:pPr>
              <w:pStyle w:val="Default"/>
              <w:spacing w:line="276" w:lineRule="auto"/>
              <w:ind w:left="360"/>
              <w:rPr>
                <w:sz w:val="22"/>
                <w:szCs w:val="22"/>
                <w:rPrChange w:id="2014" w:author="KHADIJAH" w:date="2016-04-26T15:11:00Z">
                  <w:rPr>
                    <w:sz w:val="22"/>
                    <w:szCs w:val="22"/>
                    <w:lang w:eastAsia="ar-SA"/>
                  </w:rPr>
                </w:rPrChange>
              </w:rPr>
              <w:pPrChange w:id="2015" w:author="KHADIJAH" w:date="2016-04-26T16:42:00Z">
                <w:pPr>
                  <w:pStyle w:val="Default"/>
                  <w:suppressAutoHyphens/>
                  <w:ind w:left="360"/>
                </w:pPr>
              </w:pPrChange>
            </w:pPr>
            <w:r>
              <w:rPr>
                <w:sz w:val="22"/>
                <w:szCs w:val="22"/>
              </w:rPr>
              <w:t xml:space="preserve">2.1 </w:t>
            </w:r>
            <w:ins w:id="2016" w:author="KHADIJAH" w:date="2016-04-26T15:17:00Z">
              <w:r w:rsidR="0022481D">
                <w:rPr>
                  <w:sz w:val="22"/>
                  <w:szCs w:val="22"/>
                </w:rPr>
                <w:t>S</w:t>
              </w:r>
            </w:ins>
            <w:del w:id="2017" w:author="KHADIJAH" w:date="2016-04-26T15:17:00Z">
              <w:r w:rsidR="003958B2" w:rsidRPr="00794BAE" w:rsidDel="0022481D">
                <w:rPr>
                  <w:sz w:val="22"/>
                  <w:szCs w:val="22"/>
                </w:rPr>
                <w:delText>s</w:delText>
              </w:r>
            </w:del>
            <w:r>
              <w:rPr>
                <w:sz w:val="22"/>
                <w:szCs w:val="22"/>
              </w:rPr>
              <w:t>ervice improvement</w:t>
            </w:r>
          </w:p>
          <w:p w:rsidR="00000000" w:rsidRDefault="00226471">
            <w:pPr>
              <w:pStyle w:val="Default"/>
              <w:numPr>
                <w:ilvl w:val="1"/>
                <w:numId w:val="35"/>
              </w:numPr>
              <w:spacing w:line="276" w:lineRule="auto"/>
              <w:rPr>
                <w:sz w:val="22"/>
                <w:szCs w:val="22"/>
                <w:rPrChange w:id="2018" w:author="KHADIJAH" w:date="2016-04-26T15:11:00Z">
                  <w:rPr>
                    <w:sz w:val="22"/>
                    <w:szCs w:val="22"/>
                    <w:lang w:eastAsia="ar-SA"/>
                  </w:rPr>
                </w:rPrChange>
              </w:rPr>
              <w:pPrChange w:id="2019" w:author="KHADIJAH" w:date="2016-04-26T16:42:00Z">
                <w:pPr>
                  <w:pStyle w:val="Default"/>
                  <w:numPr>
                    <w:ilvl w:val="1"/>
                    <w:numId w:val="35"/>
                  </w:numPr>
                  <w:suppressAutoHyphens/>
                  <w:ind w:left="720" w:hanging="360"/>
                </w:pPr>
              </w:pPrChange>
            </w:pPr>
            <w:r>
              <w:rPr>
                <w:sz w:val="22"/>
                <w:szCs w:val="22"/>
              </w:rPr>
              <w:t>Sales improvement</w:t>
            </w:r>
          </w:p>
          <w:p w:rsidR="00AB7CCA" w:rsidRPr="00794BAE" w:rsidRDefault="00AB7CCA" w:rsidP="00AB7CCA">
            <w:pPr>
              <w:pStyle w:val="Default"/>
              <w:suppressAutoHyphens/>
              <w:ind w:left="360"/>
              <w:rPr>
                <w:sz w:val="22"/>
                <w:szCs w:val="22"/>
                <w:rPrChange w:id="2020" w:author="KHADIJAH" w:date="2016-04-26T15:11:00Z">
                  <w:rPr>
                    <w:sz w:val="22"/>
                    <w:szCs w:val="22"/>
                    <w:lang w:eastAsia="ar-SA"/>
                  </w:rPr>
                </w:rPrChange>
              </w:rPr>
            </w:pPr>
          </w:p>
          <w:p w:rsidR="009C2787" w:rsidRDefault="00226471" w:rsidP="009C2787">
            <w:pPr>
              <w:pStyle w:val="Default"/>
              <w:numPr>
                <w:ilvl w:val="0"/>
                <w:numId w:val="34"/>
              </w:numPr>
              <w:rPr>
                <w:ins w:id="2021" w:author="KHADIJAH" w:date="2016-04-26T15:17:00Z"/>
                <w:sz w:val="22"/>
                <w:szCs w:val="22"/>
              </w:rPr>
            </w:pPr>
            <w:r>
              <w:rPr>
                <w:sz w:val="22"/>
                <w:szCs w:val="22"/>
              </w:rPr>
              <w:t xml:space="preserve">Describe Make-up tools cleaning technique, such as : </w:t>
            </w:r>
          </w:p>
          <w:p w:rsidR="00000000" w:rsidRDefault="004212E1">
            <w:pPr>
              <w:pStyle w:val="Default"/>
              <w:ind w:left="360"/>
              <w:rPr>
                <w:del w:id="2022" w:author="KHADIJAH" w:date="2016-04-26T16:42:00Z"/>
                <w:sz w:val="22"/>
                <w:szCs w:val="22"/>
                <w:lang w:eastAsia="ar-SA"/>
              </w:rPr>
              <w:pPrChange w:id="2023" w:author="KHADIJAH" w:date="2016-04-26T15:17:00Z">
                <w:pPr>
                  <w:pStyle w:val="Default"/>
                  <w:numPr>
                    <w:numId w:val="34"/>
                  </w:numPr>
                  <w:suppressAutoHyphens/>
                  <w:ind w:left="360" w:hanging="360"/>
                </w:pPr>
              </w:pPrChange>
            </w:pPr>
          </w:p>
          <w:p w:rsidR="00000000" w:rsidRDefault="00430F84">
            <w:pPr>
              <w:pStyle w:val="Default"/>
              <w:numPr>
                <w:ilvl w:val="1"/>
                <w:numId w:val="34"/>
              </w:numPr>
              <w:spacing w:line="276" w:lineRule="auto"/>
              <w:rPr>
                <w:rFonts w:eastAsiaTheme="majorEastAsia"/>
                <w:bCs/>
                <w:sz w:val="22"/>
                <w:szCs w:val="22"/>
                <w:lang w:eastAsia="ar-SA"/>
                <w:rPrChange w:id="2024" w:author="KHADIJAH" w:date="2016-04-26T16:39:00Z">
                  <w:rPr>
                    <w:rFonts w:eastAsiaTheme="majorEastAsia"/>
                    <w:b/>
                    <w:bCs/>
                    <w:sz w:val="22"/>
                    <w:szCs w:val="22"/>
                    <w:lang w:eastAsia="ar-SA"/>
                  </w:rPr>
                </w:rPrChange>
              </w:rPr>
              <w:pPrChange w:id="2025" w:author="KHADIJAH" w:date="2016-04-26T16:42:00Z">
                <w:pPr>
                  <w:pStyle w:val="Default"/>
                  <w:keepNext/>
                  <w:keepLines/>
                  <w:numPr>
                    <w:ilvl w:val="1"/>
                    <w:numId w:val="34"/>
                  </w:numPr>
                  <w:suppressAutoHyphens/>
                  <w:spacing w:before="200"/>
                  <w:ind w:left="792" w:hanging="432"/>
                  <w:outlineLvl w:val="2"/>
                </w:pPr>
              </w:pPrChange>
            </w:pPr>
            <w:r>
              <w:rPr>
                <w:sz w:val="22"/>
                <w:szCs w:val="22"/>
              </w:rPr>
              <w:t xml:space="preserve">Sterilisation </w:t>
            </w:r>
          </w:p>
          <w:p w:rsidR="00000000" w:rsidRDefault="00430F84">
            <w:pPr>
              <w:pStyle w:val="Default"/>
              <w:numPr>
                <w:ilvl w:val="1"/>
                <w:numId w:val="34"/>
              </w:numPr>
              <w:spacing w:line="276" w:lineRule="auto"/>
              <w:rPr>
                <w:rFonts w:eastAsiaTheme="majorEastAsia"/>
                <w:bCs/>
                <w:sz w:val="22"/>
                <w:szCs w:val="22"/>
                <w:lang w:eastAsia="ar-SA"/>
                <w:rPrChange w:id="2026" w:author="KHADIJAH" w:date="2016-04-26T16:39:00Z">
                  <w:rPr>
                    <w:rFonts w:eastAsiaTheme="majorEastAsia"/>
                    <w:b/>
                    <w:bCs/>
                    <w:sz w:val="22"/>
                    <w:szCs w:val="22"/>
                    <w:lang w:eastAsia="ar-SA"/>
                  </w:rPr>
                </w:rPrChange>
              </w:rPr>
              <w:pPrChange w:id="2027" w:author="KHADIJAH" w:date="2016-04-26T16:42:00Z">
                <w:pPr>
                  <w:pStyle w:val="Default"/>
                  <w:keepNext/>
                  <w:keepLines/>
                  <w:numPr>
                    <w:ilvl w:val="1"/>
                    <w:numId w:val="34"/>
                  </w:numPr>
                  <w:suppressAutoHyphens/>
                  <w:spacing w:before="200"/>
                  <w:ind w:left="792" w:hanging="432"/>
                  <w:outlineLvl w:val="2"/>
                </w:pPr>
              </w:pPrChange>
            </w:pPr>
            <w:r>
              <w:rPr>
                <w:sz w:val="22"/>
                <w:szCs w:val="22"/>
              </w:rPr>
              <w:t xml:space="preserve">Sanitisation.  </w:t>
            </w:r>
          </w:p>
          <w:p w:rsidR="00000000" w:rsidRDefault="00430F84">
            <w:pPr>
              <w:pStyle w:val="Default"/>
              <w:numPr>
                <w:ilvl w:val="1"/>
                <w:numId w:val="34"/>
              </w:numPr>
              <w:spacing w:line="276" w:lineRule="auto"/>
              <w:rPr>
                <w:rFonts w:eastAsiaTheme="majorEastAsia"/>
                <w:bCs/>
                <w:sz w:val="22"/>
                <w:szCs w:val="22"/>
                <w:lang w:eastAsia="ar-SA"/>
                <w:rPrChange w:id="2028" w:author="KHADIJAH" w:date="2016-04-26T16:39:00Z">
                  <w:rPr>
                    <w:rFonts w:eastAsiaTheme="majorEastAsia"/>
                    <w:b/>
                    <w:bCs/>
                    <w:sz w:val="22"/>
                    <w:szCs w:val="22"/>
                    <w:lang w:eastAsia="ar-SA"/>
                  </w:rPr>
                </w:rPrChange>
              </w:rPr>
              <w:pPrChange w:id="2029" w:author="KHADIJAH" w:date="2016-04-26T16:42:00Z">
                <w:pPr>
                  <w:pStyle w:val="Default"/>
                  <w:keepNext/>
                  <w:keepLines/>
                  <w:numPr>
                    <w:ilvl w:val="1"/>
                    <w:numId w:val="34"/>
                  </w:numPr>
                  <w:suppressAutoHyphens/>
                  <w:spacing w:before="200"/>
                  <w:ind w:left="792" w:hanging="432"/>
                  <w:outlineLvl w:val="2"/>
                </w:pPr>
              </w:pPrChange>
            </w:pPr>
            <w:r>
              <w:rPr>
                <w:sz w:val="22"/>
                <w:szCs w:val="22"/>
              </w:rPr>
              <w:t xml:space="preserve">Disinfection </w:t>
            </w:r>
          </w:p>
          <w:p w:rsidR="00000000" w:rsidRDefault="00430F84">
            <w:pPr>
              <w:pStyle w:val="Default"/>
              <w:numPr>
                <w:ilvl w:val="1"/>
                <w:numId w:val="34"/>
              </w:numPr>
              <w:spacing w:line="276" w:lineRule="auto"/>
              <w:rPr>
                <w:rFonts w:eastAsiaTheme="majorEastAsia"/>
                <w:bCs/>
                <w:sz w:val="22"/>
                <w:szCs w:val="22"/>
                <w:lang w:eastAsia="ar-SA"/>
                <w:rPrChange w:id="2030" w:author="KHADIJAH" w:date="2016-04-26T16:39:00Z">
                  <w:rPr>
                    <w:rFonts w:eastAsiaTheme="majorEastAsia"/>
                    <w:b/>
                    <w:bCs/>
                    <w:sz w:val="22"/>
                    <w:szCs w:val="22"/>
                    <w:lang w:eastAsia="ar-SA"/>
                  </w:rPr>
                </w:rPrChange>
              </w:rPr>
              <w:pPrChange w:id="2031" w:author="KHADIJAH" w:date="2016-04-26T16:42:00Z">
                <w:pPr>
                  <w:pStyle w:val="Default"/>
                  <w:keepNext/>
                  <w:keepLines/>
                  <w:numPr>
                    <w:ilvl w:val="1"/>
                    <w:numId w:val="34"/>
                  </w:numPr>
                  <w:suppressAutoHyphens/>
                  <w:spacing w:before="200"/>
                  <w:ind w:left="792" w:hanging="432"/>
                  <w:outlineLvl w:val="2"/>
                </w:pPr>
              </w:pPrChange>
            </w:pPr>
            <w:r>
              <w:rPr>
                <w:sz w:val="22"/>
                <w:szCs w:val="22"/>
              </w:rPr>
              <w:t xml:space="preserve">Etc </w:t>
            </w:r>
          </w:p>
          <w:p w:rsidR="0022481D" w:rsidRPr="00794BAE" w:rsidRDefault="0022481D" w:rsidP="009C2787">
            <w:pPr>
              <w:pStyle w:val="Default"/>
              <w:ind w:left="360"/>
              <w:rPr>
                <w:sz w:val="22"/>
                <w:szCs w:val="22"/>
              </w:rPr>
            </w:pPr>
          </w:p>
          <w:p w:rsidR="00000000" w:rsidRDefault="00430F84">
            <w:pPr>
              <w:pStyle w:val="Default"/>
              <w:numPr>
                <w:ilvl w:val="0"/>
                <w:numId w:val="34"/>
              </w:numPr>
              <w:spacing w:line="360" w:lineRule="auto"/>
              <w:rPr>
                <w:rFonts w:eastAsiaTheme="majorEastAsia"/>
                <w:bCs/>
                <w:sz w:val="22"/>
                <w:szCs w:val="22"/>
                <w:lang w:eastAsia="ar-SA"/>
                <w:rPrChange w:id="2032" w:author="KHADIJAH" w:date="2016-04-26T16:39:00Z">
                  <w:rPr>
                    <w:rFonts w:eastAsiaTheme="majorEastAsia"/>
                    <w:b/>
                    <w:bCs/>
                    <w:sz w:val="22"/>
                    <w:szCs w:val="22"/>
                    <w:lang w:eastAsia="ar-SA"/>
                  </w:rPr>
                </w:rPrChange>
              </w:rPr>
              <w:pPrChange w:id="2033" w:author="KHADIJAH" w:date="2016-04-26T15:18:00Z">
                <w:pPr>
                  <w:pStyle w:val="Default"/>
                  <w:keepNext/>
                  <w:keepLines/>
                  <w:numPr>
                    <w:numId w:val="34"/>
                  </w:numPr>
                  <w:suppressAutoHyphens/>
                  <w:spacing w:before="200"/>
                  <w:ind w:left="360" w:hanging="360"/>
                  <w:outlineLvl w:val="2"/>
                </w:pPr>
              </w:pPrChange>
            </w:pPr>
            <w:r>
              <w:rPr>
                <w:sz w:val="22"/>
                <w:szCs w:val="22"/>
              </w:rPr>
              <w:t xml:space="preserve">Explain </w:t>
            </w:r>
            <w:ins w:id="2034" w:author="KHADIJAH" w:date="2016-04-26T16:42:00Z">
              <w:r w:rsidR="00695370">
                <w:rPr>
                  <w:sz w:val="22"/>
                  <w:szCs w:val="22"/>
                </w:rPr>
                <w:t>h</w:t>
              </w:r>
            </w:ins>
            <w:del w:id="2035" w:author="KHADIJAH" w:date="2016-04-26T16:42:00Z">
              <w:r>
                <w:rPr>
                  <w:sz w:val="22"/>
                  <w:szCs w:val="22"/>
                </w:rPr>
                <w:delText>H</w:delText>
              </w:r>
            </w:del>
            <w:r>
              <w:rPr>
                <w:sz w:val="22"/>
                <w:szCs w:val="22"/>
              </w:rPr>
              <w:t xml:space="preserve">ousekeeping practice, such as : </w:t>
            </w:r>
          </w:p>
          <w:p w:rsidR="00000000" w:rsidRDefault="00430F84">
            <w:pPr>
              <w:pStyle w:val="Default"/>
              <w:numPr>
                <w:ilvl w:val="1"/>
                <w:numId w:val="34"/>
              </w:numPr>
              <w:spacing w:line="276" w:lineRule="auto"/>
              <w:rPr>
                <w:rFonts w:eastAsiaTheme="majorEastAsia"/>
                <w:bCs/>
                <w:sz w:val="22"/>
                <w:szCs w:val="22"/>
                <w:lang w:eastAsia="ar-SA"/>
                <w:rPrChange w:id="2036" w:author="KHADIJAH" w:date="2016-04-26T16:39:00Z">
                  <w:rPr>
                    <w:rFonts w:eastAsiaTheme="majorEastAsia"/>
                    <w:b/>
                    <w:bCs/>
                    <w:sz w:val="22"/>
                    <w:szCs w:val="22"/>
                    <w:lang w:eastAsia="ar-SA"/>
                  </w:rPr>
                </w:rPrChange>
              </w:rPr>
              <w:pPrChange w:id="2037" w:author="KHADIJAH" w:date="2016-04-26T16:42:00Z">
                <w:pPr>
                  <w:pStyle w:val="Default"/>
                  <w:keepNext/>
                  <w:keepLines/>
                  <w:numPr>
                    <w:ilvl w:val="1"/>
                    <w:numId w:val="34"/>
                  </w:numPr>
                  <w:suppressAutoHyphens/>
                  <w:spacing w:before="200"/>
                  <w:ind w:left="792" w:hanging="432"/>
                  <w:outlineLvl w:val="2"/>
                </w:pPr>
              </w:pPrChange>
            </w:pPr>
            <w:r>
              <w:rPr>
                <w:sz w:val="22"/>
                <w:szCs w:val="22"/>
              </w:rPr>
              <w:t xml:space="preserve">Tools and product storing </w:t>
            </w:r>
          </w:p>
          <w:p w:rsidR="00000000" w:rsidRDefault="00430F84">
            <w:pPr>
              <w:pStyle w:val="Default"/>
              <w:numPr>
                <w:ilvl w:val="1"/>
                <w:numId w:val="34"/>
              </w:numPr>
              <w:spacing w:line="276" w:lineRule="auto"/>
              <w:rPr>
                <w:rFonts w:eastAsiaTheme="majorEastAsia"/>
                <w:bCs/>
                <w:sz w:val="22"/>
                <w:szCs w:val="22"/>
                <w:lang w:eastAsia="ar-SA"/>
                <w:rPrChange w:id="2038" w:author="KHADIJAH" w:date="2016-04-26T16:39:00Z">
                  <w:rPr>
                    <w:rFonts w:eastAsiaTheme="majorEastAsia"/>
                    <w:b/>
                    <w:bCs/>
                    <w:sz w:val="22"/>
                    <w:szCs w:val="22"/>
                    <w:lang w:eastAsia="ar-SA"/>
                  </w:rPr>
                </w:rPrChange>
              </w:rPr>
              <w:pPrChange w:id="2039" w:author="KHADIJAH" w:date="2016-04-26T16:42:00Z">
                <w:pPr>
                  <w:pStyle w:val="Default"/>
                  <w:keepNext/>
                  <w:keepLines/>
                  <w:numPr>
                    <w:ilvl w:val="1"/>
                    <w:numId w:val="34"/>
                  </w:numPr>
                  <w:suppressAutoHyphens/>
                  <w:spacing w:before="200"/>
                  <w:ind w:left="792" w:hanging="432"/>
                  <w:outlineLvl w:val="2"/>
                </w:pPr>
              </w:pPrChange>
            </w:pPr>
            <w:r>
              <w:rPr>
                <w:sz w:val="22"/>
                <w:szCs w:val="22"/>
              </w:rPr>
              <w:t>Waste disposal</w:t>
            </w:r>
          </w:p>
          <w:p w:rsidR="00000000" w:rsidRDefault="00430F84">
            <w:pPr>
              <w:pStyle w:val="Default"/>
              <w:numPr>
                <w:ilvl w:val="1"/>
                <w:numId w:val="34"/>
              </w:numPr>
              <w:spacing w:line="276" w:lineRule="auto"/>
              <w:rPr>
                <w:rFonts w:eastAsiaTheme="majorEastAsia"/>
                <w:bCs/>
                <w:sz w:val="22"/>
                <w:szCs w:val="22"/>
                <w:lang w:eastAsia="ar-SA"/>
                <w:rPrChange w:id="2040" w:author="KHADIJAH" w:date="2016-04-26T16:39:00Z">
                  <w:rPr>
                    <w:rFonts w:eastAsiaTheme="majorEastAsia"/>
                    <w:b/>
                    <w:bCs/>
                    <w:sz w:val="22"/>
                    <w:szCs w:val="22"/>
                    <w:lang w:eastAsia="ar-SA"/>
                  </w:rPr>
                </w:rPrChange>
              </w:rPr>
              <w:pPrChange w:id="2041" w:author="KHADIJAH" w:date="2016-04-26T16:42:00Z">
                <w:pPr>
                  <w:pStyle w:val="Default"/>
                  <w:keepNext/>
                  <w:keepLines/>
                  <w:numPr>
                    <w:ilvl w:val="1"/>
                    <w:numId w:val="34"/>
                  </w:numPr>
                  <w:suppressAutoHyphens/>
                  <w:spacing w:before="200"/>
                  <w:ind w:left="792" w:hanging="432"/>
                  <w:outlineLvl w:val="2"/>
                </w:pPr>
              </w:pPrChange>
            </w:pPr>
            <w:r>
              <w:rPr>
                <w:sz w:val="22"/>
                <w:szCs w:val="22"/>
              </w:rPr>
              <w:t xml:space="preserve">Etc </w:t>
            </w:r>
          </w:p>
          <w:p w:rsidR="00AB7CCA" w:rsidRPr="00794BAE" w:rsidDel="00371A9F" w:rsidRDefault="00AB7CCA" w:rsidP="00AB7CCA">
            <w:pPr>
              <w:pStyle w:val="Default"/>
              <w:suppressAutoHyphens/>
              <w:rPr>
                <w:del w:id="2042" w:author="KHADIJAH" w:date="2016-04-26T15:45:00Z"/>
                <w:sz w:val="22"/>
                <w:szCs w:val="22"/>
                <w:rPrChange w:id="2043" w:author="KHADIJAH" w:date="2016-04-26T15:11:00Z">
                  <w:rPr>
                    <w:del w:id="2044" w:author="KHADIJAH" w:date="2016-04-26T15:45:00Z"/>
                    <w:sz w:val="22"/>
                    <w:szCs w:val="22"/>
                    <w:lang w:eastAsia="ar-SA"/>
                  </w:rPr>
                </w:rPrChange>
              </w:rPr>
            </w:pPr>
          </w:p>
          <w:p w:rsidR="006E55F5" w:rsidRPr="00794BAE" w:rsidRDefault="006E55F5" w:rsidP="006E55F5">
            <w:pPr>
              <w:pStyle w:val="Default"/>
              <w:suppressAutoHyphens/>
              <w:ind w:left="792"/>
              <w:rPr>
                <w:sz w:val="22"/>
                <w:szCs w:val="22"/>
                <w:rPrChange w:id="2045" w:author="KHADIJAH" w:date="2016-04-26T15:11:00Z">
                  <w:rPr>
                    <w:sz w:val="22"/>
                    <w:szCs w:val="22"/>
                    <w:lang w:eastAsia="ar-SA"/>
                  </w:rPr>
                </w:rPrChange>
              </w:rPr>
            </w:pPr>
          </w:p>
          <w:p w:rsidR="005D1142" w:rsidRPr="00794BAE" w:rsidDel="0022481D" w:rsidRDefault="00226471" w:rsidP="009C2787">
            <w:pPr>
              <w:pStyle w:val="Default"/>
              <w:numPr>
                <w:ilvl w:val="0"/>
                <w:numId w:val="34"/>
              </w:numPr>
              <w:suppressAutoHyphens/>
              <w:rPr>
                <w:del w:id="2046" w:author="KHADIJAH" w:date="2016-04-26T15:18:00Z"/>
                <w:sz w:val="22"/>
                <w:szCs w:val="22"/>
                <w:rPrChange w:id="2047" w:author="KHADIJAH" w:date="2016-04-26T15:11:00Z">
                  <w:rPr>
                    <w:del w:id="2048" w:author="KHADIJAH" w:date="2016-04-26T15:18:00Z"/>
                    <w:sz w:val="22"/>
                    <w:szCs w:val="22"/>
                    <w:lang w:eastAsia="ar-SA"/>
                  </w:rPr>
                </w:rPrChange>
              </w:rPr>
            </w:pPr>
            <w:r>
              <w:rPr>
                <w:sz w:val="22"/>
                <w:szCs w:val="22"/>
              </w:rPr>
              <w:t>Understand the purpose of job checklist</w:t>
            </w:r>
          </w:p>
          <w:p w:rsidR="00000000" w:rsidRDefault="00226471">
            <w:pPr>
              <w:pStyle w:val="Default"/>
              <w:numPr>
                <w:ilvl w:val="0"/>
                <w:numId w:val="34"/>
              </w:numPr>
              <w:rPr>
                <w:sz w:val="22"/>
                <w:szCs w:val="22"/>
                <w:rPrChange w:id="2049" w:author="KHADIJAH" w:date="2016-04-26T15:11:00Z">
                  <w:rPr>
                    <w:sz w:val="22"/>
                    <w:szCs w:val="22"/>
                    <w:lang w:eastAsia="ar-SA"/>
                  </w:rPr>
                </w:rPrChange>
              </w:rPr>
              <w:pPrChange w:id="2050" w:author="KHADIJAH" w:date="2016-04-26T15:18:00Z">
                <w:pPr>
                  <w:pStyle w:val="Default"/>
                  <w:suppressAutoHyphens/>
                  <w:ind w:left="360"/>
                </w:pPr>
              </w:pPrChange>
            </w:pPr>
            <w:r>
              <w:rPr>
                <w:sz w:val="22"/>
                <w:szCs w:val="22"/>
              </w:rPr>
              <w:t xml:space="preserve"> </w:t>
            </w:r>
          </w:p>
          <w:p w:rsidR="006E55F5" w:rsidRPr="00794BAE" w:rsidRDefault="006E55F5" w:rsidP="006E55F5">
            <w:pPr>
              <w:rPr>
                <w:sz w:val="22"/>
                <w:szCs w:val="22"/>
                <w:rPrChange w:id="2051" w:author="KHADIJAH" w:date="2016-04-26T15:11:00Z">
                  <w:rPr/>
                </w:rPrChange>
              </w:rPr>
            </w:pPr>
          </w:p>
          <w:p w:rsidR="006E55F5" w:rsidRPr="00794BAE" w:rsidRDefault="006E55F5" w:rsidP="00FC548A">
            <w:pPr>
              <w:pStyle w:val="ColorfulList-Accent11"/>
              <w:suppressAutoHyphens w:val="0"/>
              <w:ind w:left="0"/>
              <w:rPr>
                <w:rFonts w:ascii="Arial" w:hAnsi="Arial" w:cs="Arial"/>
                <w:sz w:val="22"/>
                <w:szCs w:val="22"/>
                <w:rPrChange w:id="2052" w:author="KHADIJAH" w:date="2016-04-26T15:11:00Z">
                  <w:rPr>
                    <w:rFonts w:ascii="Arial" w:hAnsi="Arial" w:cs="Arial"/>
                  </w:rPr>
                </w:rPrChange>
              </w:rPr>
            </w:pPr>
          </w:p>
        </w:tc>
      </w:tr>
      <w:tr w:rsidR="000345E3" w:rsidRPr="00794BAE" w:rsidTr="0003251C">
        <w:trPr>
          <w:trHeight w:val="440"/>
        </w:trPr>
        <w:tc>
          <w:tcPr>
            <w:tcW w:w="6984" w:type="dxa"/>
            <w:gridSpan w:val="2"/>
            <w:tcBorders>
              <w:top w:val="single" w:sz="4" w:space="0" w:color="auto"/>
              <w:left w:val="single" w:sz="4" w:space="0" w:color="auto"/>
              <w:bottom w:val="single" w:sz="4" w:space="0" w:color="auto"/>
              <w:right w:val="single" w:sz="6" w:space="0" w:color="auto"/>
            </w:tcBorders>
            <w:vAlign w:val="center"/>
          </w:tcPr>
          <w:p w:rsidR="000345E3" w:rsidRPr="00794BAE" w:rsidRDefault="0088546C" w:rsidP="00780945">
            <w:pPr>
              <w:jc w:val="right"/>
              <w:rPr>
                <w:b/>
                <w:sz w:val="22"/>
                <w:szCs w:val="22"/>
                <w:rPrChange w:id="2053" w:author="KHADIJAH" w:date="2016-04-26T15:11:00Z">
                  <w:rPr>
                    <w:b/>
                  </w:rPr>
                </w:rPrChange>
              </w:rPr>
            </w:pPr>
            <w:r w:rsidRPr="0088546C">
              <w:rPr>
                <w:b/>
                <w:sz w:val="22"/>
                <w:szCs w:val="22"/>
                <w:rPrChange w:id="2054" w:author="KHADIJAH" w:date="2016-04-26T15:11:00Z">
                  <w:rPr>
                    <w:b/>
                    <w:color w:val="000000"/>
                    <w:lang w:eastAsia="en-US"/>
                  </w:rPr>
                </w:rPrChange>
              </w:rPr>
              <w:t>TOTAL</w:t>
            </w:r>
          </w:p>
        </w:tc>
        <w:tc>
          <w:tcPr>
            <w:tcW w:w="2556" w:type="dxa"/>
            <w:gridSpan w:val="2"/>
            <w:tcBorders>
              <w:top w:val="single" w:sz="4" w:space="0" w:color="auto"/>
              <w:left w:val="single" w:sz="6" w:space="0" w:color="auto"/>
              <w:bottom w:val="single" w:sz="4" w:space="0" w:color="auto"/>
              <w:right w:val="single" w:sz="4" w:space="0" w:color="auto"/>
            </w:tcBorders>
            <w:vAlign w:val="center"/>
          </w:tcPr>
          <w:p w:rsidR="000345E3" w:rsidRPr="00794BAE" w:rsidRDefault="0088546C" w:rsidP="00780945">
            <w:pPr>
              <w:jc w:val="center"/>
              <w:rPr>
                <w:b/>
                <w:sz w:val="22"/>
                <w:szCs w:val="22"/>
                <w:lang w:eastAsia="en-US"/>
                <w:rPrChange w:id="2055" w:author="KHADIJAH" w:date="2016-04-26T15:11:00Z">
                  <w:rPr>
                    <w:b/>
                    <w:lang w:eastAsia="en-US"/>
                  </w:rPr>
                </w:rPrChange>
              </w:rPr>
            </w:pPr>
            <w:r w:rsidRPr="0088546C">
              <w:rPr>
                <w:b/>
                <w:sz w:val="22"/>
                <w:szCs w:val="22"/>
                <w:lang w:eastAsia="en-US"/>
                <w:rPrChange w:id="2056" w:author="KHADIJAH" w:date="2016-04-26T15:11:00Z">
                  <w:rPr>
                    <w:b/>
                    <w:color w:val="000000"/>
                    <w:lang w:eastAsia="en-US"/>
                  </w:rPr>
                </w:rPrChange>
              </w:rPr>
              <w:t>28 Hours</w:t>
            </w:r>
          </w:p>
        </w:tc>
      </w:tr>
    </w:tbl>
    <w:p w:rsidR="00B869E4" w:rsidRPr="00794BAE" w:rsidRDefault="00B869E4" w:rsidP="00AC108A">
      <w:pPr>
        <w:rPr>
          <w:sz w:val="22"/>
          <w:szCs w:val="22"/>
          <w:rPrChange w:id="2057" w:author="KHADIJAH" w:date="2016-04-26T15:11:00Z">
            <w:rPr/>
          </w:rPrChange>
        </w:rPr>
      </w:pPr>
    </w:p>
    <w:sectPr w:rsidR="00B869E4" w:rsidRPr="00794BAE" w:rsidSect="00802722">
      <w:headerReference w:type="default" r:id="rId8"/>
      <w:footerReference w:type="default" r:id="rId9"/>
      <w:pgSz w:w="12240" w:h="15840"/>
      <w:pgMar w:top="1440" w:right="1800" w:bottom="1440" w:left="180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12E1" w:rsidRDefault="004212E1" w:rsidP="00317F6B">
      <w:r>
        <w:separator/>
      </w:r>
    </w:p>
  </w:endnote>
  <w:endnote w:type="continuationSeparator" w:id="1">
    <w:p w:rsidR="004212E1" w:rsidRDefault="004212E1" w:rsidP="00317F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722" w:rsidRDefault="0088546C">
    <w:pPr>
      <w:pStyle w:val="Footer"/>
      <w:jc w:val="right"/>
    </w:pPr>
    <w:fldSimple w:instr=" PAGE   \* MERGEFORMAT ">
      <w:r w:rsidR="00726FF1">
        <w:rPr>
          <w:noProof/>
        </w:rPr>
        <w:t>8</w:t>
      </w:r>
    </w:fldSimple>
  </w:p>
  <w:p w:rsidR="006E4675" w:rsidRDefault="006E46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12E1" w:rsidRDefault="004212E1" w:rsidP="00317F6B">
      <w:r>
        <w:separator/>
      </w:r>
    </w:p>
  </w:footnote>
  <w:footnote w:type="continuationSeparator" w:id="1">
    <w:p w:rsidR="004212E1" w:rsidRDefault="004212E1" w:rsidP="00317F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AA5" w:rsidRDefault="00663AA5" w:rsidP="00663AA5">
    <w:pPr>
      <w:pStyle w:val="Header"/>
      <w:jc w:val="right"/>
    </w:pPr>
    <w:r>
      <w:rPr>
        <w:rFonts w:cs="Arial"/>
        <w:i/>
        <w:iCs/>
        <w:sz w:val="22"/>
        <w:szCs w:val="22"/>
      </w:rPr>
      <w:t xml:space="preserve">Instructor Reference (Training Centre)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59B0479E"/>
    <w:name w:val="WW8Num2"/>
    <w:lvl w:ilvl="0">
      <w:start w:val="1"/>
      <w:numFmt w:val="decimal"/>
      <w:lvlText w:val="1.%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nsid w:val="00000003"/>
    <w:multiLevelType w:val="multilevel"/>
    <w:tmpl w:val="372297A0"/>
    <w:name w:val="WW8Num3"/>
    <w:lvl w:ilvl="0">
      <w:start w:val="1"/>
      <w:numFmt w:val="decimal"/>
      <w:lvlText w:val="1.%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nsid w:val="00000004"/>
    <w:multiLevelType w:val="multilevel"/>
    <w:tmpl w:val="AF4EF346"/>
    <w:name w:val="WW8Num4"/>
    <w:lvl w:ilvl="0">
      <w:start w:val="1"/>
      <w:numFmt w:val="decimal"/>
      <w:lvlText w:val="3.%1"/>
      <w:lvlJc w:val="left"/>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5"/>
    <w:multiLevelType w:val="multilevel"/>
    <w:tmpl w:val="A8ECE766"/>
    <w:name w:val="WW8Num5"/>
    <w:lvl w:ilvl="0">
      <w:start w:val="1"/>
      <w:numFmt w:val="decimal"/>
      <w:lvlText w:val="3.%1"/>
      <w:lvlJc w:val="left"/>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7"/>
    <w:multiLevelType w:val="multilevel"/>
    <w:tmpl w:val="123257BA"/>
    <w:name w:val="WW8Num7"/>
    <w:lvl w:ilvl="0">
      <w:start w:val="1"/>
      <w:numFmt w:val="decimal"/>
      <w:lvlText w:val="2.%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nsid w:val="00000008"/>
    <w:multiLevelType w:val="multilevel"/>
    <w:tmpl w:val="6088D7BC"/>
    <w:name w:val="WW8Num8"/>
    <w:lvl w:ilvl="0">
      <w:start w:val="1"/>
      <w:numFmt w:val="decimal"/>
      <w:lvlText w:val="2.%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nsid w:val="00992124"/>
    <w:multiLevelType w:val="multilevel"/>
    <w:tmpl w:val="D814287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01E90691"/>
    <w:multiLevelType w:val="multilevel"/>
    <w:tmpl w:val="A26CAC5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01F54A84"/>
    <w:multiLevelType w:val="multilevel"/>
    <w:tmpl w:val="4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34C1940"/>
    <w:multiLevelType w:val="multilevel"/>
    <w:tmpl w:val="C7965CBA"/>
    <w:lvl w:ilvl="0">
      <w:start w:val="3"/>
      <w:numFmt w:val="decimal"/>
      <w:lvlText w:val="%1"/>
      <w:lvlJc w:val="left"/>
      <w:pPr>
        <w:ind w:left="360" w:hanging="360"/>
      </w:pPr>
      <w:rPr>
        <w:rFonts w:hint="default"/>
      </w:rPr>
    </w:lvl>
    <w:lvl w:ilvl="1">
      <w:start w:val="1"/>
      <w:numFmt w:val="decimal"/>
      <w:lvlText w:val="%1.%2"/>
      <w:lvlJc w:val="left"/>
      <w:pPr>
        <w:ind w:left="855" w:hanging="36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0">
    <w:nsid w:val="048E73B0"/>
    <w:multiLevelType w:val="hybridMultilevel"/>
    <w:tmpl w:val="E8161BC0"/>
    <w:lvl w:ilvl="0" w:tplc="AD90E5DC">
      <w:numFmt w:val="bullet"/>
      <w:lvlText w:val="-"/>
      <w:lvlJc w:val="left"/>
      <w:pPr>
        <w:ind w:left="1080" w:hanging="360"/>
      </w:pPr>
      <w:rPr>
        <w:rFonts w:ascii="Times New Roman" w:eastAsia="Times New Roman" w:hAnsi="Times New Roman" w:cs="Times New Roman"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1">
    <w:nsid w:val="05787E43"/>
    <w:multiLevelType w:val="multilevel"/>
    <w:tmpl w:val="9D2C430C"/>
    <w:lvl w:ilvl="0">
      <w:start w:val="1"/>
      <w:numFmt w:val="decimal"/>
      <w:lvlText w:val="%1"/>
      <w:lvlJc w:val="left"/>
      <w:pPr>
        <w:ind w:left="360" w:hanging="360"/>
      </w:pPr>
      <w:rPr>
        <w:rFonts w:hint="default"/>
      </w:rPr>
    </w:lvl>
    <w:lvl w:ilvl="1">
      <w:start w:val="2"/>
      <w:numFmt w:val="decimal"/>
      <w:lvlText w:val="%1.%2"/>
      <w:lvlJc w:val="left"/>
      <w:pPr>
        <w:ind w:left="765"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12">
    <w:nsid w:val="06866222"/>
    <w:multiLevelType w:val="multilevel"/>
    <w:tmpl w:val="4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070035CE"/>
    <w:multiLevelType w:val="multilevel"/>
    <w:tmpl w:val="A1A25504"/>
    <w:lvl w:ilvl="0">
      <w:start w:val="2"/>
      <w:numFmt w:val="decimal"/>
      <w:lvlText w:val="%1"/>
      <w:lvlJc w:val="left"/>
      <w:pPr>
        <w:ind w:left="360" w:hanging="360"/>
      </w:pPr>
      <w:rPr>
        <w:rFonts w:hint="default"/>
      </w:rPr>
    </w:lvl>
    <w:lvl w:ilvl="1">
      <w:start w:val="2"/>
      <w:numFmt w:val="decimal"/>
      <w:lvlText w:val="%1.%2"/>
      <w:lvlJc w:val="left"/>
      <w:pPr>
        <w:ind w:left="716" w:hanging="360"/>
      </w:pPr>
      <w:rPr>
        <w:rFonts w:hint="default"/>
      </w:rPr>
    </w:lvl>
    <w:lvl w:ilvl="2">
      <w:start w:val="1"/>
      <w:numFmt w:val="decimal"/>
      <w:lvlText w:val="%1.%2.%3"/>
      <w:lvlJc w:val="left"/>
      <w:pPr>
        <w:ind w:left="1432" w:hanging="720"/>
      </w:pPr>
      <w:rPr>
        <w:rFonts w:hint="default"/>
      </w:rPr>
    </w:lvl>
    <w:lvl w:ilvl="3">
      <w:start w:val="1"/>
      <w:numFmt w:val="decimal"/>
      <w:lvlText w:val="%1.%2.%3.%4"/>
      <w:lvlJc w:val="left"/>
      <w:pPr>
        <w:ind w:left="2148" w:hanging="1080"/>
      </w:pPr>
      <w:rPr>
        <w:rFonts w:hint="default"/>
      </w:rPr>
    </w:lvl>
    <w:lvl w:ilvl="4">
      <w:start w:val="1"/>
      <w:numFmt w:val="decimal"/>
      <w:lvlText w:val="%1.%2.%3.%4.%5"/>
      <w:lvlJc w:val="left"/>
      <w:pPr>
        <w:ind w:left="2504" w:hanging="1080"/>
      </w:pPr>
      <w:rPr>
        <w:rFonts w:hint="default"/>
      </w:rPr>
    </w:lvl>
    <w:lvl w:ilvl="5">
      <w:start w:val="1"/>
      <w:numFmt w:val="decimal"/>
      <w:lvlText w:val="%1.%2.%3.%4.%5.%6"/>
      <w:lvlJc w:val="left"/>
      <w:pPr>
        <w:ind w:left="3220" w:hanging="1440"/>
      </w:pPr>
      <w:rPr>
        <w:rFonts w:hint="default"/>
      </w:rPr>
    </w:lvl>
    <w:lvl w:ilvl="6">
      <w:start w:val="1"/>
      <w:numFmt w:val="decimal"/>
      <w:lvlText w:val="%1.%2.%3.%4.%5.%6.%7"/>
      <w:lvlJc w:val="left"/>
      <w:pPr>
        <w:ind w:left="3576" w:hanging="1440"/>
      </w:pPr>
      <w:rPr>
        <w:rFonts w:hint="default"/>
      </w:rPr>
    </w:lvl>
    <w:lvl w:ilvl="7">
      <w:start w:val="1"/>
      <w:numFmt w:val="decimal"/>
      <w:lvlText w:val="%1.%2.%3.%4.%5.%6.%7.%8"/>
      <w:lvlJc w:val="left"/>
      <w:pPr>
        <w:ind w:left="4292" w:hanging="1800"/>
      </w:pPr>
      <w:rPr>
        <w:rFonts w:hint="default"/>
      </w:rPr>
    </w:lvl>
    <w:lvl w:ilvl="8">
      <w:start w:val="1"/>
      <w:numFmt w:val="decimal"/>
      <w:lvlText w:val="%1.%2.%3.%4.%5.%6.%7.%8.%9"/>
      <w:lvlJc w:val="left"/>
      <w:pPr>
        <w:ind w:left="4648" w:hanging="1800"/>
      </w:pPr>
      <w:rPr>
        <w:rFonts w:hint="default"/>
      </w:rPr>
    </w:lvl>
  </w:abstractNum>
  <w:abstractNum w:abstractNumId="14">
    <w:nsid w:val="07003E63"/>
    <w:multiLevelType w:val="multilevel"/>
    <w:tmpl w:val="D8B89C70"/>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078117C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07CB2CD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083B68D5"/>
    <w:multiLevelType w:val="multilevel"/>
    <w:tmpl w:val="B908FBA8"/>
    <w:lvl w:ilvl="0">
      <w:start w:val="2"/>
      <w:numFmt w:val="decimal"/>
      <w:lvlText w:val="%1."/>
      <w:lvlJc w:val="center"/>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0A2D16E1"/>
    <w:multiLevelType w:val="multilevel"/>
    <w:tmpl w:val="4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0BDF27D3"/>
    <w:multiLevelType w:val="hybridMultilevel"/>
    <w:tmpl w:val="F0A20AC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0">
    <w:nsid w:val="0CA371B4"/>
    <w:multiLevelType w:val="multilevel"/>
    <w:tmpl w:val="A8EAC9D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0CB93DB3"/>
    <w:multiLevelType w:val="multilevel"/>
    <w:tmpl w:val="4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0D31326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10077CB1"/>
    <w:multiLevelType w:val="hybridMultilevel"/>
    <w:tmpl w:val="010EBFE0"/>
    <w:lvl w:ilvl="0" w:tplc="F9DE561E">
      <w:start w:val="1"/>
      <w:numFmt w:val="decimal"/>
      <w:lvlText w:val="%1."/>
      <w:lvlJc w:val="left"/>
      <w:pPr>
        <w:ind w:left="792" w:hanging="360"/>
      </w:pPr>
      <w:rPr>
        <w:rFonts w:hint="default"/>
      </w:rPr>
    </w:lvl>
    <w:lvl w:ilvl="1" w:tplc="70D418FC">
      <w:start w:val="5"/>
      <w:numFmt w:val="bullet"/>
      <w:lvlText w:val=""/>
      <w:lvlJc w:val="left"/>
      <w:pPr>
        <w:ind w:left="1440" w:hanging="360"/>
      </w:pPr>
      <w:rPr>
        <w:rFonts w:ascii="Arial" w:eastAsia="Times New Roman" w:hAnsi="Arial" w:cs="Arial" w:hint="default"/>
      </w:rPr>
    </w:lvl>
    <w:lvl w:ilvl="2" w:tplc="B0A429CC">
      <w:start w:val="1"/>
      <w:numFmt w:val="bullet"/>
      <w:lvlText w:val="-"/>
      <w:lvlJc w:val="left"/>
      <w:pPr>
        <w:ind w:left="2340" w:hanging="360"/>
      </w:pPr>
      <w:rPr>
        <w:rFonts w:ascii="Arial" w:eastAsia="Times New Roman" w:hAnsi="Arial"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28811C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138768BF"/>
    <w:multiLevelType w:val="multilevel"/>
    <w:tmpl w:val="56625FAA"/>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1388069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150E7A9C"/>
    <w:multiLevelType w:val="hybridMultilevel"/>
    <w:tmpl w:val="79149520"/>
    <w:lvl w:ilvl="0" w:tplc="0409000F">
      <w:start w:val="1"/>
      <w:numFmt w:val="decimal"/>
      <w:lvlText w:val="%1."/>
      <w:lvlJc w:val="left"/>
      <w:pPr>
        <w:ind w:left="720" w:hanging="360"/>
      </w:pPr>
    </w:lvl>
    <w:lvl w:ilvl="1" w:tplc="98706908">
      <w:start w:val="2"/>
      <w:numFmt w:val="bullet"/>
      <w:lvlText w:val=""/>
      <w:lvlJc w:val="left"/>
      <w:pPr>
        <w:ind w:left="1440" w:hanging="360"/>
      </w:pPr>
      <w:rPr>
        <w:rFonts w:ascii="Arial" w:eastAsia="Times New Roman" w:hAnsi="Arial" w:cs="Arial" w:hint="default"/>
      </w:rPr>
    </w:lvl>
    <w:lvl w:ilvl="2" w:tplc="94FCFCA2">
      <w:start w:val="2"/>
      <w:numFmt w:val="bullet"/>
      <w:lvlText w:val="-"/>
      <w:lvlJc w:val="left"/>
      <w:pPr>
        <w:ind w:left="2340" w:hanging="360"/>
      </w:pPr>
      <w:rPr>
        <w:rFonts w:ascii="Arial" w:eastAsia="Times New Roman" w:hAnsi="Arial" w:cs="Arial" w:hint="default"/>
      </w:rPr>
    </w:lvl>
    <w:lvl w:ilvl="3" w:tplc="5E6E2822">
      <w:start w:val="1"/>
      <w:numFmt w:val="lowerRoman"/>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5407428"/>
    <w:multiLevelType w:val="hybridMultilevel"/>
    <w:tmpl w:val="C13466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6027D2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16560E6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170428FA"/>
    <w:multiLevelType w:val="hybridMultilevel"/>
    <w:tmpl w:val="78DACD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7346BD4"/>
    <w:multiLevelType w:val="multilevel"/>
    <w:tmpl w:val="4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175E361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17A96DAB"/>
    <w:multiLevelType w:val="multilevel"/>
    <w:tmpl w:val="4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18A2373B"/>
    <w:multiLevelType w:val="hybridMultilevel"/>
    <w:tmpl w:val="181EB6FA"/>
    <w:lvl w:ilvl="0" w:tplc="04090001">
      <w:start w:val="1"/>
      <w:numFmt w:val="bullet"/>
      <w:lvlText w:val=""/>
      <w:lvlJc w:val="left"/>
      <w:pPr>
        <w:ind w:left="1782" w:hanging="360"/>
      </w:pPr>
      <w:rPr>
        <w:rFonts w:ascii="Symbol" w:hAnsi="Symbol"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36">
    <w:nsid w:val="19F7439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1C9D7901"/>
    <w:multiLevelType w:val="hybridMultilevel"/>
    <w:tmpl w:val="5B58C00E"/>
    <w:lvl w:ilvl="0" w:tplc="53B6D0BA">
      <w:start w:val="1"/>
      <w:numFmt w:val="decimal"/>
      <w:lvlText w:val="3.%1"/>
      <w:lvlJc w:val="left"/>
      <w:pPr>
        <w:ind w:left="1080" w:hanging="360"/>
      </w:pPr>
      <w:rPr>
        <w:rFonts w:hint="default"/>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1E4B533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1FA4061B"/>
    <w:multiLevelType w:val="hybridMultilevel"/>
    <w:tmpl w:val="CF4631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1FCC7D79"/>
    <w:multiLevelType w:val="multilevel"/>
    <w:tmpl w:val="4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20DD0035"/>
    <w:multiLevelType w:val="multilevel"/>
    <w:tmpl w:val="525CFB0C"/>
    <w:lvl w:ilvl="0">
      <w:start w:val="1"/>
      <w:numFmt w:val="decimal"/>
      <w:lvlText w:val="%1."/>
      <w:lvlJc w:val="left"/>
      <w:pPr>
        <w:ind w:left="1076" w:hanging="360"/>
      </w:pPr>
    </w:lvl>
    <w:lvl w:ilvl="1">
      <w:start w:val="4"/>
      <w:numFmt w:val="decimal"/>
      <w:isLgl/>
      <w:lvlText w:val="%1.%2"/>
      <w:lvlJc w:val="left"/>
      <w:pPr>
        <w:ind w:left="1076" w:hanging="360"/>
      </w:pPr>
      <w:rPr>
        <w:rFonts w:hint="default"/>
      </w:rPr>
    </w:lvl>
    <w:lvl w:ilvl="2">
      <w:start w:val="1"/>
      <w:numFmt w:val="decimal"/>
      <w:isLgl/>
      <w:lvlText w:val="%1.%2.%3"/>
      <w:lvlJc w:val="left"/>
      <w:pPr>
        <w:ind w:left="1436" w:hanging="720"/>
      </w:pPr>
      <w:rPr>
        <w:rFonts w:hint="default"/>
      </w:rPr>
    </w:lvl>
    <w:lvl w:ilvl="3">
      <w:start w:val="1"/>
      <w:numFmt w:val="decimal"/>
      <w:isLgl/>
      <w:lvlText w:val="%1.%2.%3.%4"/>
      <w:lvlJc w:val="left"/>
      <w:pPr>
        <w:ind w:left="1436" w:hanging="720"/>
      </w:pPr>
      <w:rPr>
        <w:rFonts w:hint="default"/>
      </w:rPr>
    </w:lvl>
    <w:lvl w:ilvl="4">
      <w:start w:val="1"/>
      <w:numFmt w:val="decimal"/>
      <w:isLgl/>
      <w:lvlText w:val="%1.%2.%3.%4.%5"/>
      <w:lvlJc w:val="left"/>
      <w:pPr>
        <w:ind w:left="1796" w:hanging="1080"/>
      </w:pPr>
      <w:rPr>
        <w:rFonts w:hint="default"/>
      </w:rPr>
    </w:lvl>
    <w:lvl w:ilvl="5">
      <w:start w:val="1"/>
      <w:numFmt w:val="decimal"/>
      <w:isLgl/>
      <w:lvlText w:val="%1.%2.%3.%4.%5.%6"/>
      <w:lvlJc w:val="left"/>
      <w:pPr>
        <w:ind w:left="1796" w:hanging="1080"/>
      </w:pPr>
      <w:rPr>
        <w:rFonts w:hint="default"/>
      </w:rPr>
    </w:lvl>
    <w:lvl w:ilvl="6">
      <w:start w:val="1"/>
      <w:numFmt w:val="decimal"/>
      <w:isLgl/>
      <w:lvlText w:val="%1.%2.%3.%4.%5.%6.%7"/>
      <w:lvlJc w:val="left"/>
      <w:pPr>
        <w:ind w:left="2156" w:hanging="1440"/>
      </w:pPr>
      <w:rPr>
        <w:rFonts w:hint="default"/>
      </w:rPr>
    </w:lvl>
    <w:lvl w:ilvl="7">
      <w:start w:val="1"/>
      <w:numFmt w:val="decimal"/>
      <w:isLgl/>
      <w:lvlText w:val="%1.%2.%3.%4.%5.%6.%7.%8"/>
      <w:lvlJc w:val="left"/>
      <w:pPr>
        <w:ind w:left="2156" w:hanging="1440"/>
      </w:pPr>
      <w:rPr>
        <w:rFonts w:hint="default"/>
      </w:rPr>
    </w:lvl>
    <w:lvl w:ilvl="8">
      <w:start w:val="1"/>
      <w:numFmt w:val="decimal"/>
      <w:isLgl/>
      <w:lvlText w:val="%1.%2.%3.%4.%5.%6.%7.%8.%9"/>
      <w:lvlJc w:val="left"/>
      <w:pPr>
        <w:ind w:left="2516" w:hanging="1800"/>
      </w:pPr>
      <w:rPr>
        <w:rFonts w:hint="default"/>
      </w:rPr>
    </w:lvl>
  </w:abstractNum>
  <w:abstractNum w:abstractNumId="42">
    <w:nsid w:val="2174282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21AC6F94"/>
    <w:multiLevelType w:val="multilevel"/>
    <w:tmpl w:val="734ED2B4"/>
    <w:lvl w:ilvl="0">
      <w:start w:val="1"/>
      <w:numFmt w:val="decimal"/>
      <w:lvlText w:val="3.%1"/>
      <w:lvlJc w:val="left"/>
      <w:pPr>
        <w:ind w:left="360" w:hanging="360"/>
      </w:pPr>
      <w:rPr>
        <w:rFonts w:hint="default"/>
        <w:sz w:val="22"/>
        <w:szCs w:val="22"/>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251B265A"/>
    <w:multiLevelType w:val="multilevel"/>
    <w:tmpl w:val="4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25264B4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259923E9"/>
    <w:multiLevelType w:val="multilevel"/>
    <w:tmpl w:val="0409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28A33373"/>
    <w:multiLevelType w:val="multilevel"/>
    <w:tmpl w:val="4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290275D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2A6D6101"/>
    <w:multiLevelType w:val="multilevel"/>
    <w:tmpl w:val="4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nsid w:val="2C8B0C5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nsid w:val="2D4320AC"/>
    <w:multiLevelType w:val="multilevel"/>
    <w:tmpl w:val="4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2ECE5885"/>
    <w:multiLevelType w:val="hybridMultilevel"/>
    <w:tmpl w:val="3362BCAE"/>
    <w:lvl w:ilvl="0" w:tplc="0409000F">
      <w:start w:val="1"/>
      <w:numFmt w:val="decimal"/>
      <w:lvlText w:val="%1."/>
      <w:lvlJc w:val="left"/>
      <w:pPr>
        <w:ind w:left="792" w:hanging="360"/>
      </w:pPr>
    </w:lvl>
    <w:lvl w:ilvl="1" w:tplc="0409000F">
      <w:start w:val="1"/>
      <w:numFmt w:val="decimal"/>
      <w:lvlText w:val="%2."/>
      <w:lvlJc w:val="left"/>
      <w:pPr>
        <w:ind w:left="1512" w:hanging="360"/>
      </w:pPr>
      <w:rPr>
        <w:rFonts w:hint="default"/>
      </w:rPr>
    </w:lvl>
    <w:lvl w:ilvl="2" w:tplc="61CC2AE8">
      <w:start w:val="5"/>
      <w:numFmt w:val="bullet"/>
      <w:lvlText w:val=""/>
      <w:lvlJc w:val="left"/>
      <w:pPr>
        <w:ind w:left="2412" w:hanging="360"/>
      </w:pPr>
      <w:rPr>
        <w:rFonts w:ascii="Arial" w:eastAsia="Times New Roman" w:hAnsi="Arial" w:cs="Arial" w:hint="default"/>
      </w:r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3">
    <w:nsid w:val="30EF05B4"/>
    <w:multiLevelType w:val="multilevel"/>
    <w:tmpl w:val="6C2401FC"/>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nsid w:val="3278740F"/>
    <w:multiLevelType w:val="hybridMultilevel"/>
    <w:tmpl w:val="625615C2"/>
    <w:lvl w:ilvl="0" w:tplc="4809000F">
      <w:start w:val="1"/>
      <w:numFmt w:val="decimal"/>
      <w:lvlText w:val="%1."/>
      <w:lvlJc w:val="left"/>
      <w:pPr>
        <w:ind w:left="720" w:hanging="360"/>
      </w:p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5">
    <w:nsid w:val="33F73753"/>
    <w:multiLevelType w:val="multilevel"/>
    <w:tmpl w:val="4108218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nsid w:val="34F715AB"/>
    <w:multiLevelType w:val="hybridMultilevel"/>
    <w:tmpl w:val="F81CF2A6"/>
    <w:lvl w:ilvl="0" w:tplc="04090001">
      <w:start w:val="1"/>
      <w:numFmt w:val="bullet"/>
      <w:lvlText w:val=""/>
      <w:lvlJc w:val="left"/>
      <w:pPr>
        <w:ind w:left="1859" w:hanging="360"/>
      </w:pPr>
      <w:rPr>
        <w:rFonts w:ascii="Symbol" w:hAnsi="Symbol" w:hint="default"/>
      </w:rPr>
    </w:lvl>
    <w:lvl w:ilvl="1" w:tplc="04090003" w:tentative="1">
      <w:start w:val="1"/>
      <w:numFmt w:val="bullet"/>
      <w:lvlText w:val="o"/>
      <w:lvlJc w:val="left"/>
      <w:pPr>
        <w:ind w:left="2579" w:hanging="360"/>
      </w:pPr>
      <w:rPr>
        <w:rFonts w:ascii="Courier New" w:hAnsi="Courier New" w:cs="Courier New" w:hint="default"/>
      </w:rPr>
    </w:lvl>
    <w:lvl w:ilvl="2" w:tplc="04090005" w:tentative="1">
      <w:start w:val="1"/>
      <w:numFmt w:val="bullet"/>
      <w:lvlText w:val=""/>
      <w:lvlJc w:val="left"/>
      <w:pPr>
        <w:ind w:left="3299" w:hanging="360"/>
      </w:pPr>
      <w:rPr>
        <w:rFonts w:ascii="Wingdings" w:hAnsi="Wingdings" w:hint="default"/>
      </w:rPr>
    </w:lvl>
    <w:lvl w:ilvl="3" w:tplc="04090001" w:tentative="1">
      <w:start w:val="1"/>
      <w:numFmt w:val="bullet"/>
      <w:lvlText w:val=""/>
      <w:lvlJc w:val="left"/>
      <w:pPr>
        <w:ind w:left="4019" w:hanging="360"/>
      </w:pPr>
      <w:rPr>
        <w:rFonts w:ascii="Symbol" w:hAnsi="Symbol" w:hint="default"/>
      </w:rPr>
    </w:lvl>
    <w:lvl w:ilvl="4" w:tplc="04090003" w:tentative="1">
      <w:start w:val="1"/>
      <w:numFmt w:val="bullet"/>
      <w:lvlText w:val="o"/>
      <w:lvlJc w:val="left"/>
      <w:pPr>
        <w:ind w:left="4739" w:hanging="360"/>
      </w:pPr>
      <w:rPr>
        <w:rFonts w:ascii="Courier New" w:hAnsi="Courier New" w:cs="Courier New" w:hint="default"/>
      </w:rPr>
    </w:lvl>
    <w:lvl w:ilvl="5" w:tplc="04090005" w:tentative="1">
      <w:start w:val="1"/>
      <w:numFmt w:val="bullet"/>
      <w:lvlText w:val=""/>
      <w:lvlJc w:val="left"/>
      <w:pPr>
        <w:ind w:left="5459" w:hanging="360"/>
      </w:pPr>
      <w:rPr>
        <w:rFonts w:ascii="Wingdings" w:hAnsi="Wingdings" w:hint="default"/>
      </w:rPr>
    </w:lvl>
    <w:lvl w:ilvl="6" w:tplc="04090001" w:tentative="1">
      <w:start w:val="1"/>
      <w:numFmt w:val="bullet"/>
      <w:lvlText w:val=""/>
      <w:lvlJc w:val="left"/>
      <w:pPr>
        <w:ind w:left="6179" w:hanging="360"/>
      </w:pPr>
      <w:rPr>
        <w:rFonts w:ascii="Symbol" w:hAnsi="Symbol" w:hint="default"/>
      </w:rPr>
    </w:lvl>
    <w:lvl w:ilvl="7" w:tplc="04090003" w:tentative="1">
      <w:start w:val="1"/>
      <w:numFmt w:val="bullet"/>
      <w:lvlText w:val="o"/>
      <w:lvlJc w:val="left"/>
      <w:pPr>
        <w:ind w:left="6899" w:hanging="360"/>
      </w:pPr>
      <w:rPr>
        <w:rFonts w:ascii="Courier New" w:hAnsi="Courier New" w:cs="Courier New" w:hint="default"/>
      </w:rPr>
    </w:lvl>
    <w:lvl w:ilvl="8" w:tplc="04090005" w:tentative="1">
      <w:start w:val="1"/>
      <w:numFmt w:val="bullet"/>
      <w:lvlText w:val=""/>
      <w:lvlJc w:val="left"/>
      <w:pPr>
        <w:ind w:left="7619" w:hanging="360"/>
      </w:pPr>
      <w:rPr>
        <w:rFonts w:ascii="Wingdings" w:hAnsi="Wingdings" w:hint="default"/>
      </w:rPr>
    </w:lvl>
  </w:abstractNum>
  <w:abstractNum w:abstractNumId="57">
    <w:nsid w:val="36B57C74"/>
    <w:multiLevelType w:val="multilevel"/>
    <w:tmpl w:val="5F78F3A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8">
    <w:nsid w:val="3B987768"/>
    <w:multiLevelType w:val="hybridMultilevel"/>
    <w:tmpl w:val="291C67DE"/>
    <w:lvl w:ilvl="0" w:tplc="FB185A1A">
      <w:start w:val="3"/>
      <w:numFmt w:val="decimal"/>
      <w:lvlText w:val="%1"/>
      <w:lvlJc w:val="left"/>
      <w:pPr>
        <w:ind w:left="720" w:hanging="360"/>
      </w:pPr>
      <w:rPr>
        <w:rFonts w:hint="default"/>
      </w:rPr>
    </w:lvl>
    <w:lvl w:ilvl="1" w:tplc="44090019">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9">
    <w:nsid w:val="3DB7603D"/>
    <w:multiLevelType w:val="multilevel"/>
    <w:tmpl w:val="7558465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nsid w:val="3E825287"/>
    <w:multiLevelType w:val="multilevel"/>
    <w:tmpl w:val="DB4A266C"/>
    <w:lvl w:ilvl="0">
      <w:start w:val="4"/>
      <w:numFmt w:val="decimal"/>
      <w:lvlText w:val="%1."/>
      <w:lvlJc w:val="center"/>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1">
    <w:nsid w:val="40F256D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nsid w:val="42126AF9"/>
    <w:multiLevelType w:val="multilevel"/>
    <w:tmpl w:val="30CA2476"/>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nsid w:val="46DF0E35"/>
    <w:multiLevelType w:val="multilevel"/>
    <w:tmpl w:val="4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nsid w:val="48D72248"/>
    <w:multiLevelType w:val="hybridMultilevel"/>
    <w:tmpl w:val="BF8010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8F8075E"/>
    <w:multiLevelType w:val="multilevel"/>
    <w:tmpl w:val="168A1656"/>
    <w:lvl w:ilvl="0">
      <w:start w:val="1"/>
      <w:numFmt w:val="decimal"/>
      <w:lvlText w:val="%1"/>
      <w:lvlJc w:val="left"/>
      <w:pPr>
        <w:ind w:left="435" w:hanging="435"/>
      </w:pPr>
      <w:rPr>
        <w:rFonts w:hint="default"/>
      </w:rPr>
    </w:lvl>
    <w:lvl w:ilvl="1">
      <w:start w:val="1"/>
      <w:numFmt w:val="decimal"/>
      <w:lvlText w:val="%1.%2"/>
      <w:lvlJc w:val="left"/>
      <w:pPr>
        <w:ind w:left="791" w:hanging="435"/>
      </w:pPr>
      <w:rPr>
        <w:rFonts w:hint="default"/>
      </w:rPr>
    </w:lvl>
    <w:lvl w:ilvl="2">
      <w:start w:val="1"/>
      <w:numFmt w:val="decimal"/>
      <w:lvlText w:val="%1.%2.%3"/>
      <w:lvlJc w:val="left"/>
      <w:pPr>
        <w:ind w:left="1432" w:hanging="720"/>
      </w:pPr>
      <w:rPr>
        <w:rFonts w:hint="default"/>
      </w:rPr>
    </w:lvl>
    <w:lvl w:ilvl="3">
      <w:start w:val="1"/>
      <w:numFmt w:val="decimal"/>
      <w:lvlText w:val="%1.%2.%3.%4"/>
      <w:lvlJc w:val="left"/>
      <w:pPr>
        <w:ind w:left="1788" w:hanging="720"/>
      </w:pPr>
      <w:rPr>
        <w:rFonts w:hint="default"/>
      </w:rPr>
    </w:lvl>
    <w:lvl w:ilvl="4">
      <w:start w:val="1"/>
      <w:numFmt w:val="decimal"/>
      <w:lvlText w:val="%1.%2.%3.%4.%5"/>
      <w:lvlJc w:val="left"/>
      <w:pPr>
        <w:ind w:left="2504" w:hanging="1080"/>
      </w:pPr>
      <w:rPr>
        <w:rFonts w:hint="default"/>
      </w:rPr>
    </w:lvl>
    <w:lvl w:ilvl="5">
      <w:start w:val="1"/>
      <w:numFmt w:val="decimal"/>
      <w:lvlText w:val="%1.%2.%3.%4.%5.%6"/>
      <w:lvlJc w:val="left"/>
      <w:pPr>
        <w:ind w:left="2860" w:hanging="1080"/>
      </w:pPr>
      <w:rPr>
        <w:rFonts w:hint="default"/>
      </w:rPr>
    </w:lvl>
    <w:lvl w:ilvl="6">
      <w:start w:val="1"/>
      <w:numFmt w:val="decimal"/>
      <w:lvlText w:val="%1.%2.%3.%4.%5.%6.%7"/>
      <w:lvlJc w:val="left"/>
      <w:pPr>
        <w:ind w:left="3576" w:hanging="1440"/>
      </w:pPr>
      <w:rPr>
        <w:rFonts w:hint="default"/>
      </w:rPr>
    </w:lvl>
    <w:lvl w:ilvl="7">
      <w:start w:val="1"/>
      <w:numFmt w:val="decimal"/>
      <w:lvlText w:val="%1.%2.%3.%4.%5.%6.%7.%8"/>
      <w:lvlJc w:val="left"/>
      <w:pPr>
        <w:ind w:left="3932" w:hanging="1440"/>
      </w:pPr>
      <w:rPr>
        <w:rFonts w:hint="default"/>
      </w:rPr>
    </w:lvl>
    <w:lvl w:ilvl="8">
      <w:start w:val="1"/>
      <w:numFmt w:val="decimal"/>
      <w:lvlText w:val="%1.%2.%3.%4.%5.%6.%7.%8.%9"/>
      <w:lvlJc w:val="left"/>
      <w:pPr>
        <w:ind w:left="4648" w:hanging="1800"/>
      </w:pPr>
      <w:rPr>
        <w:rFonts w:hint="default"/>
      </w:rPr>
    </w:lvl>
  </w:abstractNum>
  <w:abstractNum w:abstractNumId="66">
    <w:nsid w:val="4A596E98"/>
    <w:multiLevelType w:val="multilevel"/>
    <w:tmpl w:val="586C79D0"/>
    <w:lvl w:ilvl="0">
      <w:start w:val="1"/>
      <w:numFmt w:val="decimal"/>
      <w:lvlText w:val="%1"/>
      <w:lvlJc w:val="left"/>
      <w:pPr>
        <w:ind w:left="420" w:hanging="420"/>
      </w:pPr>
      <w:rPr>
        <w:rFonts w:hint="default"/>
      </w:rPr>
    </w:lvl>
    <w:lvl w:ilvl="1">
      <w:start w:val="10"/>
      <w:numFmt w:val="decimal"/>
      <w:lvlText w:val="%1.%2"/>
      <w:lvlJc w:val="left"/>
      <w:pPr>
        <w:ind w:left="984" w:hanging="420"/>
      </w:pPr>
      <w:rPr>
        <w:rFonts w:hint="default"/>
      </w:rPr>
    </w:lvl>
    <w:lvl w:ilvl="2">
      <w:start w:val="1"/>
      <w:numFmt w:val="decimal"/>
      <w:lvlText w:val="%1.%2.%3"/>
      <w:lvlJc w:val="left"/>
      <w:pPr>
        <w:ind w:left="1848" w:hanging="720"/>
      </w:pPr>
      <w:rPr>
        <w:rFonts w:hint="default"/>
      </w:rPr>
    </w:lvl>
    <w:lvl w:ilvl="3">
      <w:start w:val="1"/>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67">
    <w:nsid w:val="4AB54A6A"/>
    <w:multiLevelType w:val="multilevel"/>
    <w:tmpl w:val="008E9446"/>
    <w:lvl w:ilvl="0">
      <w:start w:val="1"/>
      <w:numFmt w:val="decimal"/>
      <w:lvlText w:val="%1"/>
      <w:lvlJc w:val="left"/>
      <w:pPr>
        <w:ind w:left="420" w:hanging="420"/>
      </w:pPr>
      <w:rPr>
        <w:rFonts w:hint="default"/>
      </w:rPr>
    </w:lvl>
    <w:lvl w:ilvl="1">
      <w:start w:val="10"/>
      <w:numFmt w:val="decimal"/>
      <w:lvlText w:val="%1.%2"/>
      <w:lvlJc w:val="left"/>
      <w:pPr>
        <w:ind w:left="915" w:hanging="42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68">
    <w:nsid w:val="4C2149CE"/>
    <w:multiLevelType w:val="multilevel"/>
    <w:tmpl w:val="D1D8F346"/>
    <w:lvl w:ilvl="0">
      <w:start w:val="3"/>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nsid w:val="4C837646"/>
    <w:multiLevelType w:val="multilevel"/>
    <w:tmpl w:val="A26CAC5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nsid w:val="4CB50C9D"/>
    <w:multiLevelType w:val="multilevel"/>
    <w:tmpl w:val="0AFCDA7C"/>
    <w:lvl w:ilvl="0">
      <w:start w:val="1"/>
      <w:numFmt w:val="decimal"/>
      <w:lvlText w:val="%1"/>
      <w:lvlJc w:val="left"/>
      <w:pPr>
        <w:ind w:left="360" w:hanging="360"/>
      </w:pPr>
      <w:rPr>
        <w:rFonts w:hint="default"/>
      </w:rPr>
    </w:lvl>
    <w:lvl w:ilvl="1">
      <w:start w:val="3"/>
      <w:numFmt w:val="decimal"/>
      <w:lvlText w:val="%1.%2"/>
      <w:lvlJc w:val="left"/>
      <w:pPr>
        <w:ind w:left="765"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71">
    <w:nsid w:val="4CC56095"/>
    <w:multiLevelType w:val="hybridMultilevel"/>
    <w:tmpl w:val="EE64178E"/>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72">
    <w:nsid w:val="500C27A1"/>
    <w:multiLevelType w:val="hybridMultilevel"/>
    <w:tmpl w:val="116E2344"/>
    <w:lvl w:ilvl="0" w:tplc="48090001">
      <w:start w:val="1"/>
      <w:numFmt w:val="bullet"/>
      <w:lvlText w:val=""/>
      <w:lvlJc w:val="left"/>
      <w:pPr>
        <w:ind w:left="2700" w:hanging="360"/>
      </w:pPr>
      <w:rPr>
        <w:rFonts w:ascii="Symbol" w:hAnsi="Symbol" w:hint="default"/>
      </w:rPr>
    </w:lvl>
    <w:lvl w:ilvl="1" w:tplc="48090003" w:tentative="1">
      <w:start w:val="1"/>
      <w:numFmt w:val="bullet"/>
      <w:lvlText w:val="o"/>
      <w:lvlJc w:val="left"/>
      <w:pPr>
        <w:ind w:left="3420" w:hanging="360"/>
      </w:pPr>
      <w:rPr>
        <w:rFonts w:ascii="Courier New" w:hAnsi="Courier New" w:cs="Courier New" w:hint="default"/>
      </w:rPr>
    </w:lvl>
    <w:lvl w:ilvl="2" w:tplc="48090005" w:tentative="1">
      <w:start w:val="1"/>
      <w:numFmt w:val="bullet"/>
      <w:lvlText w:val=""/>
      <w:lvlJc w:val="left"/>
      <w:pPr>
        <w:ind w:left="4140" w:hanging="360"/>
      </w:pPr>
      <w:rPr>
        <w:rFonts w:ascii="Wingdings" w:hAnsi="Wingdings" w:hint="default"/>
      </w:rPr>
    </w:lvl>
    <w:lvl w:ilvl="3" w:tplc="48090001" w:tentative="1">
      <w:start w:val="1"/>
      <w:numFmt w:val="bullet"/>
      <w:lvlText w:val=""/>
      <w:lvlJc w:val="left"/>
      <w:pPr>
        <w:ind w:left="4860" w:hanging="360"/>
      </w:pPr>
      <w:rPr>
        <w:rFonts w:ascii="Symbol" w:hAnsi="Symbol" w:hint="default"/>
      </w:rPr>
    </w:lvl>
    <w:lvl w:ilvl="4" w:tplc="48090003" w:tentative="1">
      <w:start w:val="1"/>
      <w:numFmt w:val="bullet"/>
      <w:lvlText w:val="o"/>
      <w:lvlJc w:val="left"/>
      <w:pPr>
        <w:ind w:left="5580" w:hanging="360"/>
      </w:pPr>
      <w:rPr>
        <w:rFonts w:ascii="Courier New" w:hAnsi="Courier New" w:cs="Courier New" w:hint="default"/>
      </w:rPr>
    </w:lvl>
    <w:lvl w:ilvl="5" w:tplc="48090005" w:tentative="1">
      <w:start w:val="1"/>
      <w:numFmt w:val="bullet"/>
      <w:lvlText w:val=""/>
      <w:lvlJc w:val="left"/>
      <w:pPr>
        <w:ind w:left="6300" w:hanging="360"/>
      </w:pPr>
      <w:rPr>
        <w:rFonts w:ascii="Wingdings" w:hAnsi="Wingdings" w:hint="default"/>
      </w:rPr>
    </w:lvl>
    <w:lvl w:ilvl="6" w:tplc="48090001" w:tentative="1">
      <w:start w:val="1"/>
      <w:numFmt w:val="bullet"/>
      <w:lvlText w:val=""/>
      <w:lvlJc w:val="left"/>
      <w:pPr>
        <w:ind w:left="7020" w:hanging="360"/>
      </w:pPr>
      <w:rPr>
        <w:rFonts w:ascii="Symbol" w:hAnsi="Symbol" w:hint="default"/>
      </w:rPr>
    </w:lvl>
    <w:lvl w:ilvl="7" w:tplc="48090003" w:tentative="1">
      <w:start w:val="1"/>
      <w:numFmt w:val="bullet"/>
      <w:lvlText w:val="o"/>
      <w:lvlJc w:val="left"/>
      <w:pPr>
        <w:ind w:left="7740" w:hanging="360"/>
      </w:pPr>
      <w:rPr>
        <w:rFonts w:ascii="Courier New" w:hAnsi="Courier New" w:cs="Courier New" w:hint="default"/>
      </w:rPr>
    </w:lvl>
    <w:lvl w:ilvl="8" w:tplc="48090005" w:tentative="1">
      <w:start w:val="1"/>
      <w:numFmt w:val="bullet"/>
      <w:lvlText w:val=""/>
      <w:lvlJc w:val="left"/>
      <w:pPr>
        <w:ind w:left="8460" w:hanging="360"/>
      </w:pPr>
      <w:rPr>
        <w:rFonts w:ascii="Wingdings" w:hAnsi="Wingdings" w:hint="default"/>
      </w:rPr>
    </w:lvl>
  </w:abstractNum>
  <w:abstractNum w:abstractNumId="73">
    <w:nsid w:val="510855C8"/>
    <w:multiLevelType w:val="hybridMultilevel"/>
    <w:tmpl w:val="9F2E1266"/>
    <w:lvl w:ilvl="0" w:tplc="0409000F">
      <w:start w:val="1"/>
      <w:numFmt w:val="decimal"/>
      <w:lvlText w:val="%1."/>
      <w:lvlJc w:val="left"/>
      <w:pPr>
        <w:ind w:left="792" w:hanging="360"/>
      </w:pPr>
    </w:lvl>
    <w:lvl w:ilvl="1" w:tplc="0409000F">
      <w:start w:val="1"/>
      <w:numFmt w:val="decimal"/>
      <w:lvlText w:val="%2."/>
      <w:lvlJc w:val="left"/>
      <w:pPr>
        <w:ind w:left="1512" w:hanging="360"/>
      </w:pPr>
      <w:rPr>
        <w:rFonts w:hint="default"/>
      </w:rPr>
    </w:lvl>
    <w:lvl w:ilvl="2" w:tplc="61CC2AE8">
      <w:start w:val="5"/>
      <w:numFmt w:val="bullet"/>
      <w:lvlText w:val=""/>
      <w:lvlJc w:val="left"/>
      <w:pPr>
        <w:ind w:left="2412" w:hanging="360"/>
      </w:pPr>
      <w:rPr>
        <w:rFonts w:ascii="Arial" w:eastAsia="Times New Roman" w:hAnsi="Arial" w:cs="Arial" w:hint="default"/>
      </w:r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74">
    <w:nsid w:val="52D56C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nsid w:val="565B35B4"/>
    <w:multiLevelType w:val="multilevel"/>
    <w:tmpl w:val="08DC62E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nsid w:val="56D20F79"/>
    <w:multiLevelType w:val="hybridMultilevel"/>
    <w:tmpl w:val="87EE147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77">
    <w:nsid w:val="5A29305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nsid w:val="5DA3794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nsid w:val="5DAB2AAB"/>
    <w:multiLevelType w:val="hybridMultilevel"/>
    <w:tmpl w:val="CD8615D0"/>
    <w:lvl w:ilvl="0" w:tplc="139461C8">
      <w:numFmt w:val="bullet"/>
      <w:lvlText w:val="-"/>
      <w:lvlJc w:val="left"/>
      <w:pPr>
        <w:ind w:left="1152" w:hanging="360"/>
      </w:pPr>
      <w:rPr>
        <w:rFonts w:ascii="Arial" w:eastAsia="Times New Roman" w:hAnsi="Arial" w:cs="Arial" w:hint="default"/>
      </w:rPr>
    </w:lvl>
    <w:lvl w:ilvl="1" w:tplc="44090003" w:tentative="1">
      <w:start w:val="1"/>
      <w:numFmt w:val="bullet"/>
      <w:lvlText w:val="o"/>
      <w:lvlJc w:val="left"/>
      <w:pPr>
        <w:ind w:left="1872" w:hanging="360"/>
      </w:pPr>
      <w:rPr>
        <w:rFonts w:ascii="Courier New" w:hAnsi="Courier New" w:cs="Courier New" w:hint="default"/>
      </w:rPr>
    </w:lvl>
    <w:lvl w:ilvl="2" w:tplc="44090005" w:tentative="1">
      <w:start w:val="1"/>
      <w:numFmt w:val="bullet"/>
      <w:lvlText w:val=""/>
      <w:lvlJc w:val="left"/>
      <w:pPr>
        <w:ind w:left="2592" w:hanging="360"/>
      </w:pPr>
      <w:rPr>
        <w:rFonts w:ascii="Wingdings" w:hAnsi="Wingdings" w:hint="default"/>
      </w:rPr>
    </w:lvl>
    <w:lvl w:ilvl="3" w:tplc="44090001" w:tentative="1">
      <w:start w:val="1"/>
      <w:numFmt w:val="bullet"/>
      <w:lvlText w:val=""/>
      <w:lvlJc w:val="left"/>
      <w:pPr>
        <w:ind w:left="3312" w:hanging="360"/>
      </w:pPr>
      <w:rPr>
        <w:rFonts w:ascii="Symbol" w:hAnsi="Symbol" w:hint="default"/>
      </w:rPr>
    </w:lvl>
    <w:lvl w:ilvl="4" w:tplc="44090003" w:tentative="1">
      <w:start w:val="1"/>
      <w:numFmt w:val="bullet"/>
      <w:lvlText w:val="o"/>
      <w:lvlJc w:val="left"/>
      <w:pPr>
        <w:ind w:left="4032" w:hanging="360"/>
      </w:pPr>
      <w:rPr>
        <w:rFonts w:ascii="Courier New" w:hAnsi="Courier New" w:cs="Courier New" w:hint="default"/>
      </w:rPr>
    </w:lvl>
    <w:lvl w:ilvl="5" w:tplc="44090005" w:tentative="1">
      <w:start w:val="1"/>
      <w:numFmt w:val="bullet"/>
      <w:lvlText w:val=""/>
      <w:lvlJc w:val="left"/>
      <w:pPr>
        <w:ind w:left="4752" w:hanging="360"/>
      </w:pPr>
      <w:rPr>
        <w:rFonts w:ascii="Wingdings" w:hAnsi="Wingdings" w:hint="default"/>
      </w:rPr>
    </w:lvl>
    <w:lvl w:ilvl="6" w:tplc="44090001" w:tentative="1">
      <w:start w:val="1"/>
      <w:numFmt w:val="bullet"/>
      <w:lvlText w:val=""/>
      <w:lvlJc w:val="left"/>
      <w:pPr>
        <w:ind w:left="5472" w:hanging="360"/>
      </w:pPr>
      <w:rPr>
        <w:rFonts w:ascii="Symbol" w:hAnsi="Symbol" w:hint="default"/>
      </w:rPr>
    </w:lvl>
    <w:lvl w:ilvl="7" w:tplc="44090003" w:tentative="1">
      <w:start w:val="1"/>
      <w:numFmt w:val="bullet"/>
      <w:lvlText w:val="o"/>
      <w:lvlJc w:val="left"/>
      <w:pPr>
        <w:ind w:left="6192" w:hanging="360"/>
      </w:pPr>
      <w:rPr>
        <w:rFonts w:ascii="Courier New" w:hAnsi="Courier New" w:cs="Courier New" w:hint="default"/>
      </w:rPr>
    </w:lvl>
    <w:lvl w:ilvl="8" w:tplc="44090005" w:tentative="1">
      <w:start w:val="1"/>
      <w:numFmt w:val="bullet"/>
      <w:lvlText w:val=""/>
      <w:lvlJc w:val="left"/>
      <w:pPr>
        <w:ind w:left="6912" w:hanging="360"/>
      </w:pPr>
      <w:rPr>
        <w:rFonts w:ascii="Wingdings" w:hAnsi="Wingdings" w:hint="default"/>
      </w:rPr>
    </w:lvl>
  </w:abstractNum>
  <w:abstractNum w:abstractNumId="80">
    <w:nsid w:val="622E417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nsid w:val="66A2208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nsid w:val="67DD43E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691C127D"/>
    <w:multiLevelType w:val="hybridMultilevel"/>
    <w:tmpl w:val="E0106A34"/>
    <w:lvl w:ilvl="0" w:tplc="A492F676">
      <w:start w:val="1"/>
      <w:numFmt w:val="decimal"/>
      <w:lvlText w:val="4.%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699D012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nsid w:val="6A300160"/>
    <w:multiLevelType w:val="multilevel"/>
    <w:tmpl w:val="DB4A266C"/>
    <w:lvl w:ilvl="0">
      <w:start w:val="4"/>
      <w:numFmt w:val="decimal"/>
      <w:lvlText w:val="%1."/>
      <w:lvlJc w:val="center"/>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6">
    <w:nsid w:val="6A377CE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nsid w:val="6BF01C95"/>
    <w:multiLevelType w:val="multilevel"/>
    <w:tmpl w:val="525CFB0C"/>
    <w:lvl w:ilvl="0">
      <w:start w:val="1"/>
      <w:numFmt w:val="decimal"/>
      <w:lvlText w:val="%1."/>
      <w:lvlJc w:val="left"/>
      <w:pPr>
        <w:ind w:left="1076" w:hanging="360"/>
      </w:pPr>
    </w:lvl>
    <w:lvl w:ilvl="1">
      <w:start w:val="4"/>
      <w:numFmt w:val="decimal"/>
      <w:isLgl/>
      <w:lvlText w:val="%1.%2"/>
      <w:lvlJc w:val="left"/>
      <w:pPr>
        <w:ind w:left="1076" w:hanging="360"/>
      </w:pPr>
      <w:rPr>
        <w:rFonts w:hint="default"/>
      </w:rPr>
    </w:lvl>
    <w:lvl w:ilvl="2">
      <w:start w:val="1"/>
      <w:numFmt w:val="decimal"/>
      <w:isLgl/>
      <w:lvlText w:val="%1.%2.%3"/>
      <w:lvlJc w:val="left"/>
      <w:pPr>
        <w:ind w:left="1436" w:hanging="720"/>
      </w:pPr>
      <w:rPr>
        <w:rFonts w:hint="default"/>
      </w:rPr>
    </w:lvl>
    <w:lvl w:ilvl="3">
      <w:start w:val="1"/>
      <w:numFmt w:val="decimal"/>
      <w:isLgl/>
      <w:lvlText w:val="%1.%2.%3.%4"/>
      <w:lvlJc w:val="left"/>
      <w:pPr>
        <w:ind w:left="1436" w:hanging="720"/>
      </w:pPr>
      <w:rPr>
        <w:rFonts w:hint="default"/>
      </w:rPr>
    </w:lvl>
    <w:lvl w:ilvl="4">
      <w:start w:val="1"/>
      <w:numFmt w:val="decimal"/>
      <w:isLgl/>
      <w:lvlText w:val="%1.%2.%3.%4.%5"/>
      <w:lvlJc w:val="left"/>
      <w:pPr>
        <w:ind w:left="1796" w:hanging="1080"/>
      </w:pPr>
      <w:rPr>
        <w:rFonts w:hint="default"/>
      </w:rPr>
    </w:lvl>
    <w:lvl w:ilvl="5">
      <w:start w:val="1"/>
      <w:numFmt w:val="decimal"/>
      <w:isLgl/>
      <w:lvlText w:val="%1.%2.%3.%4.%5.%6"/>
      <w:lvlJc w:val="left"/>
      <w:pPr>
        <w:ind w:left="1796" w:hanging="1080"/>
      </w:pPr>
      <w:rPr>
        <w:rFonts w:hint="default"/>
      </w:rPr>
    </w:lvl>
    <w:lvl w:ilvl="6">
      <w:start w:val="1"/>
      <w:numFmt w:val="decimal"/>
      <w:isLgl/>
      <w:lvlText w:val="%1.%2.%3.%4.%5.%6.%7"/>
      <w:lvlJc w:val="left"/>
      <w:pPr>
        <w:ind w:left="2156" w:hanging="1440"/>
      </w:pPr>
      <w:rPr>
        <w:rFonts w:hint="default"/>
      </w:rPr>
    </w:lvl>
    <w:lvl w:ilvl="7">
      <w:start w:val="1"/>
      <w:numFmt w:val="decimal"/>
      <w:isLgl/>
      <w:lvlText w:val="%1.%2.%3.%4.%5.%6.%7.%8"/>
      <w:lvlJc w:val="left"/>
      <w:pPr>
        <w:ind w:left="2156" w:hanging="1440"/>
      </w:pPr>
      <w:rPr>
        <w:rFonts w:hint="default"/>
      </w:rPr>
    </w:lvl>
    <w:lvl w:ilvl="8">
      <w:start w:val="1"/>
      <w:numFmt w:val="decimal"/>
      <w:isLgl/>
      <w:lvlText w:val="%1.%2.%3.%4.%5.%6.%7.%8.%9"/>
      <w:lvlJc w:val="left"/>
      <w:pPr>
        <w:ind w:left="2516" w:hanging="1800"/>
      </w:pPr>
      <w:rPr>
        <w:rFonts w:hint="default"/>
      </w:rPr>
    </w:lvl>
  </w:abstractNum>
  <w:abstractNum w:abstractNumId="88">
    <w:nsid w:val="6CE906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6D3C6C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6E0A400C"/>
    <w:multiLevelType w:val="multilevel"/>
    <w:tmpl w:val="59568F7C"/>
    <w:lvl w:ilvl="0">
      <w:start w:val="1"/>
      <w:numFmt w:val="decimal"/>
      <w:lvlText w:val="%1"/>
      <w:lvlJc w:val="left"/>
      <w:pPr>
        <w:ind w:left="360" w:hanging="360"/>
      </w:pPr>
      <w:rPr>
        <w:rFonts w:hint="default"/>
      </w:rPr>
    </w:lvl>
    <w:lvl w:ilvl="1">
      <w:start w:val="1"/>
      <w:numFmt w:val="decimal"/>
      <w:lvlText w:val="%1.%2"/>
      <w:lvlJc w:val="left"/>
      <w:pPr>
        <w:ind w:left="765"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91">
    <w:nsid w:val="72D52872"/>
    <w:multiLevelType w:val="hybridMultilevel"/>
    <w:tmpl w:val="D30C26BE"/>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92">
    <w:nsid w:val="74426BEB"/>
    <w:multiLevelType w:val="multilevel"/>
    <w:tmpl w:val="525CFB0C"/>
    <w:lvl w:ilvl="0">
      <w:start w:val="1"/>
      <w:numFmt w:val="decimal"/>
      <w:lvlText w:val="%1."/>
      <w:lvlJc w:val="left"/>
      <w:pPr>
        <w:ind w:left="1076" w:hanging="360"/>
      </w:pPr>
    </w:lvl>
    <w:lvl w:ilvl="1">
      <w:start w:val="4"/>
      <w:numFmt w:val="decimal"/>
      <w:isLgl/>
      <w:lvlText w:val="%1.%2"/>
      <w:lvlJc w:val="left"/>
      <w:pPr>
        <w:ind w:left="1076" w:hanging="360"/>
      </w:pPr>
      <w:rPr>
        <w:rFonts w:hint="default"/>
      </w:rPr>
    </w:lvl>
    <w:lvl w:ilvl="2">
      <w:start w:val="1"/>
      <w:numFmt w:val="decimal"/>
      <w:isLgl/>
      <w:lvlText w:val="%1.%2.%3"/>
      <w:lvlJc w:val="left"/>
      <w:pPr>
        <w:ind w:left="1436" w:hanging="720"/>
      </w:pPr>
      <w:rPr>
        <w:rFonts w:hint="default"/>
      </w:rPr>
    </w:lvl>
    <w:lvl w:ilvl="3">
      <w:start w:val="1"/>
      <w:numFmt w:val="decimal"/>
      <w:isLgl/>
      <w:lvlText w:val="%1.%2.%3.%4"/>
      <w:lvlJc w:val="left"/>
      <w:pPr>
        <w:ind w:left="1436" w:hanging="720"/>
      </w:pPr>
      <w:rPr>
        <w:rFonts w:hint="default"/>
      </w:rPr>
    </w:lvl>
    <w:lvl w:ilvl="4">
      <w:start w:val="1"/>
      <w:numFmt w:val="decimal"/>
      <w:isLgl/>
      <w:lvlText w:val="%1.%2.%3.%4.%5"/>
      <w:lvlJc w:val="left"/>
      <w:pPr>
        <w:ind w:left="1796" w:hanging="1080"/>
      </w:pPr>
      <w:rPr>
        <w:rFonts w:hint="default"/>
      </w:rPr>
    </w:lvl>
    <w:lvl w:ilvl="5">
      <w:start w:val="1"/>
      <w:numFmt w:val="decimal"/>
      <w:isLgl/>
      <w:lvlText w:val="%1.%2.%3.%4.%5.%6"/>
      <w:lvlJc w:val="left"/>
      <w:pPr>
        <w:ind w:left="1796" w:hanging="1080"/>
      </w:pPr>
      <w:rPr>
        <w:rFonts w:hint="default"/>
      </w:rPr>
    </w:lvl>
    <w:lvl w:ilvl="6">
      <w:start w:val="1"/>
      <w:numFmt w:val="decimal"/>
      <w:isLgl/>
      <w:lvlText w:val="%1.%2.%3.%4.%5.%6.%7"/>
      <w:lvlJc w:val="left"/>
      <w:pPr>
        <w:ind w:left="2156" w:hanging="1440"/>
      </w:pPr>
      <w:rPr>
        <w:rFonts w:hint="default"/>
      </w:rPr>
    </w:lvl>
    <w:lvl w:ilvl="7">
      <w:start w:val="1"/>
      <w:numFmt w:val="decimal"/>
      <w:isLgl/>
      <w:lvlText w:val="%1.%2.%3.%4.%5.%6.%7.%8"/>
      <w:lvlJc w:val="left"/>
      <w:pPr>
        <w:ind w:left="2156" w:hanging="1440"/>
      </w:pPr>
      <w:rPr>
        <w:rFonts w:hint="default"/>
      </w:rPr>
    </w:lvl>
    <w:lvl w:ilvl="8">
      <w:start w:val="1"/>
      <w:numFmt w:val="decimal"/>
      <w:isLgl/>
      <w:lvlText w:val="%1.%2.%3.%4.%5.%6.%7.%8.%9"/>
      <w:lvlJc w:val="left"/>
      <w:pPr>
        <w:ind w:left="2516" w:hanging="1800"/>
      </w:pPr>
      <w:rPr>
        <w:rFonts w:hint="default"/>
      </w:rPr>
    </w:lvl>
  </w:abstractNum>
  <w:abstractNum w:abstractNumId="93">
    <w:nsid w:val="7456568F"/>
    <w:multiLevelType w:val="multilevel"/>
    <w:tmpl w:val="4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nsid w:val="78D60A4F"/>
    <w:multiLevelType w:val="multilevel"/>
    <w:tmpl w:val="C0ECC3A2"/>
    <w:name w:val="WW8Num82"/>
    <w:lvl w:ilvl="0">
      <w:start w:val="1"/>
      <w:numFmt w:val="decimal"/>
      <w:lvlText w:val="3.%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5">
    <w:nsid w:val="796B4EE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nsid w:val="7ABC5C7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nsid w:val="7CE6664E"/>
    <w:multiLevelType w:val="multilevel"/>
    <w:tmpl w:val="149A990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8">
    <w:nsid w:val="7EDF72E0"/>
    <w:multiLevelType w:val="hybridMultilevel"/>
    <w:tmpl w:val="5AE8FCC6"/>
    <w:lvl w:ilvl="0" w:tplc="48090017">
      <w:start w:val="1"/>
      <w:numFmt w:val="lowerLetter"/>
      <w:lvlText w:val="%1)"/>
      <w:lvlJc w:val="left"/>
      <w:pPr>
        <w:ind w:left="2700" w:hanging="360"/>
      </w:pPr>
      <w:rPr>
        <w:rFonts w:hint="default"/>
      </w:rPr>
    </w:lvl>
    <w:lvl w:ilvl="1" w:tplc="F530F4F8">
      <w:start w:val="1"/>
      <w:numFmt w:val="decimal"/>
      <w:lvlText w:val="%2."/>
      <w:lvlJc w:val="left"/>
      <w:pPr>
        <w:ind w:left="3420" w:hanging="360"/>
      </w:pPr>
      <w:rPr>
        <w:rFonts w:hint="default"/>
        <w:sz w:val="24"/>
      </w:rPr>
    </w:lvl>
    <w:lvl w:ilvl="2" w:tplc="48090005" w:tentative="1">
      <w:start w:val="1"/>
      <w:numFmt w:val="bullet"/>
      <w:lvlText w:val=""/>
      <w:lvlJc w:val="left"/>
      <w:pPr>
        <w:ind w:left="4140" w:hanging="360"/>
      </w:pPr>
      <w:rPr>
        <w:rFonts w:ascii="Wingdings" w:hAnsi="Wingdings" w:hint="default"/>
      </w:rPr>
    </w:lvl>
    <w:lvl w:ilvl="3" w:tplc="48090001" w:tentative="1">
      <w:start w:val="1"/>
      <w:numFmt w:val="bullet"/>
      <w:lvlText w:val=""/>
      <w:lvlJc w:val="left"/>
      <w:pPr>
        <w:ind w:left="4860" w:hanging="360"/>
      </w:pPr>
      <w:rPr>
        <w:rFonts w:ascii="Symbol" w:hAnsi="Symbol" w:hint="default"/>
      </w:rPr>
    </w:lvl>
    <w:lvl w:ilvl="4" w:tplc="48090003" w:tentative="1">
      <w:start w:val="1"/>
      <w:numFmt w:val="bullet"/>
      <w:lvlText w:val="o"/>
      <w:lvlJc w:val="left"/>
      <w:pPr>
        <w:ind w:left="5580" w:hanging="360"/>
      </w:pPr>
      <w:rPr>
        <w:rFonts w:ascii="Courier New" w:hAnsi="Courier New" w:cs="Courier New" w:hint="default"/>
      </w:rPr>
    </w:lvl>
    <w:lvl w:ilvl="5" w:tplc="48090005" w:tentative="1">
      <w:start w:val="1"/>
      <w:numFmt w:val="bullet"/>
      <w:lvlText w:val=""/>
      <w:lvlJc w:val="left"/>
      <w:pPr>
        <w:ind w:left="6300" w:hanging="360"/>
      </w:pPr>
      <w:rPr>
        <w:rFonts w:ascii="Wingdings" w:hAnsi="Wingdings" w:hint="default"/>
      </w:rPr>
    </w:lvl>
    <w:lvl w:ilvl="6" w:tplc="48090001" w:tentative="1">
      <w:start w:val="1"/>
      <w:numFmt w:val="bullet"/>
      <w:lvlText w:val=""/>
      <w:lvlJc w:val="left"/>
      <w:pPr>
        <w:ind w:left="7020" w:hanging="360"/>
      </w:pPr>
      <w:rPr>
        <w:rFonts w:ascii="Symbol" w:hAnsi="Symbol" w:hint="default"/>
      </w:rPr>
    </w:lvl>
    <w:lvl w:ilvl="7" w:tplc="48090003" w:tentative="1">
      <w:start w:val="1"/>
      <w:numFmt w:val="bullet"/>
      <w:lvlText w:val="o"/>
      <w:lvlJc w:val="left"/>
      <w:pPr>
        <w:ind w:left="7740" w:hanging="360"/>
      </w:pPr>
      <w:rPr>
        <w:rFonts w:ascii="Courier New" w:hAnsi="Courier New" w:cs="Courier New" w:hint="default"/>
      </w:rPr>
    </w:lvl>
    <w:lvl w:ilvl="8" w:tplc="48090005" w:tentative="1">
      <w:start w:val="1"/>
      <w:numFmt w:val="bullet"/>
      <w:lvlText w:val=""/>
      <w:lvlJc w:val="left"/>
      <w:pPr>
        <w:ind w:left="8460" w:hanging="360"/>
      </w:pPr>
      <w:rPr>
        <w:rFonts w:ascii="Wingdings" w:hAnsi="Wingdings" w:hint="default"/>
      </w:rPr>
    </w:lvl>
  </w:abstractNum>
  <w:num w:numId="1">
    <w:abstractNumId w:val="52"/>
  </w:num>
  <w:num w:numId="2">
    <w:abstractNumId w:val="78"/>
  </w:num>
  <w:num w:numId="3">
    <w:abstractNumId w:val="48"/>
  </w:num>
  <w:num w:numId="4">
    <w:abstractNumId w:val="82"/>
  </w:num>
  <w:num w:numId="5">
    <w:abstractNumId w:val="36"/>
  </w:num>
  <w:num w:numId="6">
    <w:abstractNumId w:val="46"/>
  </w:num>
  <w:num w:numId="7">
    <w:abstractNumId w:val="29"/>
  </w:num>
  <w:num w:numId="8">
    <w:abstractNumId w:val="38"/>
  </w:num>
  <w:num w:numId="9">
    <w:abstractNumId w:val="16"/>
  </w:num>
  <w:num w:numId="10">
    <w:abstractNumId w:val="33"/>
  </w:num>
  <w:num w:numId="11">
    <w:abstractNumId w:val="23"/>
  </w:num>
  <w:num w:numId="12">
    <w:abstractNumId w:val="53"/>
  </w:num>
  <w:num w:numId="13">
    <w:abstractNumId w:val="96"/>
  </w:num>
  <w:num w:numId="14">
    <w:abstractNumId w:val="30"/>
  </w:num>
  <w:num w:numId="15">
    <w:abstractNumId w:val="42"/>
  </w:num>
  <w:num w:numId="16">
    <w:abstractNumId w:val="89"/>
  </w:num>
  <w:num w:numId="17">
    <w:abstractNumId w:val="81"/>
  </w:num>
  <w:num w:numId="18">
    <w:abstractNumId w:val="10"/>
  </w:num>
  <w:num w:numId="19">
    <w:abstractNumId w:val="79"/>
  </w:num>
  <w:num w:numId="20">
    <w:abstractNumId w:val="66"/>
  </w:num>
  <w:num w:numId="21">
    <w:abstractNumId w:val="67"/>
  </w:num>
  <w:num w:numId="22">
    <w:abstractNumId w:val="22"/>
  </w:num>
  <w:num w:numId="23">
    <w:abstractNumId w:val="20"/>
  </w:num>
  <w:num w:numId="24">
    <w:abstractNumId w:val="58"/>
  </w:num>
  <w:num w:numId="25">
    <w:abstractNumId w:val="9"/>
  </w:num>
  <w:num w:numId="26">
    <w:abstractNumId w:val="70"/>
  </w:num>
  <w:num w:numId="27">
    <w:abstractNumId w:val="25"/>
  </w:num>
  <w:num w:numId="28">
    <w:abstractNumId w:val="90"/>
  </w:num>
  <w:num w:numId="29">
    <w:abstractNumId w:val="62"/>
  </w:num>
  <w:num w:numId="30">
    <w:abstractNumId w:val="57"/>
  </w:num>
  <w:num w:numId="31">
    <w:abstractNumId w:val="73"/>
  </w:num>
  <w:num w:numId="32">
    <w:abstractNumId w:val="55"/>
  </w:num>
  <w:num w:numId="33">
    <w:abstractNumId w:val="68"/>
  </w:num>
  <w:num w:numId="34">
    <w:abstractNumId w:val="6"/>
  </w:num>
  <w:num w:numId="35">
    <w:abstractNumId w:val="14"/>
  </w:num>
  <w:num w:numId="36">
    <w:abstractNumId w:val="13"/>
  </w:num>
  <w:num w:numId="37">
    <w:abstractNumId w:val="69"/>
  </w:num>
  <w:num w:numId="38">
    <w:abstractNumId w:val="93"/>
  </w:num>
  <w:num w:numId="39">
    <w:abstractNumId w:val="27"/>
  </w:num>
  <w:num w:numId="40">
    <w:abstractNumId w:val="56"/>
  </w:num>
  <w:num w:numId="41">
    <w:abstractNumId w:val="54"/>
  </w:num>
  <w:num w:numId="42">
    <w:abstractNumId w:val="47"/>
  </w:num>
  <w:num w:numId="43">
    <w:abstractNumId w:val="65"/>
  </w:num>
  <w:num w:numId="44">
    <w:abstractNumId w:val="76"/>
  </w:num>
  <w:num w:numId="45">
    <w:abstractNumId w:val="63"/>
  </w:num>
  <w:num w:numId="46">
    <w:abstractNumId w:val="18"/>
  </w:num>
  <w:num w:numId="47">
    <w:abstractNumId w:val="75"/>
  </w:num>
  <w:num w:numId="48">
    <w:abstractNumId w:val="21"/>
  </w:num>
  <w:num w:numId="49">
    <w:abstractNumId w:val="72"/>
  </w:num>
  <w:num w:numId="50">
    <w:abstractNumId w:val="98"/>
  </w:num>
  <w:num w:numId="51">
    <w:abstractNumId w:val="51"/>
  </w:num>
  <w:num w:numId="52">
    <w:abstractNumId w:val="34"/>
  </w:num>
  <w:num w:numId="53">
    <w:abstractNumId w:val="8"/>
  </w:num>
  <w:num w:numId="54">
    <w:abstractNumId w:val="44"/>
  </w:num>
  <w:num w:numId="55">
    <w:abstractNumId w:val="19"/>
  </w:num>
  <w:num w:numId="56">
    <w:abstractNumId w:val="40"/>
  </w:num>
  <w:num w:numId="57">
    <w:abstractNumId w:val="41"/>
  </w:num>
  <w:num w:numId="58">
    <w:abstractNumId w:val="92"/>
  </w:num>
  <w:num w:numId="59">
    <w:abstractNumId w:val="87"/>
  </w:num>
  <w:num w:numId="60">
    <w:abstractNumId w:val="71"/>
  </w:num>
  <w:num w:numId="61">
    <w:abstractNumId w:val="49"/>
  </w:num>
  <w:num w:numId="62">
    <w:abstractNumId w:val="32"/>
  </w:num>
  <w:num w:numId="63">
    <w:abstractNumId w:val="11"/>
  </w:num>
  <w:num w:numId="64">
    <w:abstractNumId w:val="12"/>
  </w:num>
  <w:num w:numId="65">
    <w:abstractNumId w:val="91"/>
  </w:num>
  <w:num w:numId="66">
    <w:abstractNumId w:val="88"/>
  </w:num>
  <w:num w:numId="67">
    <w:abstractNumId w:val="84"/>
  </w:num>
  <w:num w:numId="68">
    <w:abstractNumId w:val="45"/>
  </w:num>
  <w:num w:numId="69">
    <w:abstractNumId w:val="28"/>
  </w:num>
  <w:num w:numId="70">
    <w:abstractNumId w:val="39"/>
  </w:num>
  <w:num w:numId="71">
    <w:abstractNumId w:val="74"/>
  </w:num>
  <w:num w:numId="72">
    <w:abstractNumId w:val="17"/>
  </w:num>
  <w:num w:numId="73">
    <w:abstractNumId w:val="43"/>
  </w:num>
  <w:num w:numId="74">
    <w:abstractNumId w:val="35"/>
  </w:num>
  <w:num w:numId="75">
    <w:abstractNumId w:val="60"/>
  </w:num>
  <w:num w:numId="76">
    <w:abstractNumId w:val="83"/>
  </w:num>
  <w:num w:numId="77">
    <w:abstractNumId w:val="59"/>
  </w:num>
  <w:num w:numId="78">
    <w:abstractNumId w:val="37"/>
  </w:num>
  <w:num w:numId="79">
    <w:abstractNumId w:val="7"/>
  </w:num>
  <w:num w:numId="80">
    <w:abstractNumId w:val="15"/>
  </w:num>
  <w:num w:numId="81">
    <w:abstractNumId w:val="95"/>
  </w:num>
  <w:num w:numId="82">
    <w:abstractNumId w:val="64"/>
  </w:num>
  <w:num w:numId="83">
    <w:abstractNumId w:val="26"/>
  </w:num>
  <w:num w:numId="84">
    <w:abstractNumId w:val="50"/>
  </w:num>
  <w:num w:numId="85">
    <w:abstractNumId w:val="61"/>
  </w:num>
  <w:num w:numId="86">
    <w:abstractNumId w:val="80"/>
  </w:num>
  <w:num w:numId="87">
    <w:abstractNumId w:val="24"/>
  </w:num>
  <w:num w:numId="88">
    <w:abstractNumId w:val="97"/>
  </w:num>
  <w:num w:numId="89">
    <w:abstractNumId w:val="31"/>
  </w:num>
  <w:num w:numId="90">
    <w:abstractNumId w:val="77"/>
  </w:num>
  <w:num w:numId="91">
    <w:abstractNumId w:val="85"/>
  </w:num>
  <w:num w:numId="92">
    <w:abstractNumId w:val="86"/>
  </w:num>
  <w:numIdMacAtCleanup w:val="9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characterSpacingControl w:val="doNotCompress"/>
  <w:hdrShapeDefaults>
    <o:shapedefaults v:ext="edit" spidmax="18434"/>
  </w:hdrShapeDefaults>
  <w:footnotePr>
    <w:footnote w:id="0"/>
    <w:footnote w:id="1"/>
  </w:footnotePr>
  <w:endnotePr>
    <w:endnote w:id="0"/>
    <w:endnote w:id="1"/>
  </w:endnotePr>
  <w:compat/>
  <w:rsids>
    <w:rsidRoot w:val="001E5BEA"/>
    <w:rsid w:val="000058E2"/>
    <w:rsid w:val="00014321"/>
    <w:rsid w:val="00021846"/>
    <w:rsid w:val="0002225E"/>
    <w:rsid w:val="00030A29"/>
    <w:rsid w:val="00030D62"/>
    <w:rsid w:val="0003251C"/>
    <w:rsid w:val="000333B5"/>
    <w:rsid w:val="000345E3"/>
    <w:rsid w:val="00034BD8"/>
    <w:rsid w:val="00055D1F"/>
    <w:rsid w:val="00056837"/>
    <w:rsid w:val="00056EEA"/>
    <w:rsid w:val="00057BB6"/>
    <w:rsid w:val="00061FFC"/>
    <w:rsid w:val="00070A6C"/>
    <w:rsid w:val="00082D96"/>
    <w:rsid w:val="000849FD"/>
    <w:rsid w:val="00086C20"/>
    <w:rsid w:val="00091144"/>
    <w:rsid w:val="00091CC1"/>
    <w:rsid w:val="000A01F8"/>
    <w:rsid w:val="000A5F78"/>
    <w:rsid w:val="000A7BFD"/>
    <w:rsid w:val="000B1B0D"/>
    <w:rsid w:val="000B2246"/>
    <w:rsid w:val="000B528E"/>
    <w:rsid w:val="000B695B"/>
    <w:rsid w:val="000B79B3"/>
    <w:rsid w:val="000C0D0C"/>
    <w:rsid w:val="000C6706"/>
    <w:rsid w:val="000C77B8"/>
    <w:rsid w:val="000C7901"/>
    <w:rsid w:val="000D4AAC"/>
    <w:rsid w:val="000D77FD"/>
    <w:rsid w:val="000E0D3F"/>
    <w:rsid w:val="000E655F"/>
    <w:rsid w:val="000F2C36"/>
    <w:rsid w:val="000F33B9"/>
    <w:rsid w:val="000F59DF"/>
    <w:rsid w:val="000F7B63"/>
    <w:rsid w:val="00102B8E"/>
    <w:rsid w:val="001079A8"/>
    <w:rsid w:val="0011235D"/>
    <w:rsid w:val="0011506D"/>
    <w:rsid w:val="0012708E"/>
    <w:rsid w:val="00133025"/>
    <w:rsid w:val="00134E01"/>
    <w:rsid w:val="00134EAF"/>
    <w:rsid w:val="00140D1A"/>
    <w:rsid w:val="00142DA1"/>
    <w:rsid w:val="00144E57"/>
    <w:rsid w:val="001464F4"/>
    <w:rsid w:val="0014769D"/>
    <w:rsid w:val="00161561"/>
    <w:rsid w:val="0016383A"/>
    <w:rsid w:val="00167B53"/>
    <w:rsid w:val="00170140"/>
    <w:rsid w:val="001763F2"/>
    <w:rsid w:val="00185C65"/>
    <w:rsid w:val="00187BB4"/>
    <w:rsid w:val="001A6A9E"/>
    <w:rsid w:val="001A727B"/>
    <w:rsid w:val="001B6330"/>
    <w:rsid w:val="001C5160"/>
    <w:rsid w:val="001D1F2C"/>
    <w:rsid w:val="001D338D"/>
    <w:rsid w:val="001D616F"/>
    <w:rsid w:val="001D65E3"/>
    <w:rsid w:val="001D694C"/>
    <w:rsid w:val="001D6E3A"/>
    <w:rsid w:val="001D7874"/>
    <w:rsid w:val="001E4374"/>
    <w:rsid w:val="001E4623"/>
    <w:rsid w:val="001E5BEA"/>
    <w:rsid w:val="001E5D6F"/>
    <w:rsid w:val="001F46AD"/>
    <w:rsid w:val="001F7FE8"/>
    <w:rsid w:val="00203346"/>
    <w:rsid w:val="002033F1"/>
    <w:rsid w:val="00206009"/>
    <w:rsid w:val="002110DF"/>
    <w:rsid w:val="00213724"/>
    <w:rsid w:val="00213878"/>
    <w:rsid w:val="002159D3"/>
    <w:rsid w:val="00217833"/>
    <w:rsid w:val="00217E0D"/>
    <w:rsid w:val="002224E2"/>
    <w:rsid w:val="0022481D"/>
    <w:rsid w:val="00224896"/>
    <w:rsid w:val="00225981"/>
    <w:rsid w:val="00226471"/>
    <w:rsid w:val="00226B50"/>
    <w:rsid w:val="00226ED1"/>
    <w:rsid w:val="002273E1"/>
    <w:rsid w:val="00233C4D"/>
    <w:rsid w:val="002346F1"/>
    <w:rsid w:val="00234DA8"/>
    <w:rsid w:val="002400A9"/>
    <w:rsid w:val="0024396A"/>
    <w:rsid w:val="00256CA8"/>
    <w:rsid w:val="00257642"/>
    <w:rsid w:val="0026499F"/>
    <w:rsid w:val="00266260"/>
    <w:rsid w:val="0026681B"/>
    <w:rsid w:val="002737F9"/>
    <w:rsid w:val="002749DC"/>
    <w:rsid w:val="00280259"/>
    <w:rsid w:val="00280F4F"/>
    <w:rsid w:val="00283C48"/>
    <w:rsid w:val="002853DD"/>
    <w:rsid w:val="002867EE"/>
    <w:rsid w:val="00291AC7"/>
    <w:rsid w:val="00293352"/>
    <w:rsid w:val="00297A23"/>
    <w:rsid w:val="002A0C17"/>
    <w:rsid w:val="002A4350"/>
    <w:rsid w:val="002B0410"/>
    <w:rsid w:val="002B558C"/>
    <w:rsid w:val="002B59BA"/>
    <w:rsid w:val="002C0398"/>
    <w:rsid w:val="002C0642"/>
    <w:rsid w:val="002C6327"/>
    <w:rsid w:val="002D1A1D"/>
    <w:rsid w:val="002D64A2"/>
    <w:rsid w:val="002E663E"/>
    <w:rsid w:val="002F46DB"/>
    <w:rsid w:val="002F4CD1"/>
    <w:rsid w:val="002F590C"/>
    <w:rsid w:val="00306831"/>
    <w:rsid w:val="0031074D"/>
    <w:rsid w:val="00311E2F"/>
    <w:rsid w:val="00312A38"/>
    <w:rsid w:val="003156B8"/>
    <w:rsid w:val="00317E4D"/>
    <w:rsid w:val="00317F6B"/>
    <w:rsid w:val="00321CB8"/>
    <w:rsid w:val="0032304E"/>
    <w:rsid w:val="00326BD0"/>
    <w:rsid w:val="00326C18"/>
    <w:rsid w:val="003271B1"/>
    <w:rsid w:val="00331927"/>
    <w:rsid w:val="00334C90"/>
    <w:rsid w:val="0033529E"/>
    <w:rsid w:val="0034000C"/>
    <w:rsid w:val="00341124"/>
    <w:rsid w:val="00341700"/>
    <w:rsid w:val="003427CA"/>
    <w:rsid w:val="00345820"/>
    <w:rsid w:val="003518DA"/>
    <w:rsid w:val="0035452C"/>
    <w:rsid w:val="003548CC"/>
    <w:rsid w:val="00354BA7"/>
    <w:rsid w:val="00355464"/>
    <w:rsid w:val="00355793"/>
    <w:rsid w:val="00362BEA"/>
    <w:rsid w:val="003662B9"/>
    <w:rsid w:val="003679EC"/>
    <w:rsid w:val="00371A9F"/>
    <w:rsid w:val="00383CA7"/>
    <w:rsid w:val="00383CBD"/>
    <w:rsid w:val="003842A3"/>
    <w:rsid w:val="00387991"/>
    <w:rsid w:val="00393D7C"/>
    <w:rsid w:val="003958B2"/>
    <w:rsid w:val="003958E5"/>
    <w:rsid w:val="00395E40"/>
    <w:rsid w:val="0039778A"/>
    <w:rsid w:val="003978BD"/>
    <w:rsid w:val="003A0AE0"/>
    <w:rsid w:val="003A1FAE"/>
    <w:rsid w:val="003A5192"/>
    <w:rsid w:val="003A6E4C"/>
    <w:rsid w:val="003B02DD"/>
    <w:rsid w:val="003B233C"/>
    <w:rsid w:val="003B40A8"/>
    <w:rsid w:val="003B4D7A"/>
    <w:rsid w:val="003B6C7E"/>
    <w:rsid w:val="003C710B"/>
    <w:rsid w:val="003D210A"/>
    <w:rsid w:val="003D5D51"/>
    <w:rsid w:val="003D60FC"/>
    <w:rsid w:val="003E206E"/>
    <w:rsid w:val="003E2ECF"/>
    <w:rsid w:val="003E3C9D"/>
    <w:rsid w:val="003E5532"/>
    <w:rsid w:val="00407166"/>
    <w:rsid w:val="00420A25"/>
    <w:rsid w:val="004212E1"/>
    <w:rsid w:val="004261D3"/>
    <w:rsid w:val="00430F84"/>
    <w:rsid w:val="00434549"/>
    <w:rsid w:val="00437768"/>
    <w:rsid w:val="0044746B"/>
    <w:rsid w:val="0045375F"/>
    <w:rsid w:val="00454861"/>
    <w:rsid w:val="00465D3B"/>
    <w:rsid w:val="0047317D"/>
    <w:rsid w:val="0047536B"/>
    <w:rsid w:val="004800B5"/>
    <w:rsid w:val="00484FEB"/>
    <w:rsid w:val="00493B41"/>
    <w:rsid w:val="0049707B"/>
    <w:rsid w:val="004A4EF2"/>
    <w:rsid w:val="004A5498"/>
    <w:rsid w:val="004A6F02"/>
    <w:rsid w:val="004B0223"/>
    <w:rsid w:val="004B0D1C"/>
    <w:rsid w:val="004B306E"/>
    <w:rsid w:val="004B38B4"/>
    <w:rsid w:val="004B56F7"/>
    <w:rsid w:val="004B63FC"/>
    <w:rsid w:val="004C1600"/>
    <w:rsid w:val="004C2ED0"/>
    <w:rsid w:val="004C454D"/>
    <w:rsid w:val="004C7A89"/>
    <w:rsid w:val="004D66C7"/>
    <w:rsid w:val="004D6E1B"/>
    <w:rsid w:val="004E2927"/>
    <w:rsid w:val="004E360C"/>
    <w:rsid w:val="004E4A7A"/>
    <w:rsid w:val="004E5EAD"/>
    <w:rsid w:val="004E6FB3"/>
    <w:rsid w:val="004F4FFC"/>
    <w:rsid w:val="004F5884"/>
    <w:rsid w:val="004F5A48"/>
    <w:rsid w:val="0050205E"/>
    <w:rsid w:val="005034BE"/>
    <w:rsid w:val="0050525E"/>
    <w:rsid w:val="0051370B"/>
    <w:rsid w:val="005146E6"/>
    <w:rsid w:val="00515D53"/>
    <w:rsid w:val="00517539"/>
    <w:rsid w:val="00526FF2"/>
    <w:rsid w:val="0052769C"/>
    <w:rsid w:val="00527744"/>
    <w:rsid w:val="005352C2"/>
    <w:rsid w:val="00540CA3"/>
    <w:rsid w:val="00542713"/>
    <w:rsid w:val="005451D9"/>
    <w:rsid w:val="00550077"/>
    <w:rsid w:val="0055316A"/>
    <w:rsid w:val="00553660"/>
    <w:rsid w:val="00560B1B"/>
    <w:rsid w:val="00563D1C"/>
    <w:rsid w:val="00566921"/>
    <w:rsid w:val="00571694"/>
    <w:rsid w:val="00574086"/>
    <w:rsid w:val="005743B2"/>
    <w:rsid w:val="005743F8"/>
    <w:rsid w:val="00577C40"/>
    <w:rsid w:val="0058145B"/>
    <w:rsid w:val="005819A0"/>
    <w:rsid w:val="00583F5C"/>
    <w:rsid w:val="005856DC"/>
    <w:rsid w:val="0058580A"/>
    <w:rsid w:val="005903A9"/>
    <w:rsid w:val="005A30C3"/>
    <w:rsid w:val="005A4E72"/>
    <w:rsid w:val="005B66F8"/>
    <w:rsid w:val="005C4CC5"/>
    <w:rsid w:val="005C60C9"/>
    <w:rsid w:val="005C6CC6"/>
    <w:rsid w:val="005D1142"/>
    <w:rsid w:val="005D47AD"/>
    <w:rsid w:val="005E31F3"/>
    <w:rsid w:val="005E4AC4"/>
    <w:rsid w:val="005F641A"/>
    <w:rsid w:val="005F6763"/>
    <w:rsid w:val="00604CA6"/>
    <w:rsid w:val="006103F4"/>
    <w:rsid w:val="00610FDD"/>
    <w:rsid w:val="00611AAF"/>
    <w:rsid w:val="00613DC3"/>
    <w:rsid w:val="0062011D"/>
    <w:rsid w:val="00620D82"/>
    <w:rsid w:val="00626FDB"/>
    <w:rsid w:val="00630423"/>
    <w:rsid w:val="00630ACB"/>
    <w:rsid w:val="0063299A"/>
    <w:rsid w:val="0063300D"/>
    <w:rsid w:val="00643412"/>
    <w:rsid w:val="0064378C"/>
    <w:rsid w:val="006477E1"/>
    <w:rsid w:val="00651645"/>
    <w:rsid w:val="00653CB6"/>
    <w:rsid w:val="00655AB8"/>
    <w:rsid w:val="00657023"/>
    <w:rsid w:val="00660579"/>
    <w:rsid w:val="006637C8"/>
    <w:rsid w:val="00663AA5"/>
    <w:rsid w:val="00671025"/>
    <w:rsid w:val="00672008"/>
    <w:rsid w:val="00672A16"/>
    <w:rsid w:val="006746D3"/>
    <w:rsid w:val="006949CE"/>
    <w:rsid w:val="00695370"/>
    <w:rsid w:val="00695F1C"/>
    <w:rsid w:val="00696E8A"/>
    <w:rsid w:val="006A4BE5"/>
    <w:rsid w:val="006B2A76"/>
    <w:rsid w:val="006B2D26"/>
    <w:rsid w:val="006B48AD"/>
    <w:rsid w:val="006B4940"/>
    <w:rsid w:val="006B59B3"/>
    <w:rsid w:val="006B6624"/>
    <w:rsid w:val="006C33AE"/>
    <w:rsid w:val="006C62AC"/>
    <w:rsid w:val="006C75D0"/>
    <w:rsid w:val="006D324B"/>
    <w:rsid w:val="006E4675"/>
    <w:rsid w:val="006E4842"/>
    <w:rsid w:val="006E55F5"/>
    <w:rsid w:val="006E7F4B"/>
    <w:rsid w:val="007007C6"/>
    <w:rsid w:val="00700855"/>
    <w:rsid w:val="00700910"/>
    <w:rsid w:val="00704322"/>
    <w:rsid w:val="00707DC2"/>
    <w:rsid w:val="0071298C"/>
    <w:rsid w:val="00713370"/>
    <w:rsid w:val="00713F4A"/>
    <w:rsid w:val="007222FF"/>
    <w:rsid w:val="00722B18"/>
    <w:rsid w:val="0072365F"/>
    <w:rsid w:val="00724394"/>
    <w:rsid w:val="00726FF1"/>
    <w:rsid w:val="00727971"/>
    <w:rsid w:val="00732069"/>
    <w:rsid w:val="00736D7E"/>
    <w:rsid w:val="0074707F"/>
    <w:rsid w:val="0075007D"/>
    <w:rsid w:val="00754848"/>
    <w:rsid w:val="00756698"/>
    <w:rsid w:val="00760B0C"/>
    <w:rsid w:val="0077206B"/>
    <w:rsid w:val="007736AA"/>
    <w:rsid w:val="007753E1"/>
    <w:rsid w:val="00780945"/>
    <w:rsid w:val="007914C9"/>
    <w:rsid w:val="007935FF"/>
    <w:rsid w:val="00794BAE"/>
    <w:rsid w:val="00794C16"/>
    <w:rsid w:val="007A1AD3"/>
    <w:rsid w:val="007A277E"/>
    <w:rsid w:val="007A2F62"/>
    <w:rsid w:val="007A48CB"/>
    <w:rsid w:val="007A498E"/>
    <w:rsid w:val="007A7F3C"/>
    <w:rsid w:val="007B221D"/>
    <w:rsid w:val="007D0515"/>
    <w:rsid w:val="007D46D0"/>
    <w:rsid w:val="007D6BA4"/>
    <w:rsid w:val="007E1BA0"/>
    <w:rsid w:val="007E2FDC"/>
    <w:rsid w:val="007E7AE9"/>
    <w:rsid w:val="007F0D1F"/>
    <w:rsid w:val="007F0E6E"/>
    <w:rsid w:val="007F12B0"/>
    <w:rsid w:val="007F1DCC"/>
    <w:rsid w:val="00801B6B"/>
    <w:rsid w:val="00802722"/>
    <w:rsid w:val="00802D12"/>
    <w:rsid w:val="00803142"/>
    <w:rsid w:val="00803829"/>
    <w:rsid w:val="00804B63"/>
    <w:rsid w:val="00806459"/>
    <w:rsid w:val="00812FA9"/>
    <w:rsid w:val="00816476"/>
    <w:rsid w:val="008203BA"/>
    <w:rsid w:val="008225DC"/>
    <w:rsid w:val="00824B96"/>
    <w:rsid w:val="00825072"/>
    <w:rsid w:val="0082766A"/>
    <w:rsid w:val="008317EE"/>
    <w:rsid w:val="008349C9"/>
    <w:rsid w:val="0083659F"/>
    <w:rsid w:val="00840411"/>
    <w:rsid w:val="00840BE3"/>
    <w:rsid w:val="00841A27"/>
    <w:rsid w:val="0085207B"/>
    <w:rsid w:val="00860297"/>
    <w:rsid w:val="00863030"/>
    <w:rsid w:val="00863BAC"/>
    <w:rsid w:val="0086487F"/>
    <w:rsid w:val="00870CF0"/>
    <w:rsid w:val="00871C70"/>
    <w:rsid w:val="00873482"/>
    <w:rsid w:val="00874AC8"/>
    <w:rsid w:val="00875305"/>
    <w:rsid w:val="00875916"/>
    <w:rsid w:val="00875A5A"/>
    <w:rsid w:val="008762CB"/>
    <w:rsid w:val="00877E2D"/>
    <w:rsid w:val="0088546C"/>
    <w:rsid w:val="0088695F"/>
    <w:rsid w:val="00886CE9"/>
    <w:rsid w:val="008876E8"/>
    <w:rsid w:val="008A69A3"/>
    <w:rsid w:val="008B0FDF"/>
    <w:rsid w:val="008C4579"/>
    <w:rsid w:val="008C5730"/>
    <w:rsid w:val="008C6A8D"/>
    <w:rsid w:val="008D07F6"/>
    <w:rsid w:val="008D0B9C"/>
    <w:rsid w:val="008D382F"/>
    <w:rsid w:val="008D6740"/>
    <w:rsid w:val="008D6ABC"/>
    <w:rsid w:val="008D76F2"/>
    <w:rsid w:val="008F15D8"/>
    <w:rsid w:val="008F1D31"/>
    <w:rsid w:val="008F3048"/>
    <w:rsid w:val="008F3C19"/>
    <w:rsid w:val="008F6A23"/>
    <w:rsid w:val="00901940"/>
    <w:rsid w:val="009043F5"/>
    <w:rsid w:val="0091138A"/>
    <w:rsid w:val="009119E1"/>
    <w:rsid w:val="00914872"/>
    <w:rsid w:val="0092104C"/>
    <w:rsid w:val="0092219C"/>
    <w:rsid w:val="00922A0A"/>
    <w:rsid w:val="0092339C"/>
    <w:rsid w:val="0092497F"/>
    <w:rsid w:val="009253CC"/>
    <w:rsid w:val="0092637C"/>
    <w:rsid w:val="009264A7"/>
    <w:rsid w:val="00926EE4"/>
    <w:rsid w:val="00927715"/>
    <w:rsid w:val="009301D2"/>
    <w:rsid w:val="00935F6F"/>
    <w:rsid w:val="00940D3B"/>
    <w:rsid w:val="009425C9"/>
    <w:rsid w:val="00946346"/>
    <w:rsid w:val="00950F1B"/>
    <w:rsid w:val="00956069"/>
    <w:rsid w:val="0095670F"/>
    <w:rsid w:val="00956E4E"/>
    <w:rsid w:val="00964550"/>
    <w:rsid w:val="009706C1"/>
    <w:rsid w:val="00970D69"/>
    <w:rsid w:val="009737AF"/>
    <w:rsid w:val="009760AC"/>
    <w:rsid w:val="0098091A"/>
    <w:rsid w:val="00984DEB"/>
    <w:rsid w:val="00986DE4"/>
    <w:rsid w:val="00987F24"/>
    <w:rsid w:val="00992AF6"/>
    <w:rsid w:val="00997FDF"/>
    <w:rsid w:val="009A32C4"/>
    <w:rsid w:val="009A4A6D"/>
    <w:rsid w:val="009A5CD9"/>
    <w:rsid w:val="009A713E"/>
    <w:rsid w:val="009B0ECC"/>
    <w:rsid w:val="009B1DD5"/>
    <w:rsid w:val="009B5857"/>
    <w:rsid w:val="009B59A7"/>
    <w:rsid w:val="009C20E0"/>
    <w:rsid w:val="009C2787"/>
    <w:rsid w:val="009D02B3"/>
    <w:rsid w:val="009D55FB"/>
    <w:rsid w:val="009D6695"/>
    <w:rsid w:val="009D6CEE"/>
    <w:rsid w:val="009D6E6B"/>
    <w:rsid w:val="009D7CA7"/>
    <w:rsid w:val="009E168E"/>
    <w:rsid w:val="009E740E"/>
    <w:rsid w:val="009F13BE"/>
    <w:rsid w:val="009F7098"/>
    <w:rsid w:val="00A00810"/>
    <w:rsid w:val="00A02BCC"/>
    <w:rsid w:val="00A033DD"/>
    <w:rsid w:val="00A07E52"/>
    <w:rsid w:val="00A12800"/>
    <w:rsid w:val="00A13513"/>
    <w:rsid w:val="00A14984"/>
    <w:rsid w:val="00A17020"/>
    <w:rsid w:val="00A25D61"/>
    <w:rsid w:val="00A3372D"/>
    <w:rsid w:val="00A40A85"/>
    <w:rsid w:val="00A50D97"/>
    <w:rsid w:val="00A52A72"/>
    <w:rsid w:val="00A5548D"/>
    <w:rsid w:val="00A618F8"/>
    <w:rsid w:val="00A62505"/>
    <w:rsid w:val="00A6498F"/>
    <w:rsid w:val="00A7082D"/>
    <w:rsid w:val="00A7149C"/>
    <w:rsid w:val="00A834F6"/>
    <w:rsid w:val="00A84E3D"/>
    <w:rsid w:val="00A85EAA"/>
    <w:rsid w:val="00A96155"/>
    <w:rsid w:val="00A979FC"/>
    <w:rsid w:val="00AA02CD"/>
    <w:rsid w:val="00AA3A82"/>
    <w:rsid w:val="00AA4877"/>
    <w:rsid w:val="00AB0161"/>
    <w:rsid w:val="00AB23FA"/>
    <w:rsid w:val="00AB7CCA"/>
    <w:rsid w:val="00AC108A"/>
    <w:rsid w:val="00AC3E77"/>
    <w:rsid w:val="00AC6003"/>
    <w:rsid w:val="00AD2501"/>
    <w:rsid w:val="00AD2B5B"/>
    <w:rsid w:val="00AD4517"/>
    <w:rsid w:val="00AE5EDF"/>
    <w:rsid w:val="00AE6BF8"/>
    <w:rsid w:val="00AE74DA"/>
    <w:rsid w:val="00AF1FFC"/>
    <w:rsid w:val="00AF73C5"/>
    <w:rsid w:val="00B00E0B"/>
    <w:rsid w:val="00B0210E"/>
    <w:rsid w:val="00B02A90"/>
    <w:rsid w:val="00B10231"/>
    <w:rsid w:val="00B1251B"/>
    <w:rsid w:val="00B127A1"/>
    <w:rsid w:val="00B13B3D"/>
    <w:rsid w:val="00B16795"/>
    <w:rsid w:val="00B24436"/>
    <w:rsid w:val="00B2451D"/>
    <w:rsid w:val="00B25B4E"/>
    <w:rsid w:val="00B2779D"/>
    <w:rsid w:val="00B30738"/>
    <w:rsid w:val="00B42BC4"/>
    <w:rsid w:val="00B44832"/>
    <w:rsid w:val="00B52488"/>
    <w:rsid w:val="00B53A34"/>
    <w:rsid w:val="00B55432"/>
    <w:rsid w:val="00B56030"/>
    <w:rsid w:val="00B572EF"/>
    <w:rsid w:val="00B60849"/>
    <w:rsid w:val="00B63676"/>
    <w:rsid w:val="00B63E7F"/>
    <w:rsid w:val="00B6442F"/>
    <w:rsid w:val="00B71E90"/>
    <w:rsid w:val="00B7616A"/>
    <w:rsid w:val="00B83B2E"/>
    <w:rsid w:val="00B85273"/>
    <w:rsid w:val="00B85D9D"/>
    <w:rsid w:val="00B869E4"/>
    <w:rsid w:val="00B87431"/>
    <w:rsid w:val="00B90705"/>
    <w:rsid w:val="00B91E06"/>
    <w:rsid w:val="00B935C1"/>
    <w:rsid w:val="00B942F3"/>
    <w:rsid w:val="00B952F3"/>
    <w:rsid w:val="00B95939"/>
    <w:rsid w:val="00B95EF7"/>
    <w:rsid w:val="00B9739D"/>
    <w:rsid w:val="00B97CE0"/>
    <w:rsid w:val="00BB1B7A"/>
    <w:rsid w:val="00BB1CB2"/>
    <w:rsid w:val="00BB1DCD"/>
    <w:rsid w:val="00BB346F"/>
    <w:rsid w:val="00BB4224"/>
    <w:rsid w:val="00BC2F15"/>
    <w:rsid w:val="00BC4E9D"/>
    <w:rsid w:val="00BD2AAF"/>
    <w:rsid w:val="00BE336B"/>
    <w:rsid w:val="00BE38DE"/>
    <w:rsid w:val="00BE3EAD"/>
    <w:rsid w:val="00BE6E54"/>
    <w:rsid w:val="00BF3541"/>
    <w:rsid w:val="00BF598E"/>
    <w:rsid w:val="00C01392"/>
    <w:rsid w:val="00C01856"/>
    <w:rsid w:val="00C07047"/>
    <w:rsid w:val="00C1051F"/>
    <w:rsid w:val="00C10E97"/>
    <w:rsid w:val="00C1290E"/>
    <w:rsid w:val="00C12CE8"/>
    <w:rsid w:val="00C139FF"/>
    <w:rsid w:val="00C14488"/>
    <w:rsid w:val="00C15162"/>
    <w:rsid w:val="00C219A4"/>
    <w:rsid w:val="00C240C8"/>
    <w:rsid w:val="00C26990"/>
    <w:rsid w:val="00C27CB5"/>
    <w:rsid w:val="00C315F3"/>
    <w:rsid w:val="00C31E46"/>
    <w:rsid w:val="00C36EDC"/>
    <w:rsid w:val="00C41302"/>
    <w:rsid w:val="00C415C3"/>
    <w:rsid w:val="00C50987"/>
    <w:rsid w:val="00C55F0F"/>
    <w:rsid w:val="00C62539"/>
    <w:rsid w:val="00C704D9"/>
    <w:rsid w:val="00C7177C"/>
    <w:rsid w:val="00C75985"/>
    <w:rsid w:val="00C76ACC"/>
    <w:rsid w:val="00C80186"/>
    <w:rsid w:val="00C82D55"/>
    <w:rsid w:val="00C86392"/>
    <w:rsid w:val="00C90178"/>
    <w:rsid w:val="00C9017D"/>
    <w:rsid w:val="00C9093C"/>
    <w:rsid w:val="00CA1935"/>
    <w:rsid w:val="00CA28DC"/>
    <w:rsid w:val="00CA3A0F"/>
    <w:rsid w:val="00CB1619"/>
    <w:rsid w:val="00CC32A2"/>
    <w:rsid w:val="00CC5217"/>
    <w:rsid w:val="00CD4C6F"/>
    <w:rsid w:val="00CD50D1"/>
    <w:rsid w:val="00CE410B"/>
    <w:rsid w:val="00CE56DF"/>
    <w:rsid w:val="00CE5E27"/>
    <w:rsid w:val="00CF071A"/>
    <w:rsid w:val="00CF2124"/>
    <w:rsid w:val="00CF2B72"/>
    <w:rsid w:val="00CF350E"/>
    <w:rsid w:val="00CF5A3F"/>
    <w:rsid w:val="00CF6DB1"/>
    <w:rsid w:val="00D01224"/>
    <w:rsid w:val="00D01DD2"/>
    <w:rsid w:val="00D0582D"/>
    <w:rsid w:val="00D067B9"/>
    <w:rsid w:val="00D13FB9"/>
    <w:rsid w:val="00D175CB"/>
    <w:rsid w:val="00D20165"/>
    <w:rsid w:val="00D227ED"/>
    <w:rsid w:val="00D32181"/>
    <w:rsid w:val="00D34F1A"/>
    <w:rsid w:val="00D357F6"/>
    <w:rsid w:val="00D37C93"/>
    <w:rsid w:val="00D41A3D"/>
    <w:rsid w:val="00D46BBD"/>
    <w:rsid w:val="00D50AA1"/>
    <w:rsid w:val="00D52047"/>
    <w:rsid w:val="00D53ED9"/>
    <w:rsid w:val="00D566C7"/>
    <w:rsid w:val="00D675F3"/>
    <w:rsid w:val="00D772ED"/>
    <w:rsid w:val="00D80237"/>
    <w:rsid w:val="00D851E6"/>
    <w:rsid w:val="00D87CAB"/>
    <w:rsid w:val="00D96045"/>
    <w:rsid w:val="00DA7A6B"/>
    <w:rsid w:val="00DB46EE"/>
    <w:rsid w:val="00DB5AD2"/>
    <w:rsid w:val="00DC2150"/>
    <w:rsid w:val="00DC2F64"/>
    <w:rsid w:val="00DC320A"/>
    <w:rsid w:val="00DC366D"/>
    <w:rsid w:val="00DD4518"/>
    <w:rsid w:val="00DD454D"/>
    <w:rsid w:val="00DD5379"/>
    <w:rsid w:val="00DD5C4B"/>
    <w:rsid w:val="00DD62F8"/>
    <w:rsid w:val="00DE55A5"/>
    <w:rsid w:val="00DE727F"/>
    <w:rsid w:val="00DE747E"/>
    <w:rsid w:val="00DF2A57"/>
    <w:rsid w:val="00DF4E2D"/>
    <w:rsid w:val="00E00CAE"/>
    <w:rsid w:val="00E00D8D"/>
    <w:rsid w:val="00E01E57"/>
    <w:rsid w:val="00E03228"/>
    <w:rsid w:val="00E03340"/>
    <w:rsid w:val="00E05A87"/>
    <w:rsid w:val="00E10C24"/>
    <w:rsid w:val="00E15BC6"/>
    <w:rsid w:val="00E178FF"/>
    <w:rsid w:val="00E2091A"/>
    <w:rsid w:val="00E24B35"/>
    <w:rsid w:val="00E33295"/>
    <w:rsid w:val="00E4653E"/>
    <w:rsid w:val="00E46B96"/>
    <w:rsid w:val="00E5375B"/>
    <w:rsid w:val="00E556D9"/>
    <w:rsid w:val="00E565FC"/>
    <w:rsid w:val="00E62350"/>
    <w:rsid w:val="00E64689"/>
    <w:rsid w:val="00E649AE"/>
    <w:rsid w:val="00E6584F"/>
    <w:rsid w:val="00E70B62"/>
    <w:rsid w:val="00E71C82"/>
    <w:rsid w:val="00E72FA0"/>
    <w:rsid w:val="00E74005"/>
    <w:rsid w:val="00E74E83"/>
    <w:rsid w:val="00E805DF"/>
    <w:rsid w:val="00E822EA"/>
    <w:rsid w:val="00E83AF1"/>
    <w:rsid w:val="00E93150"/>
    <w:rsid w:val="00E96635"/>
    <w:rsid w:val="00EA4772"/>
    <w:rsid w:val="00EA7DFF"/>
    <w:rsid w:val="00EB5F34"/>
    <w:rsid w:val="00EB6E09"/>
    <w:rsid w:val="00EB7957"/>
    <w:rsid w:val="00EC48C1"/>
    <w:rsid w:val="00EC4A34"/>
    <w:rsid w:val="00EC7B01"/>
    <w:rsid w:val="00ED0473"/>
    <w:rsid w:val="00ED207A"/>
    <w:rsid w:val="00ED7F95"/>
    <w:rsid w:val="00EE1078"/>
    <w:rsid w:val="00EE3DF7"/>
    <w:rsid w:val="00EE3F9F"/>
    <w:rsid w:val="00EE48CF"/>
    <w:rsid w:val="00EE6212"/>
    <w:rsid w:val="00EE7322"/>
    <w:rsid w:val="00EF0E41"/>
    <w:rsid w:val="00EF0F1F"/>
    <w:rsid w:val="00EF35D5"/>
    <w:rsid w:val="00EF37F7"/>
    <w:rsid w:val="00EF57F8"/>
    <w:rsid w:val="00EF5912"/>
    <w:rsid w:val="00EF7605"/>
    <w:rsid w:val="00F0007A"/>
    <w:rsid w:val="00F00B17"/>
    <w:rsid w:val="00F01605"/>
    <w:rsid w:val="00F05BBD"/>
    <w:rsid w:val="00F05C8B"/>
    <w:rsid w:val="00F065E4"/>
    <w:rsid w:val="00F126BB"/>
    <w:rsid w:val="00F1270E"/>
    <w:rsid w:val="00F154B5"/>
    <w:rsid w:val="00F210E9"/>
    <w:rsid w:val="00F2426C"/>
    <w:rsid w:val="00F32582"/>
    <w:rsid w:val="00F34C37"/>
    <w:rsid w:val="00F354A3"/>
    <w:rsid w:val="00F36453"/>
    <w:rsid w:val="00F37F69"/>
    <w:rsid w:val="00F4141A"/>
    <w:rsid w:val="00F509F4"/>
    <w:rsid w:val="00F542FD"/>
    <w:rsid w:val="00F5519B"/>
    <w:rsid w:val="00F55970"/>
    <w:rsid w:val="00F55E71"/>
    <w:rsid w:val="00F63BCB"/>
    <w:rsid w:val="00F65DCD"/>
    <w:rsid w:val="00F81D0A"/>
    <w:rsid w:val="00F84830"/>
    <w:rsid w:val="00F859CD"/>
    <w:rsid w:val="00F86231"/>
    <w:rsid w:val="00F903CB"/>
    <w:rsid w:val="00F91A53"/>
    <w:rsid w:val="00F942C5"/>
    <w:rsid w:val="00FA1CB1"/>
    <w:rsid w:val="00FA28BD"/>
    <w:rsid w:val="00FA7198"/>
    <w:rsid w:val="00FA794E"/>
    <w:rsid w:val="00FB30B8"/>
    <w:rsid w:val="00FB5410"/>
    <w:rsid w:val="00FC0209"/>
    <w:rsid w:val="00FC1062"/>
    <w:rsid w:val="00FC2BEC"/>
    <w:rsid w:val="00FC4841"/>
    <w:rsid w:val="00FC548A"/>
    <w:rsid w:val="00FC719C"/>
    <w:rsid w:val="00FD5470"/>
    <w:rsid w:val="00FD5768"/>
    <w:rsid w:val="00FE2359"/>
    <w:rsid w:val="00FE3079"/>
    <w:rsid w:val="00FE36DE"/>
    <w:rsid w:val="00FE3E3B"/>
    <w:rsid w:val="00FE79BF"/>
    <w:rsid w:val="00FF20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5BEA"/>
    <w:pPr>
      <w:suppressAutoHyphens/>
    </w:pPr>
    <w:rPr>
      <w:rFonts w:ascii="Arial" w:hAnsi="Arial" w:cs="Arial"/>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06459"/>
    <w:rPr>
      <w:rFonts w:ascii="Tahoma" w:hAnsi="Tahoma" w:cs="Tahoma"/>
      <w:sz w:val="16"/>
      <w:szCs w:val="16"/>
    </w:rPr>
  </w:style>
  <w:style w:type="paragraph" w:styleId="Header">
    <w:name w:val="header"/>
    <w:basedOn w:val="Normal"/>
    <w:link w:val="HeaderChar"/>
    <w:uiPriority w:val="99"/>
    <w:rsid w:val="00317F6B"/>
    <w:pPr>
      <w:tabs>
        <w:tab w:val="center" w:pos="4680"/>
        <w:tab w:val="right" w:pos="9360"/>
      </w:tabs>
    </w:pPr>
    <w:rPr>
      <w:rFonts w:cs="Times New Roman"/>
    </w:rPr>
  </w:style>
  <w:style w:type="character" w:customStyle="1" w:styleId="HeaderChar">
    <w:name w:val="Header Char"/>
    <w:link w:val="Header"/>
    <w:uiPriority w:val="99"/>
    <w:rsid w:val="00317F6B"/>
    <w:rPr>
      <w:rFonts w:ascii="Arial" w:hAnsi="Arial" w:cs="Arial"/>
      <w:sz w:val="24"/>
      <w:szCs w:val="24"/>
      <w:lang w:eastAsia="ar-SA"/>
    </w:rPr>
  </w:style>
  <w:style w:type="paragraph" w:styleId="Footer">
    <w:name w:val="footer"/>
    <w:basedOn w:val="Normal"/>
    <w:link w:val="FooterChar"/>
    <w:uiPriority w:val="99"/>
    <w:rsid w:val="00317F6B"/>
    <w:pPr>
      <w:tabs>
        <w:tab w:val="center" w:pos="4680"/>
        <w:tab w:val="right" w:pos="9360"/>
      </w:tabs>
    </w:pPr>
    <w:rPr>
      <w:rFonts w:cs="Times New Roman"/>
    </w:rPr>
  </w:style>
  <w:style w:type="character" w:customStyle="1" w:styleId="FooterChar">
    <w:name w:val="Footer Char"/>
    <w:link w:val="Footer"/>
    <w:uiPriority w:val="99"/>
    <w:rsid w:val="00317F6B"/>
    <w:rPr>
      <w:rFonts w:ascii="Arial" w:hAnsi="Arial" w:cs="Arial"/>
      <w:sz w:val="24"/>
      <w:szCs w:val="24"/>
      <w:lang w:eastAsia="ar-SA"/>
    </w:rPr>
  </w:style>
  <w:style w:type="paragraph" w:styleId="NormalWeb">
    <w:name w:val="Normal (Web)"/>
    <w:basedOn w:val="Normal"/>
    <w:uiPriority w:val="99"/>
    <w:unhideWhenUsed/>
    <w:rsid w:val="00657023"/>
    <w:pPr>
      <w:suppressAutoHyphens w:val="0"/>
      <w:spacing w:before="100" w:beforeAutospacing="1" w:after="115"/>
    </w:pPr>
    <w:rPr>
      <w:rFonts w:ascii="Times New Roman" w:hAnsi="Times New Roman" w:cs="Times New Roman"/>
      <w:lang w:eastAsia="en-US"/>
    </w:rPr>
  </w:style>
  <w:style w:type="paragraph" w:customStyle="1" w:styleId="Standard">
    <w:name w:val="Standard"/>
    <w:rsid w:val="00206009"/>
    <w:pPr>
      <w:widowControl w:val="0"/>
      <w:suppressAutoHyphens/>
      <w:autoSpaceDN w:val="0"/>
      <w:textAlignment w:val="baseline"/>
    </w:pPr>
    <w:rPr>
      <w:rFonts w:eastAsia="Arial Unicode MS" w:cs="Tahoma"/>
      <w:kern w:val="3"/>
      <w:sz w:val="24"/>
      <w:szCs w:val="24"/>
      <w:lang w:val="ms-MY"/>
    </w:rPr>
  </w:style>
  <w:style w:type="paragraph" w:customStyle="1" w:styleId="ColorfulList-Accent11">
    <w:name w:val="Colorful List - Accent 11"/>
    <w:basedOn w:val="Normal"/>
    <w:uiPriority w:val="34"/>
    <w:qFormat/>
    <w:rsid w:val="007E2FDC"/>
    <w:pPr>
      <w:ind w:left="720"/>
      <w:contextualSpacing/>
    </w:pPr>
    <w:rPr>
      <w:rFonts w:ascii="Times New Roman" w:hAnsi="Times New Roman" w:cs="Times New Roman"/>
      <w:lang w:val="en-GB"/>
    </w:rPr>
  </w:style>
  <w:style w:type="character" w:customStyle="1" w:styleId="apple-converted-space">
    <w:name w:val="apple-converted-space"/>
    <w:rsid w:val="00DB5AD2"/>
  </w:style>
  <w:style w:type="paragraph" w:customStyle="1" w:styleId="TableContents">
    <w:name w:val="Table Contents"/>
    <w:basedOn w:val="Normal"/>
    <w:rsid w:val="00C415C3"/>
    <w:pPr>
      <w:widowControl w:val="0"/>
      <w:suppressLineNumbers/>
    </w:pPr>
    <w:rPr>
      <w:rFonts w:ascii="Times New Roman" w:eastAsia="Lucida Sans Unicode" w:hAnsi="Times New Roman" w:cs="Times New Roman"/>
      <w:lang w:eastAsia="en-US"/>
    </w:rPr>
  </w:style>
  <w:style w:type="character" w:styleId="CommentReference">
    <w:name w:val="annotation reference"/>
    <w:rsid w:val="001D6E3A"/>
    <w:rPr>
      <w:sz w:val="16"/>
      <w:szCs w:val="16"/>
    </w:rPr>
  </w:style>
  <w:style w:type="paragraph" w:styleId="CommentText">
    <w:name w:val="annotation text"/>
    <w:basedOn w:val="Normal"/>
    <w:link w:val="CommentTextChar"/>
    <w:rsid w:val="001D6E3A"/>
    <w:rPr>
      <w:rFonts w:cs="Times New Roman"/>
      <w:sz w:val="20"/>
      <w:szCs w:val="20"/>
    </w:rPr>
  </w:style>
  <w:style w:type="character" w:customStyle="1" w:styleId="CommentTextChar">
    <w:name w:val="Comment Text Char"/>
    <w:link w:val="CommentText"/>
    <w:rsid w:val="001D6E3A"/>
    <w:rPr>
      <w:rFonts w:ascii="Arial" w:hAnsi="Arial" w:cs="Arial"/>
      <w:lang w:val="en-US" w:eastAsia="ar-SA"/>
    </w:rPr>
  </w:style>
  <w:style w:type="paragraph" w:styleId="CommentSubject">
    <w:name w:val="annotation subject"/>
    <w:basedOn w:val="CommentText"/>
    <w:next w:val="CommentText"/>
    <w:link w:val="CommentSubjectChar"/>
    <w:rsid w:val="001D6E3A"/>
    <w:rPr>
      <w:b/>
      <w:bCs/>
    </w:rPr>
  </w:style>
  <w:style w:type="character" w:customStyle="1" w:styleId="CommentSubjectChar">
    <w:name w:val="Comment Subject Char"/>
    <w:link w:val="CommentSubject"/>
    <w:rsid w:val="001D6E3A"/>
    <w:rPr>
      <w:rFonts w:ascii="Arial" w:hAnsi="Arial" w:cs="Arial"/>
      <w:b/>
      <w:bCs/>
      <w:lang w:val="en-US" w:eastAsia="ar-SA"/>
    </w:rPr>
  </w:style>
  <w:style w:type="paragraph" w:styleId="ListParagraph">
    <w:name w:val="List Paragraph"/>
    <w:basedOn w:val="Normal"/>
    <w:uiPriority w:val="34"/>
    <w:qFormat/>
    <w:rsid w:val="003E206E"/>
    <w:pPr>
      <w:ind w:left="720"/>
      <w:contextualSpacing/>
    </w:pPr>
    <w:rPr>
      <w:rFonts w:ascii="Times New Roman" w:hAnsi="Times New Roman" w:cs="Times New Roman"/>
      <w:lang w:val="en-GB"/>
    </w:rPr>
  </w:style>
  <w:style w:type="paragraph" w:customStyle="1" w:styleId="Default">
    <w:name w:val="Default"/>
    <w:rsid w:val="004E360C"/>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726FF1"/>
    <w:rPr>
      <w:rFonts w:ascii="Arial" w:hAnsi="Arial" w:cs="Arial"/>
      <w:sz w:val="24"/>
      <w:szCs w:val="24"/>
      <w:lang w:eastAsia="ar-SA"/>
    </w:rPr>
  </w:style>
</w:styles>
</file>

<file path=word/webSettings.xml><?xml version="1.0" encoding="utf-8"?>
<w:webSettings xmlns:r="http://schemas.openxmlformats.org/officeDocument/2006/relationships" xmlns:w="http://schemas.openxmlformats.org/wordprocessingml/2006/main">
  <w:divs>
    <w:div w:id="113408313">
      <w:bodyDiv w:val="1"/>
      <w:marLeft w:val="0"/>
      <w:marRight w:val="0"/>
      <w:marTop w:val="0"/>
      <w:marBottom w:val="0"/>
      <w:divBdr>
        <w:top w:val="none" w:sz="0" w:space="0" w:color="auto"/>
        <w:left w:val="none" w:sz="0" w:space="0" w:color="auto"/>
        <w:bottom w:val="none" w:sz="0" w:space="0" w:color="auto"/>
        <w:right w:val="none" w:sz="0" w:space="0" w:color="auto"/>
      </w:divBdr>
    </w:div>
    <w:div w:id="445731261">
      <w:bodyDiv w:val="1"/>
      <w:marLeft w:val="0"/>
      <w:marRight w:val="0"/>
      <w:marTop w:val="0"/>
      <w:marBottom w:val="0"/>
      <w:divBdr>
        <w:top w:val="none" w:sz="0" w:space="0" w:color="auto"/>
        <w:left w:val="none" w:sz="0" w:space="0" w:color="auto"/>
        <w:bottom w:val="none" w:sz="0" w:space="0" w:color="auto"/>
        <w:right w:val="none" w:sz="0" w:space="0" w:color="auto"/>
      </w:divBdr>
    </w:div>
    <w:div w:id="513963163">
      <w:bodyDiv w:val="1"/>
      <w:marLeft w:val="0"/>
      <w:marRight w:val="0"/>
      <w:marTop w:val="0"/>
      <w:marBottom w:val="0"/>
      <w:divBdr>
        <w:top w:val="none" w:sz="0" w:space="0" w:color="auto"/>
        <w:left w:val="none" w:sz="0" w:space="0" w:color="auto"/>
        <w:bottom w:val="none" w:sz="0" w:space="0" w:color="auto"/>
        <w:right w:val="none" w:sz="0" w:space="0" w:color="auto"/>
      </w:divBdr>
    </w:div>
    <w:div w:id="1081491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05800-07FB-4262-8446-51ADC37D2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8</Pages>
  <Words>1948</Words>
  <Characters>11109</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ANNEX 4</vt:lpstr>
    </vt:vector>
  </TitlesOfParts>
  <Company>abc</Company>
  <LinksUpToDate>false</LinksUpToDate>
  <CharactersWithSpaces>13031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4</dc:title>
  <dc:subject/>
  <dc:creator>user</dc:creator>
  <cp:keywords/>
  <dc:description/>
  <cp:lastModifiedBy>Sakinah Amin</cp:lastModifiedBy>
  <cp:revision>9</cp:revision>
  <cp:lastPrinted>2012-09-27T03:00:00Z</cp:lastPrinted>
  <dcterms:created xsi:type="dcterms:W3CDTF">2016-03-03T14:13:00Z</dcterms:created>
  <dcterms:modified xsi:type="dcterms:W3CDTF">2016-10-21T08:04:00Z</dcterms:modified>
</cp:coreProperties>
</file>